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03F534" w14:textId="2E201C48" w:rsidR="003812BB" w:rsidRPr="004D68C7" w:rsidRDefault="003812BB" w:rsidP="003812BB">
      <w:pPr>
        <w:rPr>
          <w:sz w:val="20"/>
          <w:szCs w:val="20"/>
        </w:rPr>
      </w:pPr>
      <w:r w:rsidRPr="004D68C7">
        <w:rPr>
          <w:b/>
          <w:noProof/>
          <w:lang w:bidi="si-LK"/>
        </w:rPr>
        <w:drawing>
          <wp:anchor distT="0" distB="0" distL="114300" distR="114300" simplePos="0" relativeHeight="251660288" behindDoc="0" locked="0" layoutInCell="1" allowOverlap="1" wp14:anchorId="34E2B52A" wp14:editId="784CEDF6">
            <wp:simplePos x="0" y="0"/>
            <wp:positionH relativeFrom="column">
              <wp:posOffset>10795</wp:posOffset>
            </wp:positionH>
            <wp:positionV relativeFrom="paragraph">
              <wp:posOffset>86995</wp:posOffset>
            </wp:positionV>
            <wp:extent cx="1374775" cy="899795"/>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noProof/>
          <w:sz w:val="20"/>
          <w:szCs w:val="20"/>
          <w:lang w:bidi="si-LK"/>
        </w:rPr>
        <w:drawing>
          <wp:anchor distT="0" distB="0" distL="114300" distR="114300" simplePos="0" relativeHeight="251659264" behindDoc="1" locked="0" layoutInCell="1" allowOverlap="1" wp14:anchorId="3A51F12D" wp14:editId="749E1A18">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A5947F" w14:textId="0D13E696" w:rsidR="00D61BB6" w:rsidRPr="004D68C7" w:rsidRDefault="00D61BB6" w:rsidP="00D61BB6">
      <w:pPr>
        <w:rPr>
          <w:sz w:val="20"/>
          <w:szCs w:val="20"/>
        </w:rPr>
      </w:pPr>
      <w:r w:rsidRPr="004D68C7" w:rsidDel="00E701EB">
        <w:rPr>
          <w:sz w:val="20"/>
          <w:szCs w:val="20"/>
        </w:rPr>
        <w:t xml:space="preserve"> </w:t>
      </w:r>
      <w:r w:rsidRPr="004D68C7">
        <w:rPr>
          <w:sz w:val="20"/>
          <w:szCs w:val="20"/>
        </w:rPr>
        <w:tab/>
      </w:r>
      <w:r w:rsidRPr="004D68C7">
        <w:rPr>
          <w:sz w:val="20"/>
          <w:szCs w:val="20"/>
        </w:rPr>
        <w:tab/>
      </w:r>
      <w:r w:rsidRPr="004D68C7">
        <w:rPr>
          <w:sz w:val="20"/>
          <w:szCs w:val="20"/>
        </w:rPr>
        <w:tab/>
      </w:r>
      <w:r w:rsidRPr="004D68C7">
        <w:rPr>
          <w:sz w:val="20"/>
          <w:szCs w:val="20"/>
        </w:rPr>
        <w:tab/>
      </w:r>
      <w:r w:rsidRPr="004D68C7">
        <w:rPr>
          <w:sz w:val="20"/>
          <w:szCs w:val="20"/>
        </w:rPr>
        <w:tab/>
        <w:t xml:space="preserve">    </w:t>
      </w:r>
      <w:r w:rsidRPr="004D68C7">
        <w:rPr>
          <w:sz w:val="20"/>
          <w:szCs w:val="20"/>
        </w:rPr>
        <w:tab/>
      </w:r>
      <w:r w:rsidRPr="004D68C7">
        <w:rPr>
          <w:sz w:val="20"/>
          <w:szCs w:val="20"/>
        </w:rPr>
        <w:tab/>
      </w:r>
      <w:r w:rsidRPr="004D68C7">
        <w:rPr>
          <w:sz w:val="20"/>
          <w:szCs w:val="20"/>
        </w:rPr>
        <w:tab/>
        <w:t xml:space="preserve">         </w:t>
      </w:r>
    </w:p>
    <w:p w14:paraId="1C3EB424" w14:textId="77777777" w:rsidR="00D61BB6" w:rsidRPr="004D68C7" w:rsidRDefault="00D61BB6" w:rsidP="00D61BB6">
      <w:pPr>
        <w:jc w:val="center"/>
        <w:rPr>
          <w:sz w:val="20"/>
          <w:szCs w:val="20"/>
        </w:rPr>
      </w:pPr>
    </w:p>
    <w:p w14:paraId="2C91810D" w14:textId="77777777" w:rsidR="00D61BB6" w:rsidRPr="004D68C7" w:rsidRDefault="00D61BB6" w:rsidP="00D61BB6">
      <w:pPr>
        <w:jc w:val="center"/>
        <w:rPr>
          <w:b/>
          <w:sz w:val="20"/>
          <w:szCs w:val="20"/>
        </w:rPr>
      </w:pPr>
    </w:p>
    <w:p w14:paraId="65109D7F" w14:textId="77777777" w:rsidR="009836CF" w:rsidRPr="004D68C7" w:rsidRDefault="009836CF" w:rsidP="00D61BB6">
      <w:pPr>
        <w:jc w:val="center"/>
        <w:rPr>
          <w:b/>
          <w:sz w:val="20"/>
          <w:szCs w:val="20"/>
        </w:rPr>
      </w:pPr>
    </w:p>
    <w:p w14:paraId="4976FFCE" w14:textId="77777777" w:rsidR="009836CF" w:rsidRPr="004D68C7" w:rsidRDefault="009836CF" w:rsidP="00D61BB6">
      <w:pPr>
        <w:jc w:val="center"/>
        <w:rPr>
          <w:b/>
          <w:sz w:val="20"/>
          <w:szCs w:val="20"/>
        </w:rPr>
      </w:pPr>
    </w:p>
    <w:p w14:paraId="75406689" w14:textId="77777777" w:rsidR="003B0DFE" w:rsidRPr="004D68C7" w:rsidRDefault="003B0DFE" w:rsidP="00D61BB6">
      <w:pPr>
        <w:jc w:val="center"/>
        <w:rPr>
          <w:b/>
          <w:sz w:val="20"/>
          <w:szCs w:val="20"/>
        </w:rPr>
      </w:pPr>
    </w:p>
    <w:p w14:paraId="2CDB3251" w14:textId="21ECFEE1" w:rsidR="003812BB" w:rsidRPr="004D68C7" w:rsidRDefault="003812BB" w:rsidP="003812BB">
      <w:pPr>
        <w:ind w:right="6802"/>
        <w:jc w:val="center"/>
        <w:rPr>
          <w:sz w:val="20"/>
          <w:szCs w:val="20"/>
        </w:rPr>
      </w:pPr>
      <w:r w:rsidRPr="004D68C7">
        <w:rPr>
          <w:sz w:val="20"/>
          <w:szCs w:val="20"/>
        </w:rPr>
        <w:t>Európska únia</w:t>
      </w:r>
    </w:p>
    <w:p w14:paraId="7026144E" w14:textId="6AEA0A7A" w:rsidR="003812BB" w:rsidRPr="004D68C7" w:rsidRDefault="00CE09A2" w:rsidP="003812BB">
      <w:pPr>
        <w:ind w:right="6802"/>
        <w:jc w:val="center"/>
        <w:rPr>
          <w:sz w:val="20"/>
          <w:szCs w:val="20"/>
        </w:rPr>
      </w:pPr>
      <w:r>
        <w:rPr>
          <w:sz w:val="20"/>
          <w:szCs w:val="20"/>
        </w:rPr>
        <w:t xml:space="preserve">Európsky fond </w:t>
      </w:r>
      <w:r w:rsidR="003812BB" w:rsidRPr="004D68C7">
        <w:rPr>
          <w:sz w:val="20"/>
          <w:szCs w:val="20"/>
        </w:rPr>
        <w:t>regionálneho</w:t>
      </w:r>
    </w:p>
    <w:p w14:paraId="7FE5EE17" w14:textId="77777777" w:rsidR="003812BB" w:rsidRPr="004D68C7" w:rsidRDefault="003812BB" w:rsidP="003812BB">
      <w:pPr>
        <w:ind w:right="6802"/>
        <w:jc w:val="center"/>
        <w:rPr>
          <w:sz w:val="20"/>
          <w:szCs w:val="20"/>
        </w:rPr>
      </w:pPr>
      <w:r w:rsidRPr="004D68C7">
        <w:rPr>
          <w:sz w:val="20"/>
          <w:szCs w:val="20"/>
        </w:rPr>
        <w:t>rozvoja</w:t>
      </w:r>
    </w:p>
    <w:p w14:paraId="32EBEF01" w14:textId="77777777" w:rsidR="003812BB" w:rsidRPr="004D68C7" w:rsidRDefault="003812BB" w:rsidP="003812BB">
      <w:pPr>
        <w:rPr>
          <w:noProof/>
          <w:sz w:val="6"/>
          <w:szCs w:val="20"/>
        </w:rPr>
      </w:pPr>
    </w:p>
    <w:p w14:paraId="68C01292" w14:textId="59EE2A2F" w:rsidR="003812BB" w:rsidRPr="004D68C7" w:rsidRDefault="003812BB" w:rsidP="003812BB">
      <w:pPr>
        <w:tabs>
          <w:tab w:val="left" w:pos="630"/>
        </w:tabs>
        <w:rPr>
          <w:b/>
          <w:sz w:val="40"/>
          <w:szCs w:val="20"/>
        </w:rPr>
      </w:pPr>
    </w:p>
    <w:p w14:paraId="42AA9AC4" w14:textId="5A06C4E5" w:rsidR="00C6439D" w:rsidRPr="004D68C7" w:rsidRDefault="00D239D4" w:rsidP="00541FF5">
      <w:pPr>
        <w:jc w:val="center"/>
        <w:rPr>
          <w:b/>
          <w:sz w:val="40"/>
          <w:szCs w:val="20"/>
        </w:rPr>
      </w:pPr>
      <w:r w:rsidRPr="004D68C7">
        <w:rPr>
          <w:b/>
          <w:sz w:val="40"/>
          <w:szCs w:val="20"/>
        </w:rPr>
        <w:t>Metodický pokyn</w:t>
      </w:r>
      <w:r w:rsidR="00D61BB6" w:rsidRPr="004D68C7">
        <w:rPr>
          <w:b/>
          <w:sz w:val="40"/>
          <w:szCs w:val="20"/>
        </w:rPr>
        <w:t xml:space="preserve">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5C2663">
            <w:rPr>
              <w:b/>
              <w:sz w:val="40"/>
              <w:szCs w:val="20"/>
            </w:rPr>
            <w:t>17</w:t>
          </w:r>
        </w:sdtContent>
      </w:sdt>
    </w:p>
    <w:p w14:paraId="26003AEE" w14:textId="5DE9C7C5" w:rsidR="00D61BB6" w:rsidRPr="004D68C7" w:rsidRDefault="00C6439D" w:rsidP="00541FF5">
      <w:pPr>
        <w:jc w:val="center"/>
        <w:rPr>
          <w:b/>
          <w:sz w:val="32"/>
          <w:szCs w:val="32"/>
        </w:rPr>
      </w:pPr>
      <w:r w:rsidRPr="004D68C7">
        <w:rPr>
          <w:b/>
          <w:sz w:val="32"/>
          <w:szCs w:val="32"/>
        </w:rPr>
        <w:t xml:space="preserve">verzia </w:t>
      </w:r>
      <w:customXmlDelRangeStart w:id="0" w:author="oMN" w:date="2021-04-26T12:56:00Z"/>
      <w:sdt>
        <w:sdtPr>
          <w:rPr>
            <w:b/>
            <w:sz w:val="32"/>
            <w:szCs w:val="32"/>
          </w:rPr>
          <w:alias w:val="Poradové číslo vzoru"/>
          <w:tag w:val="Poradové číslo vzoru"/>
          <w:id w:val="1645237345"/>
          <w:placeholder>
            <w:docPart w:val="86A27B2948024BA6A07E66C409CFB7E2"/>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0"/>
          <w:del w:id="1" w:author="oMN" w:date="2021-04-26T12:56:00Z">
            <w:r w:rsidR="001F4194">
              <w:rPr>
                <w:b/>
                <w:sz w:val="32"/>
                <w:szCs w:val="32"/>
              </w:rPr>
              <w:delText>9</w:delText>
            </w:r>
          </w:del>
          <w:customXmlDelRangeStart w:id="2" w:author="oMN" w:date="2021-04-26T12:56:00Z"/>
        </w:sdtContent>
      </w:sdt>
      <w:customXmlDelRangeEnd w:id="2"/>
      <w:customXmlInsRangeStart w:id="3" w:author="oMN" w:date="2021-04-26T12:56:00Z"/>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3"/>
          <w:ins w:id="4" w:author="oMN" w:date="2021-04-26T12:56:00Z">
            <w:r w:rsidR="005C2663">
              <w:rPr>
                <w:b/>
                <w:sz w:val="32"/>
                <w:szCs w:val="32"/>
              </w:rPr>
              <w:t>10</w:t>
            </w:r>
          </w:ins>
          <w:customXmlInsRangeStart w:id="5" w:author="oMN" w:date="2021-04-26T12:56:00Z"/>
        </w:sdtContent>
      </w:sdt>
      <w:customXmlInsRangeEnd w:id="5"/>
    </w:p>
    <w:p w14:paraId="72422854" w14:textId="0542B52A" w:rsidR="003B0DFE" w:rsidRPr="004D68C7" w:rsidRDefault="003B0DFE" w:rsidP="003812BB">
      <w:pPr>
        <w:rPr>
          <w:b/>
          <w:sz w:val="20"/>
          <w:szCs w:val="20"/>
        </w:rPr>
      </w:pPr>
    </w:p>
    <w:p w14:paraId="6F1215E0" w14:textId="77777777" w:rsidR="00D61BB6" w:rsidRPr="004D68C7" w:rsidRDefault="00D61BB6" w:rsidP="00D61BB6">
      <w:pPr>
        <w:jc w:val="center"/>
        <w:rPr>
          <w:b/>
          <w:sz w:val="28"/>
          <w:szCs w:val="20"/>
        </w:rPr>
      </w:pPr>
      <w:r w:rsidRPr="004D68C7">
        <w:rPr>
          <w:b/>
          <w:sz w:val="28"/>
          <w:szCs w:val="20"/>
        </w:rPr>
        <w:t>Programové obdobie 2014 – 2020</w:t>
      </w:r>
    </w:p>
    <w:p w14:paraId="23DE19DA" w14:textId="77777777" w:rsidR="00D61BB6" w:rsidRPr="004D68C7" w:rsidRDefault="00D61BB6"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4D68C7" w14:paraId="0C2E8861" w14:textId="77777777" w:rsidTr="000218C7">
        <w:tc>
          <w:tcPr>
            <w:tcW w:w="2268" w:type="dxa"/>
            <w:shd w:val="clear" w:color="auto" w:fill="8DB3E2" w:themeFill="text2" w:themeFillTint="66"/>
          </w:tcPr>
          <w:p w14:paraId="1A929431" w14:textId="77777777" w:rsidR="009836CF" w:rsidRPr="004D68C7" w:rsidRDefault="009836CF" w:rsidP="006479DF">
            <w:pPr>
              <w:rPr>
                <w:b/>
                <w:sz w:val="26"/>
                <w:szCs w:val="26"/>
              </w:rPr>
            </w:pPr>
            <w:r w:rsidRPr="004D68C7">
              <w:rPr>
                <w:b/>
                <w:sz w:val="26"/>
                <w:szCs w:val="26"/>
              </w:rPr>
              <w:t>Vec:</w:t>
            </w:r>
          </w:p>
          <w:p w14:paraId="044BE708" w14:textId="77777777" w:rsidR="0084743A" w:rsidRPr="004D68C7" w:rsidRDefault="0084743A" w:rsidP="006479DF">
            <w:pPr>
              <w:rPr>
                <w:b/>
                <w:sz w:val="26"/>
                <w:szCs w:val="26"/>
              </w:rPr>
            </w:pPr>
          </w:p>
          <w:p w14:paraId="6EEADF77" w14:textId="77777777" w:rsidR="0084743A" w:rsidRPr="004D68C7" w:rsidRDefault="0084743A" w:rsidP="006479DF">
            <w:pPr>
              <w:rPr>
                <w:b/>
                <w:sz w:val="26"/>
                <w:szCs w:val="26"/>
              </w:rPr>
            </w:pPr>
          </w:p>
          <w:p w14:paraId="438BD5F6" w14:textId="77777777" w:rsidR="0084743A" w:rsidRPr="004D68C7" w:rsidRDefault="0084743A" w:rsidP="006479DF">
            <w:pPr>
              <w:rPr>
                <w:b/>
                <w:sz w:val="26"/>
                <w:szCs w:val="26"/>
              </w:rPr>
            </w:pPr>
          </w:p>
        </w:tc>
        <w:tc>
          <w:tcPr>
            <w:tcW w:w="6696" w:type="dxa"/>
            <w:shd w:val="clear" w:color="auto" w:fill="8DB3E2" w:themeFill="text2" w:themeFillTint="66"/>
          </w:tcPr>
          <w:p w14:paraId="669C1069" w14:textId="512CDE9D" w:rsidR="009836CF" w:rsidRPr="004D68C7" w:rsidRDefault="003812BB" w:rsidP="006A5157">
            <w:pPr>
              <w:jc w:val="both"/>
              <w:rPr>
                <w:szCs w:val="20"/>
              </w:rPr>
            </w:pPr>
            <w:r w:rsidRPr="004D68C7">
              <w:rPr>
                <w:szCs w:val="20"/>
              </w:rPr>
              <w:t xml:space="preserve">Metodický pokyn </w:t>
            </w:r>
            <w:r w:rsidR="001254AE" w:rsidRPr="004D68C7">
              <w:rPr>
                <w:szCs w:val="20"/>
              </w:rPr>
              <w:t>k číselníku merateľných ukazovateľov</w:t>
            </w:r>
          </w:p>
        </w:tc>
      </w:tr>
      <w:tr w:rsidR="009836CF" w:rsidRPr="004D68C7" w14:paraId="1A553AA8" w14:textId="77777777" w:rsidTr="000218C7">
        <w:tc>
          <w:tcPr>
            <w:tcW w:w="2268" w:type="dxa"/>
            <w:shd w:val="clear" w:color="auto" w:fill="8DB3E2" w:themeFill="text2" w:themeFillTint="66"/>
          </w:tcPr>
          <w:p w14:paraId="7032AADB" w14:textId="77777777" w:rsidR="009836CF" w:rsidRPr="004D68C7" w:rsidRDefault="009836CF" w:rsidP="006479DF">
            <w:pPr>
              <w:rPr>
                <w:b/>
                <w:sz w:val="26"/>
                <w:szCs w:val="26"/>
              </w:rPr>
            </w:pPr>
            <w:r w:rsidRPr="004D68C7">
              <w:rPr>
                <w:b/>
                <w:sz w:val="26"/>
                <w:szCs w:val="26"/>
              </w:rPr>
              <w:t>Určené pre:</w:t>
            </w:r>
          </w:p>
          <w:p w14:paraId="62D1878C" w14:textId="77777777" w:rsidR="0084743A" w:rsidRPr="004D68C7" w:rsidRDefault="0084743A" w:rsidP="006479DF">
            <w:pPr>
              <w:rPr>
                <w:b/>
                <w:sz w:val="26"/>
                <w:szCs w:val="26"/>
              </w:rPr>
            </w:pPr>
          </w:p>
          <w:p w14:paraId="1B49E698" w14:textId="77777777" w:rsidR="0084743A" w:rsidRPr="004D68C7" w:rsidRDefault="0084743A" w:rsidP="006479DF">
            <w:pPr>
              <w:rPr>
                <w:b/>
                <w:sz w:val="26"/>
                <w:szCs w:val="26"/>
              </w:rPr>
            </w:pPr>
          </w:p>
          <w:p w14:paraId="7D201BCC" w14:textId="77777777" w:rsidR="0084743A" w:rsidRPr="004D68C7" w:rsidRDefault="0084743A" w:rsidP="006479DF">
            <w:pPr>
              <w:rPr>
                <w:b/>
                <w:sz w:val="26"/>
                <w:szCs w:val="26"/>
              </w:rPr>
            </w:pPr>
          </w:p>
        </w:tc>
        <w:tc>
          <w:tcPr>
            <w:tcW w:w="6696" w:type="dxa"/>
            <w:shd w:val="clear" w:color="auto" w:fill="8DB3E2" w:themeFill="text2" w:themeFillTint="66"/>
          </w:tcPr>
          <w:p w14:paraId="53D7655B" w14:textId="77777777" w:rsidR="009836CF" w:rsidRPr="004D68C7" w:rsidRDefault="001254AE" w:rsidP="006A5157">
            <w:pPr>
              <w:jc w:val="both"/>
              <w:rPr>
                <w:szCs w:val="20"/>
              </w:rPr>
            </w:pPr>
            <w:r w:rsidRPr="004D68C7">
              <w:rPr>
                <w:szCs w:val="20"/>
              </w:rPr>
              <w:t>Riadiace orgány</w:t>
            </w:r>
          </w:p>
          <w:p w14:paraId="095844D4" w14:textId="77777777" w:rsidR="001254AE" w:rsidRPr="004D68C7" w:rsidRDefault="001254AE" w:rsidP="006A5157">
            <w:pPr>
              <w:jc w:val="both"/>
              <w:rPr>
                <w:szCs w:val="20"/>
              </w:rPr>
            </w:pPr>
            <w:r w:rsidRPr="004D68C7">
              <w:rPr>
                <w:szCs w:val="20"/>
              </w:rPr>
              <w:t>Sprostredkovateľské orgány</w:t>
            </w:r>
          </w:p>
        </w:tc>
      </w:tr>
      <w:tr w:rsidR="009836CF" w:rsidRPr="004D68C7" w14:paraId="182D6EB3" w14:textId="77777777" w:rsidTr="000218C7">
        <w:tc>
          <w:tcPr>
            <w:tcW w:w="2268" w:type="dxa"/>
            <w:shd w:val="clear" w:color="auto" w:fill="8DB3E2" w:themeFill="text2" w:themeFillTint="66"/>
          </w:tcPr>
          <w:p w14:paraId="52B7F700" w14:textId="77777777" w:rsidR="009836CF" w:rsidRPr="004D68C7" w:rsidRDefault="00116F61" w:rsidP="006479DF">
            <w:pPr>
              <w:rPr>
                <w:b/>
                <w:sz w:val="26"/>
                <w:szCs w:val="26"/>
              </w:rPr>
            </w:pPr>
            <w:r w:rsidRPr="004D68C7">
              <w:rPr>
                <w:b/>
                <w:sz w:val="26"/>
                <w:szCs w:val="26"/>
              </w:rPr>
              <w:t>Na vedomie:</w:t>
            </w:r>
          </w:p>
          <w:p w14:paraId="768BAF23" w14:textId="77777777" w:rsidR="0084743A" w:rsidRPr="004D68C7" w:rsidRDefault="0084743A" w:rsidP="006479DF">
            <w:pPr>
              <w:rPr>
                <w:b/>
                <w:sz w:val="26"/>
                <w:szCs w:val="26"/>
              </w:rPr>
            </w:pPr>
          </w:p>
          <w:p w14:paraId="67CAC062" w14:textId="77777777" w:rsidR="0084743A" w:rsidRPr="004D68C7" w:rsidRDefault="0084743A" w:rsidP="006479DF">
            <w:pPr>
              <w:rPr>
                <w:b/>
                <w:sz w:val="26"/>
                <w:szCs w:val="26"/>
              </w:rPr>
            </w:pPr>
          </w:p>
          <w:p w14:paraId="68435461" w14:textId="77777777" w:rsidR="0084743A" w:rsidRPr="004D68C7" w:rsidRDefault="0084743A" w:rsidP="006479DF">
            <w:pPr>
              <w:rPr>
                <w:b/>
                <w:sz w:val="26"/>
                <w:szCs w:val="26"/>
              </w:rPr>
            </w:pPr>
          </w:p>
        </w:tc>
        <w:tc>
          <w:tcPr>
            <w:tcW w:w="6696" w:type="dxa"/>
            <w:shd w:val="clear" w:color="auto" w:fill="8DB3E2" w:themeFill="text2" w:themeFillTint="66"/>
          </w:tcPr>
          <w:p w14:paraId="7A08F2D6" w14:textId="77777777" w:rsidR="00B91F3C" w:rsidRPr="004D68C7" w:rsidRDefault="00B91F3C" w:rsidP="00B91F3C">
            <w:pPr>
              <w:jc w:val="both"/>
              <w:rPr>
                <w:szCs w:val="20"/>
              </w:rPr>
            </w:pPr>
            <w:r w:rsidRPr="004D68C7">
              <w:rPr>
                <w:szCs w:val="20"/>
              </w:rPr>
              <w:t>Certifikačný orgán</w:t>
            </w:r>
          </w:p>
          <w:p w14:paraId="445907A2" w14:textId="77777777" w:rsidR="00B91F3C" w:rsidRPr="004D68C7" w:rsidRDefault="00B91F3C" w:rsidP="00B91F3C">
            <w:pPr>
              <w:jc w:val="both"/>
              <w:rPr>
                <w:szCs w:val="20"/>
              </w:rPr>
            </w:pPr>
            <w:r w:rsidRPr="004D68C7">
              <w:rPr>
                <w:szCs w:val="20"/>
              </w:rPr>
              <w:t>Orgán auditu</w:t>
            </w:r>
          </w:p>
          <w:p w14:paraId="2686B07D" w14:textId="77777777" w:rsidR="009836CF" w:rsidRPr="004D68C7" w:rsidRDefault="00B91F3C" w:rsidP="00B91F3C">
            <w:pPr>
              <w:jc w:val="both"/>
              <w:rPr>
                <w:szCs w:val="20"/>
              </w:rPr>
            </w:pPr>
            <w:r w:rsidRPr="004D68C7">
              <w:rPr>
                <w:szCs w:val="20"/>
              </w:rPr>
              <w:t>Gestori horizontálnych princípov</w:t>
            </w:r>
          </w:p>
        </w:tc>
      </w:tr>
      <w:tr w:rsidR="009836CF" w:rsidRPr="004D68C7" w14:paraId="3E7FCB8B" w14:textId="77777777" w:rsidTr="000218C7">
        <w:tc>
          <w:tcPr>
            <w:tcW w:w="2268" w:type="dxa"/>
            <w:shd w:val="clear" w:color="auto" w:fill="8DB3E2" w:themeFill="text2" w:themeFillTint="66"/>
          </w:tcPr>
          <w:p w14:paraId="21FC80DA" w14:textId="77777777" w:rsidR="009836CF" w:rsidRPr="004D68C7" w:rsidRDefault="00116F61" w:rsidP="006479DF">
            <w:pPr>
              <w:rPr>
                <w:b/>
                <w:sz w:val="26"/>
                <w:szCs w:val="26"/>
              </w:rPr>
            </w:pPr>
            <w:r w:rsidRPr="004D68C7">
              <w:rPr>
                <w:b/>
                <w:sz w:val="26"/>
                <w:szCs w:val="26"/>
              </w:rPr>
              <w:t>Vydáva:</w:t>
            </w:r>
          </w:p>
          <w:p w14:paraId="6EE7EB08" w14:textId="77777777" w:rsidR="0084743A" w:rsidRPr="004D68C7" w:rsidRDefault="0084743A" w:rsidP="006479DF">
            <w:pPr>
              <w:rPr>
                <w:b/>
                <w:sz w:val="16"/>
                <w:szCs w:val="20"/>
              </w:rPr>
            </w:pPr>
          </w:p>
          <w:p w14:paraId="523088D1" w14:textId="77777777" w:rsidR="003B0DFE" w:rsidRPr="004D68C7" w:rsidRDefault="003B0DFE" w:rsidP="006479DF">
            <w:pPr>
              <w:rPr>
                <w:b/>
                <w:sz w:val="16"/>
                <w:szCs w:val="20"/>
              </w:rPr>
            </w:pPr>
          </w:p>
          <w:p w14:paraId="2AFD9DF5" w14:textId="77777777" w:rsidR="003B0DFE" w:rsidRPr="004D68C7" w:rsidRDefault="003B0DFE" w:rsidP="006479DF">
            <w:pPr>
              <w:rPr>
                <w:b/>
                <w:sz w:val="16"/>
                <w:szCs w:val="20"/>
              </w:rPr>
            </w:pPr>
          </w:p>
          <w:p w14:paraId="5EA18649" w14:textId="77777777" w:rsidR="003B0DFE" w:rsidRPr="004D68C7" w:rsidRDefault="003B0DFE" w:rsidP="006479DF">
            <w:pPr>
              <w:rPr>
                <w:b/>
                <w:sz w:val="16"/>
                <w:szCs w:val="20"/>
              </w:rPr>
            </w:pPr>
          </w:p>
          <w:p w14:paraId="75A986E4" w14:textId="77777777" w:rsidR="003B0DFE" w:rsidRPr="004D68C7" w:rsidRDefault="003B0DFE" w:rsidP="006479DF">
            <w:pPr>
              <w:rPr>
                <w:b/>
                <w:sz w:val="26"/>
                <w:szCs w:val="26"/>
              </w:rPr>
            </w:pPr>
          </w:p>
        </w:tc>
        <w:tc>
          <w:tcPr>
            <w:tcW w:w="6696" w:type="dxa"/>
            <w:shd w:val="clear" w:color="auto" w:fill="8DB3E2" w:themeFill="text2" w:themeFillTint="66"/>
          </w:tcPr>
          <w:p w14:paraId="03A8DA02" w14:textId="77777777" w:rsidR="009836CF" w:rsidRPr="004D68C7" w:rsidRDefault="0084743A" w:rsidP="006A5157">
            <w:pPr>
              <w:jc w:val="both"/>
              <w:rPr>
                <w:szCs w:val="20"/>
              </w:rPr>
            </w:pPr>
            <w:r w:rsidRPr="004D68C7">
              <w:rPr>
                <w:szCs w:val="20"/>
              </w:rPr>
              <w:t>Centrálny koordinačný orgán</w:t>
            </w:r>
          </w:p>
          <w:p w14:paraId="7FC037E5" w14:textId="61C03850" w:rsidR="0084743A" w:rsidRPr="004D68C7" w:rsidRDefault="00A17355" w:rsidP="006A5157">
            <w:pPr>
              <w:jc w:val="both"/>
              <w:rPr>
                <w:szCs w:val="20"/>
              </w:rPr>
            </w:pPr>
            <w:r>
              <w:rPr>
                <w:szCs w:val="20"/>
              </w:rPr>
              <w:t xml:space="preserve">Ministerstvo </w:t>
            </w:r>
            <w:r w:rsidR="00E86699" w:rsidRPr="004D68C7">
              <w:rPr>
                <w:szCs w:val="20"/>
              </w:rPr>
              <w:t>investíci</w:t>
            </w:r>
            <w:r>
              <w:rPr>
                <w:szCs w:val="20"/>
              </w:rPr>
              <w:t>í, regionálneho rozvoja</w:t>
            </w:r>
            <w:r w:rsidR="00E86699" w:rsidRPr="004D68C7">
              <w:rPr>
                <w:szCs w:val="20"/>
              </w:rPr>
              <w:t xml:space="preserve"> a</w:t>
            </w:r>
            <w:r>
              <w:rPr>
                <w:szCs w:val="20"/>
              </w:rPr>
              <w:t> </w:t>
            </w:r>
            <w:r w:rsidR="00E86699" w:rsidRPr="004D68C7">
              <w:rPr>
                <w:szCs w:val="20"/>
              </w:rPr>
              <w:t>informatizáci</w:t>
            </w:r>
            <w:r>
              <w:rPr>
                <w:szCs w:val="20"/>
              </w:rPr>
              <w:t>e SR</w:t>
            </w:r>
          </w:p>
          <w:p w14:paraId="0C2D3CBD" w14:textId="77777777" w:rsidR="00B53B4A" w:rsidRPr="004D68C7" w:rsidRDefault="00B53B4A" w:rsidP="007A0A10">
            <w:pPr>
              <w:jc w:val="both"/>
              <w:rPr>
                <w:szCs w:val="20"/>
              </w:rPr>
            </w:pPr>
            <w:r w:rsidRPr="004D68C7">
              <w:rPr>
                <w:szCs w:val="20"/>
              </w:rPr>
              <w:t xml:space="preserve">v súlade s kapitolou 1.2, ods. 3, písm. </w:t>
            </w:r>
            <w:r w:rsidR="007A0A10" w:rsidRPr="004D68C7">
              <w:rPr>
                <w:szCs w:val="20"/>
              </w:rPr>
              <w:t>b</w:t>
            </w:r>
            <w:r w:rsidRPr="004D68C7">
              <w:rPr>
                <w:szCs w:val="20"/>
              </w:rPr>
              <w:t xml:space="preserve">) Systému riadenia </w:t>
            </w:r>
            <w:r w:rsidR="003B0DFE" w:rsidRPr="004D68C7">
              <w:rPr>
                <w:szCs w:val="20"/>
              </w:rPr>
              <w:t>európskych štrukturálnych a investičných fondov</w:t>
            </w:r>
          </w:p>
        </w:tc>
      </w:tr>
      <w:tr w:rsidR="009836CF" w:rsidRPr="004D68C7" w14:paraId="255E783A" w14:textId="77777777" w:rsidTr="000218C7">
        <w:tc>
          <w:tcPr>
            <w:tcW w:w="2268" w:type="dxa"/>
            <w:shd w:val="clear" w:color="auto" w:fill="8DB3E2" w:themeFill="text2" w:themeFillTint="66"/>
          </w:tcPr>
          <w:p w14:paraId="47B065C4" w14:textId="77777777" w:rsidR="009836CF" w:rsidRPr="004D68C7" w:rsidRDefault="00116F61" w:rsidP="006479DF">
            <w:pPr>
              <w:rPr>
                <w:b/>
                <w:sz w:val="26"/>
                <w:szCs w:val="26"/>
              </w:rPr>
            </w:pPr>
            <w:r w:rsidRPr="004D68C7">
              <w:rPr>
                <w:b/>
                <w:sz w:val="26"/>
                <w:szCs w:val="26"/>
              </w:rPr>
              <w:t>Záväznosť:</w:t>
            </w:r>
          </w:p>
          <w:p w14:paraId="553CFAFA" w14:textId="77777777" w:rsidR="0084743A" w:rsidRPr="004D68C7" w:rsidRDefault="0084743A" w:rsidP="006479DF">
            <w:pPr>
              <w:rPr>
                <w:b/>
                <w:sz w:val="16"/>
                <w:szCs w:val="16"/>
              </w:rPr>
            </w:pPr>
          </w:p>
          <w:p w14:paraId="1F751C71" w14:textId="77777777" w:rsidR="003B0DFE" w:rsidRPr="004D68C7" w:rsidRDefault="003B0DFE" w:rsidP="006479DF">
            <w:pPr>
              <w:rPr>
                <w:b/>
                <w:sz w:val="16"/>
                <w:szCs w:val="16"/>
              </w:rPr>
            </w:pPr>
          </w:p>
          <w:p w14:paraId="6217F038" w14:textId="7B0F4FC5" w:rsidR="003B0DFE" w:rsidRPr="004D68C7" w:rsidRDefault="003B0DFE" w:rsidP="006479DF">
            <w:pPr>
              <w:rPr>
                <w:b/>
                <w:sz w:val="16"/>
                <w:szCs w:val="16"/>
              </w:rPr>
            </w:pPr>
          </w:p>
          <w:p w14:paraId="4B6785DC" w14:textId="77777777" w:rsidR="006A5157" w:rsidRPr="004D68C7"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5D8729E1" w14:textId="4BD9E998" w:rsidR="009836CF" w:rsidRPr="004D68C7" w:rsidRDefault="005C2663" w:rsidP="006A5157">
                <w:pPr>
                  <w:jc w:val="both"/>
                  <w:rPr>
                    <w:szCs w:val="20"/>
                  </w:rPr>
                </w:pPr>
                <w:r>
                  <w:rPr>
                    <w:szCs w:val="20"/>
                  </w:rPr>
                  <w:t>Metodický pokyn má záväzný charakter v celom svojom rozsahu.</w:t>
                </w:r>
              </w:p>
            </w:tc>
          </w:sdtContent>
        </w:sdt>
      </w:tr>
      <w:tr w:rsidR="009836CF" w:rsidRPr="004D68C7" w14:paraId="3A462BF6" w14:textId="77777777" w:rsidTr="000218C7">
        <w:tc>
          <w:tcPr>
            <w:tcW w:w="2268" w:type="dxa"/>
            <w:shd w:val="clear" w:color="auto" w:fill="8DB3E2" w:themeFill="text2" w:themeFillTint="66"/>
          </w:tcPr>
          <w:p w14:paraId="34371A98" w14:textId="77777777" w:rsidR="009836CF" w:rsidRPr="004D68C7" w:rsidRDefault="009836CF" w:rsidP="006479DF">
            <w:pPr>
              <w:rPr>
                <w:b/>
                <w:sz w:val="26"/>
                <w:szCs w:val="26"/>
              </w:rPr>
            </w:pPr>
            <w:r w:rsidRPr="004D68C7">
              <w:rPr>
                <w:b/>
                <w:sz w:val="26"/>
                <w:szCs w:val="26"/>
              </w:rPr>
              <w:t>Počet príloh:</w:t>
            </w:r>
          </w:p>
          <w:p w14:paraId="410404AC" w14:textId="77777777" w:rsidR="006A5157" w:rsidRPr="004D68C7" w:rsidRDefault="006A5157" w:rsidP="006479DF">
            <w:pPr>
              <w:rPr>
                <w:b/>
              </w:rPr>
            </w:pPr>
          </w:p>
          <w:p w14:paraId="523410F3" w14:textId="77777777" w:rsidR="003B0DFE" w:rsidRPr="004D68C7" w:rsidRDefault="003B0DFE" w:rsidP="006479DF">
            <w:pPr>
              <w:rPr>
                <w:b/>
              </w:rPr>
            </w:pPr>
          </w:p>
        </w:tc>
        <w:tc>
          <w:tcPr>
            <w:tcW w:w="6696" w:type="dxa"/>
            <w:shd w:val="clear" w:color="auto" w:fill="8DB3E2" w:themeFill="text2" w:themeFillTint="66"/>
          </w:tcPr>
          <w:p w14:paraId="327B2BA5" w14:textId="36F5F52B" w:rsidR="009836CF" w:rsidRPr="004D68C7" w:rsidRDefault="002C1CA1" w:rsidP="006A5157">
            <w:pPr>
              <w:jc w:val="both"/>
              <w:rPr>
                <w:rStyle w:val="Zstupntext"/>
                <w:rFonts w:eastAsiaTheme="minorHAnsi"/>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5C2663">
                  <w:rPr>
                    <w:color w:val="808080"/>
                  </w:rPr>
                  <w:t>5</w:t>
                </w:r>
              </w:sdtContent>
            </w:sdt>
          </w:p>
        </w:tc>
      </w:tr>
      <w:tr w:rsidR="009836CF" w:rsidRPr="004D68C7" w14:paraId="6D3A26AD" w14:textId="77777777" w:rsidTr="000218C7">
        <w:tc>
          <w:tcPr>
            <w:tcW w:w="2268" w:type="dxa"/>
            <w:shd w:val="clear" w:color="auto" w:fill="8DB3E2" w:themeFill="text2" w:themeFillTint="66"/>
          </w:tcPr>
          <w:p w14:paraId="31116019" w14:textId="77777777" w:rsidR="009836CF" w:rsidRPr="004D68C7" w:rsidRDefault="009836CF" w:rsidP="006479DF">
            <w:pPr>
              <w:rPr>
                <w:b/>
                <w:sz w:val="26"/>
                <w:szCs w:val="26"/>
              </w:rPr>
            </w:pPr>
            <w:r w:rsidRPr="004D68C7">
              <w:rPr>
                <w:b/>
                <w:sz w:val="26"/>
                <w:szCs w:val="26"/>
              </w:rPr>
              <w:t>Dátum vydania:</w:t>
            </w:r>
          </w:p>
          <w:p w14:paraId="02A06FDC" w14:textId="77777777" w:rsidR="006A5157" w:rsidRPr="004D68C7" w:rsidRDefault="006A5157" w:rsidP="006479DF">
            <w:pPr>
              <w:rPr>
                <w:b/>
                <w:sz w:val="26"/>
                <w:szCs w:val="26"/>
              </w:rPr>
            </w:pPr>
          </w:p>
          <w:p w14:paraId="5FEFF70E" w14:textId="77777777" w:rsidR="003B0DFE" w:rsidRPr="004D68C7" w:rsidRDefault="003B0DFE" w:rsidP="006479DF">
            <w:pPr>
              <w:rPr>
                <w:b/>
                <w:sz w:val="26"/>
                <w:szCs w:val="26"/>
              </w:rPr>
            </w:pPr>
          </w:p>
        </w:tc>
        <w:tc>
          <w:tcPr>
            <w:tcW w:w="6696" w:type="dxa"/>
            <w:shd w:val="clear" w:color="auto" w:fill="8DB3E2" w:themeFill="text2" w:themeFillTint="66"/>
          </w:tcPr>
          <w:p w14:paraId="13E5AD68" w14:textId="3A24BD22" w:rsidR="009836CF" w:rsidRPr="004D68C7" w:rsidRDefault="002C1CA1" w:rsidP="00DB755F">
            <w:pPr>
              <w:jc w:val="both"/>
              <w:rPr>
                <w:szCs w:val="20"/>
              </w:rPr>
            </w:pPr>
            <w:customXmlDelRangeStart w:id="6" w:author="oMN" w:date="2021-04-26T12:56:00Z"/>
            <w:sdt>
              <w:sdtPr>
                <w:rPr>
                  <w:szCs w:val="20"/>
                </w:rPr>
                <w:id w:val="-1186364775"/>
                <w:placeholder>
                  <w:docPart w:val="981EDE5333924F6FAA656E5A61D2EF7F"/>
                </w:placeholder>
                <w:date w:fullDate="2020-10-30T00:00:00Z">
                  <w:dateFormat w:val="dd.MM.yyyy"/>
                  <w:lid w:val="sk-SK"/>
                  <w:storeMappedDataAs w:val="dateTime"/>
                  <w:calendar w:val="gregorian"/>
                </w:date>
              </w:sdtPr>
              <w:sdtEndPr/>
              <w:sdtContent>
                <w:customXmlDelRangeEnd w:id="6"/>
                <w:del w:id="7" w:author="oMN" w:date="2021-04-26T12:56:00Z">
                  <w:r w:rsidR="001F4194">
                    <w:rPr>
                      <w:szCs w:val="20"/>
                    </w:rPr>
                    <w:delText>3</w:delText>
                  </w:r>
                  <w:r w:rsidR="00DB755F">
                    <w:rPr>
                      <w:szCs w:val="20"/>
                    </w:rPr>
                    <w:delText>0</w:delText>
                  </w:r>
                  <w:r w:rsidR="001F4194">
                    <w:rPr>
                      <w:szCs w:val="20"/>
                    </w:rPr>
                    <w:delText>.10.2020</w:delText>
                  </w:r>
                </w:del>
                <w:customXmlDelRangeStart w:id="8" w:author="oMN" w:date="2021-04-26T12:56:00Z"/>
              </w:sdtContent>
            </w:sdt>
            <w:customXmlDelRangeEnd w:id="8"/>
            <w:customXmlInsRangeStart w:id="9" w:author="oMN" w:date="2021-04-26T12:56:00Z"/>
            <w:sdt>
              <w:sdtPr>
                <w:rPr>
                  <w:szCs w:val="20"/>
                </w:rPr>
                <w:id w:val="88820667"/>
                <w:placeholder>
                  <w:docPart w:val="DefaultPlaceholder_1082065160"/>
                </w:placeholder>
                <w:date w:fullDate="2021-04-30T00:00:00Z">
                  <w:dateFormat w:val="dd.MM.yyyy"/>
                  <w:lid w:val="sk-SK"/>
                  <w:storeMappedDataAs w:val="dateTime"/>
                  <w:calendar w:val="gregorian"/>
                </w:date>
              </w:sdtPr>
              <w:sdtEndPr/>
              <w:sdtContent>
                <w:customXmlInsRangeEnd w:id="9"/>
                <w:ins w:id="10" w:author="oMN" w:date="2021-04-26T12:56:00Z">
                  <w:r w:rsidR="005C2663">
                    <w:rPr>
                      <w:szCs w:val="20"/>
                    </w:rPr>
                    <w:t>30.04.2021</w:t>
                  </w:r>
                </w:ins>
                <w:customXmlInsRangeStart w:id="11" w:author="oMN" w:date="2021-04-26T12:56:00Z"/>
              </w:sdtContent>
            </w:sdt>
            <w:customXmlInsRangeEnd w:id="11"/>
          </w:p>
        </w:tc>
      </w:tr>
      <w:tr w:rsidR="009836CF" w:rsidRPr="004D68C7" w14:paraId="595649AE" w14:textId="77777777" w:rsidTr="000218C7">
        <w:tc>
          <w:tcPr>
            <w:tcW w:w="2268" w:type="dxa"/>
            <w:shd w:val="clear" w:color="auto" w:fill="8DB3E2" w:themeFill="text2" w:themeFillTint="66"/>
          </w:tcPr>
          <w:p w14:paraId="6AEAA804" w14:textId="77777777" w:rsidR="009836CF" w:rsidRPr="004D68C7" w:rsidRDefault="009836CF" w:rsidP="006479DF">
            <w:pPr>
              <w:rPr>
                <w:b/>
                <w:sz w:val="26"/>
                <w:szCs w:val="26"/>
              </w:rPr>
            </w:pPr>
            <w:r w:rsidRPr="004D68C7">
              <w:rPr>
                <w:b/>
                <w:sz w:val="26"/>
                <w:szCs w:val="26"/>
              </w:rPr>
              <w:t>Dátum účinnosti:</w:t>
            </w:r>
          </w:p>
          <w:p w14:paraId="473C9451" w14:textId="77777777" w:rsidR="006A5157" w:rsidRPr="004D68C7" w:rsidRDefault="006A5157" w:rsidP="006479DF">
            <w:pPr>
              <w:rPr>
                <w:b/>
                <w:sz w:val="26"/>
                <w:szCs w:val="26"/>
              </w:rPr>
            </w:pPr>
          </w:p>
          <w:p w14:paraId="7A12D2CB" w14:textId="77777777" w:rsidR="003B0DFE" w:rsidRPr="004D68C7" w:rsidRDefault="003B0DFE" w:rsidP="006479DF">
            <w:pPr>
              <w:rPr>
                <w:b/>
                <w:sz w:val="26"/>
                <w:szCs w:val="26"/>
              </w:rPr>
            </w:pPr>
          </w:p>
        </w:tc>
        <w:tc>
          <w:tcPr>
            <w:tcW w:w="6696" w:type="dxa"/>
            <w:shd w:val="clear" w:color="auto" w:fill="8DB3E2" w:themeFill="text2" w:themeFillTint="66"/>
          </w:tcPr>
          <w:p w14:paraId="3F2DC11D" w14:textId="7A087C85" w:rsidR="009836CF" w:rsidRPr="004D68C7" w:rsidRDefault="002C1CA1" w:rsidP="006A5157">
            <w:pPr>
              <w:jc w:val="both"/>
              <w:rPr>
                <w:szCs w:val="20"/>
              </w:rPr>
            </w:pPr>
            <w:customXmlDelRangeStart w:id="12" w:author="oMN" w:date="2021-04-26T12:56:00Z"/>
            <w:sdt>
              <w:sdtPr>
                <w:rPr>
                  <w:szCs w:val="20"/>
                </w:rPr>
                <w:id w:val="-503286819"/>
                <w:placeholder>
                  <w:docPart w:val="E9357883E79842D1962E51726C4A6FDF"/>
                </w:placeholder>
                <w:date w:fullDate="2020-10-31T00:00:00Z">
                  <w:dateFormat w:val="dd.MM.yyyy"/>
                  <w:lid w:val="sk-SK"/>
                  <w:storeMappedDataAs w:val="dateTime"/>
                  <w:calendar w:val="gregorian"/>
                </w:date>
              </w:sdtPr>
              <w:sdtEndPr/>
              <w:sdtContent>
                <w:customXmlDelRangeEnd w:id="12"/>
                <w:del w:id="13" w:author="oMN" w:date="2021-04-26T12:56:00Z">
                  <w:r w:rsidR="001F4194">
                    <w:rPr>
                      <w:szCs w:val="20"/>
                    </w:rPr>
                    <w:delText>31.10.2020</w:delText>
                  </w:r>
                </w:del>
                <w:customXmlDelRangeStart w:id="14" w:author="oMN" w:date="2021-04-26T12:56:00Z"/>
              </w:sdtContent>
            </w:sdt>
            <w:customXmlDelRangeEnd w:id="14"/>
            <w:customXmlInsRangeStart w:id="15" w:author="oMN" w:date="2021-04-26T12:56:00Z"/>
            <w:sdt>
              <w:sdtPr>
                <w:rPr>
                  <w:szCs w:val="20"/>
                </w:rPr>
                <w:id w:val="-1813329615"/>
                <w:placeholder>
                  <w:docPart w:val="A9F731F61A7042F186F5DB555D917909"/>
                </w:placeholder>
                <w:date w:fullDate="2021-06-15T00:00:00Z">
                  <w:dateFormat w:val="dd.MM.yyyy"/>
                  <w:lid w:val="sk-SK"/>
                  <w:storeMappedDataAs w:val="dateTime"/>
                  <w:calendar w:val="gregorian"/>
                </w:date>
              </w:sdtPr>
              <w:sdtEndPr/>
              <w:sdtContent>
                <w:customXmlInsRangeEnd w:id="15"/>
                <w:ins w:id="16" w:author="oMN" w:date="2021-04-28T15:01:00Z">
                  <w:r>
                    <w:rPr>
                      <w:szCs w:val="20"/>
                    </w:rPr>
                    <w:t>15.06.2021</w:t>
                  </w:r>
                </w:ins>
                <w:customXmlInsRangeStart w:id="17" w:author="oMN" w:date="2021-04-26T12:56:00Z"/>
              </w:sdtContent>
            </w:sdt>
            <w:customXmlInsRangeEnd w:id="17"/>
          </w:p>
        </w:tc>
      </w:tr>
      <w:tr w:rsidR="009836CF" w:rsidRPr="004D68C7" w14:paraId="6DFACC07" w14:textId="77777777" w:rsidTr="000218C7">
        <w:tc>
          <w:tcPr>
            <w:tcW w:w="2268" w:type="dxa"/>
            <w:shd w:val="clear" w:color="auto" w:fill="8DB3E2" w:themeFill="text2" w:themeFillTint="66"/>
          </w:tcPr>
          <w:p w14:paraId="5E557160" w14:textId="77777777" w:rsidR="009836CF" w:rsidRPr="004D68C7" w:rsidRDefault="009836CF" w:rsidP="006479DF">
            <w:pPr>
              <w:rPr>
                <w:b/>
                <w:sz w:val="26"/>
                <w:szCs w:val="26"/>
              </w:rPr>
            </w:pPr>
            <w:r w:rsidRPr="004D68C7">
              <w:rPr>
                <w:b/>
                <w:sz w:val="26"/>
                <w:szCs w:val="26"/>
              </w:rPr>
              <w:t>Schválil:</w:t>
            </w:r>
          </w:p>
        </w:tc>
        <w:tc>
          <w:tcPr>
            <w:tcW w:w="6696" w:type="dxa"/>
            <w:shd w:val="clear" w:color="auto" w:fill="8DB3E2" w:themeFill="text2" w:themeFillTint="66"/>
          </w:tcPr>
          <w:p w14:paraId="0EEB4F90" w14:textId="1B3D0267" w:rsidR="009836CF" w:rsidRPr="004D68C7" w:rsidRDefault="00032A5D" w:rsidP="006A5157">
            <w:pPr>
              <w:jc w:val="both"/>
              <w:rPr>
                <w:szCs w:val="20"/>
              </w:rPr>
            </w:pPr>
            <w:r w:rsidRPr="004D68C7">
              <w:rPr>
                <w:szCs w:val="20"/>
              </w:rPr>
              <w:t>JUDr. Denisa Žiláková</w:t>
            </w:r>
          </w:p>
          <w:p w14:paraId="7457F910" w14:textId="4231EF06" w:rsidR="00C214B6" w:rsidRPr="004D68C7" w:rsidRDefault="00032A5D" w:rsidP="00DC504B">
            <w:pPr>
              <w:jc w:val="both"/>
              <w:rPr>
                <w:szCs w:val="20"/>
              </w:rPr>
            </w:pPr>
            <w:r w:rsidRPr="004D68C7">
              <w:rPr>
                <w:szCs w:val="20"/>
              </w:rPr>
              <w:t>generálna riaditeľka sekcie centrálny koordinačný orgán</w:t>
            </w:r>
          </w:p>
        </w:tc>
      </w:tr>
    </w:tbl>
    <w:bookmarkStart w:id="18" w:name="_Toc404872045" w:displacedByCustomXml="next"/>
    <w:bookmarkStart w:id="19" w:name="_Toc404872120"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38789CD4" w14:textId="092CE426" w:rsidR="00460F75" w:rsidRPr="004D68C7" w:rsidRDefault="00460F75" w:rsidP="004D68C7">
          <w:pPr>
            <w:pStyle w:val="Hlavikaobsahu"/>
            <w:numPr>
              <w:ilvl w:val="0"/>
              <w:numId w:val="0"/>
            </w:numPr>
            <w:tabs>
              <w:tab w:val="right" w:pos="9072"/>
            </w:tabs>
            <w:ind w:left="432" w:hanging="432"/>
            <w:rPr>
              <w:rFonts w:ascii="Times New Roman" w:hAnsi="Times New Roman" w:cs="Times New Roman"/>
            </w:rPr>
          </w:pPr>
          <w:r w:rsidRPr="004D68C7">
            <w:rPr>
              <w:rFonts w:ascii="Times New Roman" w:hAnsi="Times New Roman" w:cs="Times New Roman"/>
            </w:rPr>
            <w:t>Obsah</w:t>
          </w:r>
          <w:r w:rsidR="0013362C" w:rsidRPr="004D68C7">
            <w:rPr>
              <w:rFonts w:ascii="Times New Roman" w:hAnsi="Times New Roman" w:cs="Times New Roman"/>
            </w:rPr>
            <w:tab/>
          </w:r>
        </w:p>
        <w:p w14:paraId="062543E4" w14:textId="77777777" w:rsidR="00460F75" w:rsidRPr="004D68C7" w:rsidRDefault="00460F75" w:rsidP="00460F75"/>
        <w:p w14:paraId="24A2A0BC" w14:textId="77777777" w:rsidR="00F06911" w:rsidRDefault="00460F75">
          <w:pPr>
            <w:pStyle w:val="Obsah2"/>
            <w:rPr>
              <w:del w:id="20" w:author="oMN" w:date="2021-04-26T12:56:00Z"/>
              <w:rFonts w:asciiTheme="minorHAnsi" w:eastAsiaTheme="minorEastAsia" w:hAnsiTheme="minorHAnsi" w:cs="Arial Unicode MS"/>
              <w:noProof/>
              <w:sz w:val="22"/>
              <w:szCs w:val="22"/>
              <w:lang w:bidi="si-LK"/>
            </w:rPr>
          </w:pPr>
          <w:r w:rsidRPr="004D68C7">
            <w:fldChar w:fldCharType="begin"/>
          </w:r>
          <w:r w:rsidRPr="004D68C7">
            <w:instrText xml:space="preserve"> TOC \o "1-5" \h \z \u </w:instrText>
          </w:r>
          <w:r w:rsidRPr="004D68C7">
            <w:fldChar w:fldCharType="separate"/>
          </w:r>
          <w:del w:id="21" w:author="oMN" w:date="2021-04-26T12:56:00Z">
            <w:r w:rsidR="005C2663">
              <w:fldChar w:fldCharType="begin"/>
            </w:r>
            <w:r w:rsidR="005C2663">
              <w:delInstrText xml:space="preserve"> HYPERLINK \l "_Toc54359857" </w:delInstrText>
            </w:r>
            <w:r w:rsidR="005C2663">
              <w:fldChar w:fldCharType="separate"/>
            </w:r>
            <w:r w:rsidR="00F06911" w:rsidRPr="00B66F96">
              <w:rPr>
                <w:rStyle w:val="Hypertextovprepojenie"/>
                <w:noProof/>
              </w:rPr>
              <w:delText>1 Úvod</w:delText>
            </w:r>
            <w:r w:rsidR="00F06911">
              <w:rPr>
                <w:noProof/>
                <w:webHidden/>
              </w:rPr>
              <w:tab/>
            </w:r>
            <w:r w:rsidR="00F06911">
              <w:rPr>
                <w:noProof/>
                <w:webHidden/>
              </w:rPr>
              <w:fldChar w:fldCharType="begin"/>
            </w:r>
            <w:r w:rsidR="00F06911">
              <w:rPr>
                <w:noProof/>
                <w:webHidden/>
              </w:rPr>
              <w:delInstrText xml:space="preserve"> PAGEREF _Toc54359857 \h </w:delInstrText>
            </w:r>
            <w:r w:rsidR="00F06911">
              <w:rPr>
                <w:noProof/>
                <w:webHidden/>
              </w:rPr>
            </w:r>
            <w:r w:rsidR="00F06911">
              <w:rPr>
                <w:noProof/>
                <w:webHidden/>
              </w:rPr>
              <w:fldChar w:fldCharType="separate"/>
            </w:r>
            <w:r w:rsidR="00F06911">
              <w:rPr>
                <w:noProof/>
                <w:webHidden/>
              </w:rPr>
              <w:delText>2</w:delText>
            </w:r>
            <w:r w:rsidR="00F06911">
              <w:rPr>
                <w:noProof/>
                <w:webHidden/>
              </w:rPr>
              <w:fldChar w:fldCharType="end"/>
            </w:r>
            <w:r w:rsidR="005C2663">
              <w:rPr>
                <w:noProof/>
              </w:rPr>
              <w:fldChar w:fldCharType="end"/>
            </w:r>
          </w:del>
        </w:p>
        <w:p w14:paraId="0DFD16C7" w14:textId="77777777" w:rsidR="00F06911" w:rsidRDefault="005C2663">
          <w:pPr>
            <w:pStyle w:val="Obsah2"/>
            <w:rPr>
              <w:del w:id="22" w:author="oMN" w:date="2021-04-26T12:56:00Z"/>
              <w:rFonts w:asciiTheme="minorHAnsi" w:eastAsiaTheme="minorEastAsia" w:hAnsiTheme="minorHAnsi" w:cs="Arial Unicode MS"/>
              <w:noProof/>
              <w:sz w:val="22"/>
              <w:szCs w:val="22"/>
              <w:lang w:bidi="si-LK"/>
            </w:rPr>
          </w:pPr>
          <w:del w:id="23" w:author="oMN" w:date="2021-04-26T12:56:00Z">
            <w:r>
              <w:fldChar w:fldCharType="begin"/>
            </w:r>
            <w:r>
              <w:delInstrText xml:space="preserve"> HYPERLINK \l "_Toc54359858" </w:delInstrText>
            </w:r>
            <w:r>
              <w:fldChar w:fldCharType="separate"/>
            </w:r>
            <w:r w:rsidR="00F06911" w:rsidRPr="00B66F96">
              <w:rPr>
                <w:rStyle w:val="Hypertextovprepojenie"/>
                <w:noProof/>
              </w:rPr>
              <w:delText>1.1</w:delText>
            </w:r>
            <w:r w:rsidR="00F06911">
              <w:rPr>
                <w:rFonts w:asciiTheme="minorHAnsi" w:eastAsiaTheme="minorEastAsia" w:hAnsiTheme="minorHAnsi" w:cs="Arial Unicode MS"/>
                <w:noProof/>
                <w:sz w:val="22"/>
                <w:szCs w:val="22"/>
                <w:lang w:bidi="si-LK"/>
              </w:rPr>
              <w:tab/>
            </w:r>
            <w:r w:rsidR="00F06911" w:rsidRPr="00B66F96">
              <w:rPr>
                <w:rStyle w:val="Hypertextovprepojenie"/>
                <w:noProof/>
              </w:rPr>
              <w:delText>Legislatíva EÚ a SR</w:delText>
            </w:r>
            <w:r w:rsidR="00F06911">
              <w:rPr>
                <w:noProof/>
                <w:webHidden/>
              </w:rPr>
              <w:tab/>
            </w:r>
            <w:r w:rsidR="00F06911">
              <w:rPr>
                <w:noProof/>
                <w:webHidden/>
              </w:rPr>
              <w:fldChar w:fldCharType="begin"/>
            </w:r>
            <w:r w:rsidR="00F06911">
              <w:rPr>
                <w:noProof/>
                <w:webHidden/>
              </w:rPr>
              <w:delInstrText xml:space="preserve"> PAGEREF _Toc54359858 \h </w:delInstrText>
            </w:r>
            <w:r w:rsidR="00F06911">
              <w:rPr>
                <w:noProof/>
                <w:webHidden/>
              </w:rPr>
            </w:r>
            <w:r w:rsidR="00F06911">
              <w:rPr>
                <w:noProof/>
                <w:webHidden/>
              </w:rPr>
              <w:fldChar w:fldCharType="separate"/>
            </w:r>
            <w:r w:rsidR="00F06911">
              <w:rPr>
                <w:noProof/>
                <w:webHidden/>
              </w:rPr>
              <w:delText>2</w:delText>
            </w:r>
            <w:r w:rsidR="00F06911">
              <w:rPr>
                <w:noProof/>
                <w:webHidden/>
              </w:rPr>
              <w:fldChar w:fldCharType="end"/>
            </w:r>
            <w:r>
              <w:rPr>
                <w:noProof/>
              </w:rPr>
              <w:fldChar w:fldCharType="end"/>
            </w:r>
          </w:del>
        </w:p>
        <w:p w14:paraId="415F98E6" w14:textId="77777777" w:rsidR="00F06911" w:rsidRDefault="005C2663">
          <w:pPr>
            <w:pStyle w:val="Obsah2"/>
            <w:rPr>
              <w:del w:id="24" w:author="oMN" w:date="2021-04-26T12:56:00Z"/>
              <w:rFonts w:asciiTheme="minorHAnsi" w:eastAsiaTheme="minorEastAsia" w:hAnsiTheme="minorHAnsi" w:cs="Arial Unicode MS"/>
              <w:noProof/>
              <w:sz w:val="22"/>
              <w:szCs w:val="22"/>
              <w:lang w:bidi="si-LK"/>
            </w:rPr>
          </w:pPr>
          <w:del w:id="25" w:author="oMN" w:date="2021-04-26T12:56:00Z">
            <w:r>
              <w:fldChar w:fldCharType="begin"/>
            </w:r>
            <w:r>
              <w:delInstrText xml:space="preserve"> HYPERLINK \l "_Toc54359859" </w:delInstrText>
            </w:r>
            <w:r>
              <w:fldChar w:fldCharType="separate"/>
            </w:r>
            <w:r w:rsidR="00F06911" w:rsidRPr="00B66F96">
              <w:rPr>
                <w:rStyle w:val="Hypertextovprepojenie"/>
                <w:noProof/>
              </w:rPr>
              <w:delText>1.2</w:delText>
            </w:r>
            <w:r w:rsidR="00F06911">
              <w:rPr>
                <w:rFonts w:asciiTheme="minorHAnsi" w:eastAsiaTheme="minorEastAsia" w:hAnsiTheme="minorHAnsi" w:cs="Arial Unicode MS"/>
                <w:noProof/>
                <w:sz w:val="22"/>
                <w:szCs w:val="22"/>
                <w:lang w:bidi="si-LK"/>
              </w:rPr>
              <w:tab/>
            </w:r>
            <w:r w:rsidR="00F06911" w:rsidRPr="00B66F96">
              <w:rPr>
                <w:rStyle w:val="Hypertextovprepojenie"/>
                <w:noProof/>
              </w:rPr>
              <w:delText>Hlavné úlohy jednotlivých aktérov tvorby a aktualizácie ČMU v PO 2014-2020</w:delText>
            </w:r>
            <w:r w:rsidR="00F06911">
              <w:rPr>
                <w:noProof/>
                <w:webHidden/>
              </w:rPr>
              <w:tab/>
            </w:r>
            <w:r w:rsidR="00F06911">
              <w:rPr>
                <w:noProof/>
                <w:webHidden/>
              </w:rPr>
              <w:fldChar w:fldCharType="begin"/>
            </w:r>
            <w:r w:rsidR="00F06911">
              <w:rPr>
                <w:noProof/>
                <w:webHidden/>
              </w:rPr>
              <w:delInstrText xml:space="preserve"> PAGEREF _Toc54359859 \h </w:delInstrText>
            </w:r>
            <w:r w:rsidR="00F06911">
              <w:rPr>
                <w:noProof/>
                <w:webHidden/>
              </w:rPr>
            </w:r>
            <w:r w:rsidR="00F06911">
              <w:rPr>
                <w:noProof/>
                <w:webHidden/>
              </w:rPr>
              <w:fldChar w:fldCharType="separate"/>
            </w:r>
            <w:r w:rsidR="00F06911">
              <w:rPr>
                <w:noProof/>
                <w:webHidden/>
              </w:rPr>
              <w:delText>4</w:delText>
            </w:r>
            <w:r w:rsidR="00F06911">
              <w:rPr>
                <w:noProof/>
                <w:webHidden/>
              </w:rPr>
              <w:fldChar w:fldCharType="end"/>
            </w:r>
            <w:r>
              <w:rPr>
                <w:noProof/>
              </w:rPr>
              <w:fldChar w:fldCharType="end"/>
            </w:r>
          </w:del>
        </w:p>
        <w:p w14:paraId="0B7989C6" w14:textId="77777777" w:rsidR="00F06911" w:rsidRDefault="005C2663">
          <w:pPr>
            <w:pStyle w:val="Obsah2"/>
            <w:rPr>
              <w:del w:id="26" w:author="oMN" w:date="2021-04-26T12:56:00Z"/>
              <w:rFonts w:asciiTheme="minorHAnsi" w:eastAsiaTheme="minorEastAsia" w:hAnsiTheme="minorHAnsi" w:cs="Arial Unicode MS"/>
              <w:noProof/>
              <w:sz w:val="22"/>
              <w:szCs w:val="22"/>
              <w:lang w:bidi="si-LK"/>
            </w:rPr>
          </w:pPr>
          <w:del w:id="27" w:author="oMN" w:date="2021-04-26T12:56:00Z">
            <w:r>
              <w:fldChar w:fldCharType="begin"/>
            </w:r>
            <w:r>
              <w:delInstrText xml:space="preserve"> HYPERLINK \l "_Toc54359860" </w:delInstrText>
            </w:r>
            <w:r>
              <w:fldChar w:fldCharType="separate"/>
            </w:r>
            <w:r w:rsidR="00F06911" w:rsidRPr="00B66F96">
              <w:rPr>
                <w:rStyle w:val="Hypertextovprepojenie"/>
                <w:noProof/>
              </w:rPr>
              <w:delText>2 Základné pojmy a definície</w:delText>
            </w:r>
            <w:r w:rsidR="00F06911">
              <w:rPr>
                <w:noProof/>
                <w:webHidden/>
              </w:rPr>
              <w:tab/>
            </w:r>
            <w:r w:rsidR="00F06911">
              <w:rPr>
                <w:noProof/>
                <w:webHidden/>
              </w:rPr>
              <w:fldChar w:fldCharType="begin"/>
            </w:r>
            <w:r w:rsidR="00F06911">
              <w:rPr>
                <w:noProof/>
                <w:webHidden/>
              </w:rPr>
              <w:delInstrText xml:space="preserve"> PAGEREF _Toc54359860 \h </w:delInstrText>
            </w:r>
            <w:r w:rsidR="00F06911">
              <w:rPr>
                <w:noProof/>
                <w:webHidden/>
              </w:rPr>
            </w:r>
            <w:r w:rsidR="00F06911">
              <w:rPr>
                <w:noProof/>
                <w:webHidden/>
              </w:rPr>
              <w:fldChar w:fldCharType="separate"/>
            </w:r>
            <w:r w:rsidR="00F06911">
              <w:rPr>
                <w:noProof/>
                <w:webHidden/>
              </w:rPr>
              <w:delText>6</w:delText>
            </w:r>
            <w:r w:rsidR="00F06911">
              <w:rPr>
                <w:noProof/>
                <w:webHidden/>
              </w:rPr>
              <w:fldChar w:fldCharType="end"/>
            </w:r>
            <w:r>
              <w:rPr>
                <w:noProof/>
              </w:rPr>
              <w:fldChar w:fldCharType="end"/>
            </w:r>
          </w:del>
        </w:p>
        <w:p w14:paraId="50A718B7" w14:textId="77777777" w:rsidR="00F06911" w:rsidRDefault="005C2663">
          <w:pPr>
            <w:pStyle w:val="Obsah2"/>
            <w:rPr>
              <w:del w:id="28" w:author="oMN" w:date="2021-04-26T12:56:00Z"/>
              <w:rFonts w:asciiTheme="minorHAnsi" w:eastAsiaTheme="minorEastAsia" w:hAnsiTheme="minorHAnsi" w:cs="Arial Unicode MS"/>
              <w:noProof/>
              <w:sz w:val="22"/>
              <w:szCs w:val="22"/>
              <w:lang w:bidi="si-LK"/>
            </w:rPr>
          </w:pPr>
          <w:del w:id="29" w:author="oMN" w:date="2021-04-26T12:56:00Z">
            <w:r>
              <w:fldChar w:fldCharType="begin"/>
            </w:r>
            <w:r>
              <w:delInstrText xml:space="preserve"> HYPERLINK \l "_Toc54359861" </w:delInstrText>
            </w:r>
            <w:r>
              <w:fldChar w:fldCharType="separate"/>
            </w:r>
            <w:r w:rsidR="00F06911" w:rsidRPr="00B66F96">
              <w:rPr>
                <w:rStyle w:val="Hypertextovprepojenie"/>
                <w:noProof/>
              </w:rPr>
              <w:delText>3 ČMU</w:delText>
            </w:r>
            <w:r w:rsidR="00F06911">
              <w:rPr>
                <w:noProof/>
                <w:webHidden/>
              </w:rPr>
              <w:tab/>
            </w:r>
            <w:r w:rsidR="00F06911">
              <w:rPr>
                <w:noProof/>
                <w:webHidden/>
              </w:rPr>
              <w:fldChar w:fldCharType="begin"/>
            </w:r>
            <w:r w:rsidR="00F06911">
              <w:rPr>
                <w:noProof/>
                <w:webHidden/>
              </w:rPr>
              <w:delInstrText xml:space="preserve"> PAGEREF _Toc54359861 \h </w:delInstrText>
            </w:r>
            <w:r w:rsidR="00F06911">
              <w:rPr>
                <w:noProof/>
                <w:webHidden/>
              </w:rPr>
            </w:r>
            <w:r w:rsidR="00F06911">
              <w:rPr>
                <w:noProof/>
                <w:webHidden/>
              </w:rPr>
              <w:fldChar w:fldCharType="separate"/>
            </w:r>
            <w:r w:rsidR="00F06911">
              <w:rPr>
                <w:noProof/>
                <w:webHidden/>
              </w:rPr>
              <w:delText>11</w:delText>
            </w:r>
            <w:r w:rsidR="00F06911">
              <w:rPr>
                <w:noProof/>
                <w:webHidden/>
              </w:rPr>
              <w:fldChar w:fldCharType="end"/>
            </w:r>
            <w:r>
              <w:rPr>
                <w:noProof/>
              </w:rPr>
              <w:fldChar w:fldCharType="end"/>
            </w:r>
          </w:del>
        </w:p>
        <w:p w14:paraId="356C0FA1" w14:textId="77777777" w:rsidR="00F06911" w:rsidRDefault="005C2663">
          <w:pPr>
            <w:pStyle w:val="Obsah3"/>
            <w:rPr>
              <w:del w:id="30" w:author="oMN" w:date="2021-04-26T12:56:00Z"/>
              <w:rFonts w:asciiTheme="minorHAnsi" w:eastAsiaTheme="minorEastAsia" w:hAnsiTheme="minorHAnsi" w:cs="Arial Unicode MS"/>
              <w:noProof/>
              <w:sz w:val="22"/>
              <w:szCs w:val="22"/>
              <w:lang w:bidi="si-LK"/>
            </w:rPr>
          </w:pPr>
          <w:del w:id="31" w:author="oMN" w:date="2021-04-26T12:56:00Z">
            <w:r>
              <w:fldChar w:fldCharType="begin"/>
            </w:r>
            <w:r>
              <w:delInstrText xml:space="preserve"> HYPERLINK \l "_Toc54359862" </w:delInstrText>
            </w:r>
            <w:r>
              <w:fldChar w:fldCharType="separate"/>
            </w:r>
            <w:r w:rsidR="00F06911" w:rsidRPr="00B66F96">
              <w:rPr>
                <w:rStyle w:val="Hypertextovprepojenie"/>
                <w:noProof/>
              </w:rPr>
              <w:delText>3.1 Štruktúra ČMU</w:delText>
            </w:r>
            <w:r w:rsidR="00F06911">
              <w:rPr>
                <w:noProof/>
                <w:webHidden/>
              </w:rPr>
              <w:tab/>
            </w:r>
            <w:r w:rsidR="00F06911">
              <w:rPr>
                <w:noProof/>
                <w:webHidden/>
              </w:rPr>
              <w:fldChar w:fldCharType="begin"/>
            </w:r>
            <w:r w:rsidR="00F06911">
              <w:rPr>
                <w:noProof/>
                <w:webHidden/>
              </w:rPr>
              <w:delInstrText xml:space="preserve"> PAGEREF _Toc54359862 \h </w:delInstrText>
            </w:r>
            <w:r w:rsidR="00F06911">
              <w:rPr>
                <w:noProof/>
                <w:webHidden/>
              </w:rPr>
            </w:r>
            <w:r w:rsidR="00F06911">
              <w:rPr>
                <w:noProof/>
                <w:webHidden/>
              </w:rPr>
              <w:fldChar w:fldCharType="separate"/>
            </w:r>
            <w:r w:rsidR="00F06911">
              <w:rPr>
                <w:noProof/>
                <w:webHidden/>
              </w:rPr>
              <w:delText>11</w:delText>
            </w:r>
            <w:r w:rsidR="00F06911">
              <w:rPr>
                <w:noProof/>
                <w:webHidden/>
              </w:rPr>
              <w:fldChar w:fldCharType="end"/>
            </w:r>
            <w:r>
              <w:rPr>
                <w:noProof/>
              </w:rPr>
              <w:fldChar w:fldCharType="end"/>
            </w:r>
          </w:del>
        </w:p>
        <w:p w14:paraId="0DA06397" w14:textId="77777777" w:rsidR="00F06911" w:rsidRDefault="005C2663">
          <w:pPr>
            <w:pStyle w:val="Obsah3"/>
            <w:rPr>
              <w:del w:id="32" w:author="oMN" w:date="2021-04-26T12:56:00Z"/>
              <w:rFonts w:asciiTheme="minorHAnsi" w:eastAsiaTheme="minorEastAsia" w:hAnsiTheme="minorHAnsi" w:cs="Arial Unicode MS"/>
              <w:noProof/>
              <w:sz w:val="22"/>
              <w:szCs w:val="22"/>
              <w:lang w:bidi="si-LK"/>
            </w:rPr>
          </w:pPr>
          <w:del w:id="33" w:author="oMN" w:date="2021-04-26T12:56:00Z">
            <w:r>
              <w:fldChar w:fldCharType="begin"/>
            </w:r>
            <w:r>
              <w:delInstrText xml:space="preserve"> HYPERLINK \l "_Toc54359863" </w:delInstrText>
            </w:r>
            <w:r>
              <w:fldChar w:fldCharType="separate"/>
            </w:r>
            <w:r w:rsidR="00F06911" w:rsidRPr="00B66F96">
              <w:rPr>
                <w:rStyle w:val="Hypertextovprepojenie"/>
                <w:noProof/>
              </w:rPr>
              <w:delText>3.2 Atribúty MU/iných údajov v ČMU</w:delText>
            </w:r>
            <w:r w:rsidR="00F06911">
              <w:rPr>
                <w:noProof/>
                <w:webHidden/>
              </w:rPr>
              <w:tab/>
            </w:r>
            <w:r w:rsidR="00F06911">
              <w:rPr>
                <w:noProof/>
                <w:webHidden/>
              </w:rPr>
              <w:fldChar w:fldCharType="begin"/>
            </w:r>
            <w:r w:rsidR="00F06911">
              <w:rPr>
                <w:noProof/>
                <w:webHidden/>
              </w:rPr>
              <w:delInstrText xml:space="preserve"> PAGEREF _Toc54359863 \h </w:delInstrText>
            </w:r>
            <w:r w:rsidR="00F06911">
              <w:rPr>
                <w:noProof/>
                <w:webHidden/>
              </w:rPr>
            </w:r>
            <w:r w:rsidR="00F06911">
              <w:rPr>
                <w:noProof/>
                <w:webHidden/>
              </w:rPr>
              <w:fldChar w:fldCharType="separate"/>
            </w:r>
            <w:r w:rsidR="00F06911">
              <w:rPr>
                <w:noProof/>
                <w:webHidden/>
              </w:rPr>
              <w:delText>11</w:delText>
            </w:r>
            <w:r w:rsidR="00F06911">
              <w:rPr>
                <w:noProof/>
                <w:webHidden/>
              </w:rPr>
              <w:fldChar w:fldCharType="end"/>
            </w:r>
            <w:r>
              <w:rPr>
                <w:noProof/>
              </w:rPr>
              <w:fldChar w:fldCharType="end"/>
            </w:r>
          </w:del>
        </w:p>
        <w:p w14:paraId="5D195200" w14:textId="77777777" w:rsidR="00F06911" w:rsidRDefault="005C2663">
          <w:pPr>
            <w:pStyle w:val="Obsah3"/>
            <w:rPr>
              <w:del w:id="34" w:author="oMN" w:date="2021-04-26T12:56:00Z"/>
              <w:rFonts w:asciiTheme="minorHAnsi" w:eastAsiaTheme="minorEastAsia" w:hAnsiTheme="minorHAnsi" w:cs="Arial Unicode MS"/>
              <w:noProof/>
              <w:sz w:val="22"/>
              <w:szCs w:val="22"/>
              <w:lang w:bidi="si-LK"/>
            </w:rPr>
          </w:pPr>
          <w:del w:id="35" w:author="oMN" w:date="2021-04-26T12:56:00Z">
            <w:r>
              <w:fldChar w:fldCharType="begin"/>
            </w:r>
            <w:r>
              <w:delInstrText xml:space="preserve"> HYPERLINK \l "_Toc54359864" </w:delInstrText>
            </w:r>
            <w:r>
              <w:fldChar w:fldCharType="separate"/>
            </w:r>
            <w:r w:rsidR="00F06911" w:rsidRPr="00B66F96">
              <w:rPr>
                <w:rStyle w:val="Hypertextovprepojenie"/>
                <w:noProof/>
              </w:rPr>
              <w:delText>3.3 Kód položky ČMU</w:delText>
            </w:r>
            <w:r w:rsidR="00F06911">
              <w:rPr>
                <w:noProof/>
                <w:webHidden/>
              </w:rPr>
              <w:tab/>
            </w:r>
            <w:r w:rsidR="00F06911">
              <w:rPr>
                <w:noProof/>
                <w:webHidden/>
              </w:rPr>
              <w:fldChar w:fldCharType="begin"/>
            </w:r>
            <w:r w:rsidR="00F06911">
              <w:rPr>
                <w:noProof/>
                <w:webHidden/>
              </w:rPr>
              <w:delInstrText xml:space="preserve"> PAGEREF _Toc54359864 \h </w:delInstrText>
            </w:r>
            <w:r w:rsidR="00F06911">
              <w:rPr>
                <w:noProof/>
                <w:webHidden/>
              </w:rPr>
            </w:r>
            <w:r w:rsidR="00F06911">
              <w:rPr>
                <w:noProof/>
                <w:webHidden/>
              </w:rPr>
              <w:fldChar w:fldCharType="separate"/>
            </w:r>
            <w:r w:rsidR="00F06911">
              <w:rPr>
                <w:noProof/>
                <w:webHidden/>
              </w:rPr>
              <w:delText>14</w:delText>
            </w:r>
            <w:r w:rsidR="00F06911">
              <w:rPr>
                <w:noProof/>
                <w:webHidden/>
              </w:rPr>
              <w:fldChar w:fldCharType="end"/>
            </w:r>
            <w:r>
              <w:rPr>
                <w:noProof/>
              </w:rPr>
              <w:fldChar w:fldCharType="end"/>
            </w:r>
          </w:del>
        </w:p>
        <w:p w14:paraId="2F6BA20B" w14:textId="77777777" w:rsidR="00F06911" w:rsidRDefault="005C2663">
          <w:pPr>
            <w:pStyle w:val="Obsah3"/>
            <w:tabs>
              <w:tab w:val="left" w:pos="960"/>
            </w:tabs>
            <w:rPr>
              <w:del w:id="36" w:author="oMN" w:date="2021-04-26T12:56:00Z"/>
              <w:rFonts w:asciiTheme="minorHAnsi" w:eastAsiaTheme="minorEastAsia" w:hAnsiTheme="minorHAnsi" w:cs="Arial Unicode MS"/>
              <w:noProof/>
              <w:sz w:val="22"/>
              <w:szCs w:val="22"/>
              <w:lang w:bidi="si-LK"/>
            </w:rPr>
          </w:pPr>
          <w:del w:id="37" w:author="oMN" w:date="2021-04-26T12:56:00Z">
            <w:r>
              <w:fldChar w:fldCharType="begin"/>
            </w:r>
            <w:r>
              <w:delInstrText xml:space="preserve"> HYPERLINK \l "_Toc54359865" </w:delInstrText>
            </w:r>
            <w:r>
              <w:fldChar w:fldCharType="separate"/>
            </w:r>
            <w:r w:rsidR="00F06911" w:rsidRPr="00B66F96">
              <w:rPr>
                <w:rStyle w:val="Hypertextovprepojenie"/>
                <w:noProof/>
              </w:rPr>
              <w:delText>3.4</w:delText>
            </w:r>
            <w:r w:rsidR="00F06911">
              <w:rPr>
                <w:rFonts w:asciiTheme="minorHAnsi" w:eastAsiaTheme="minorEastAsia" w:hAnsiTheme="minorHAnsi" w:cs="Arial Unicode MS"/>
                <w:noProof/>
                <w:sz w:val="22"/>
                <w:szCs w:val="22"/>
                <w:lang w:bidi="si-LK"/>
              </w:rPr>
              <w:tab/>
            </w:r>
            <w:r w:rsidR="00F06911" w:rsidRPr="00B66F96">
              <w:rPr>
                <w:rStyle w:val="Hypertextovprepojenie"/>
                <w:noProof/>
              </w:rPr>
              <w:delText>Agregácia a typ výpočtu položiek ČMU a ich pravidlá</w:delText>
            </w:r>
            <w:r w:rsidR="00F06911">
              <w:rPr>
                <w:noProof/>
                <w:webHidden/>
              </w:rPr>
              <w:tab/>
            </w:r>
            <w:r w:rsidR="00F06911">
              <w:rPr>
                <w:noProof/>
                <w:webHidden/>
              </w:rPr>
              <w:fldChar w:fldCharType="begin"/>
            </w:r>
            <w:r w:rsidR="00F06911">
              <w:rPr>
                <w:noProof/>
                <w:webHidden/>
              </w:rPr>
              <w:delInstrText xml:space="preserve"> PAGEREF _Toc54359865 \h </w:delInstrText>
            </w:r>
            <w:r w:rsidR="00F06911">
              <w:rPr>
                <w:noProof/>
                <w:webHidden/>
              </w:rPr>
            </w:r>
            <w:r w:rsidR="00F06911">
              <w:rPr>
                <w:noProof/>
                <w:webHidden/>
              </w:rPr>
              <w:fldChar w:fldCharType="separate"/>
            </w:r>
            <w:r w:rsidR="00F06911">
              <w:rPr>
                <w:noProof/>
                <w:webHidden/>
              </w:rPr>
              <w:delText>15</w:delText>
            </w:r>
            <w:r w:rsidR="00F06911">
              <w:rPr>
                <w:noProof/>
                <w:webHidden/>
              </w:rPr>
              <w:fldChar w:fldCharType="end"/>
            </w:r>
            <w:r>
              <w:rPr>
                <w:noProof/>
              </w:rPr>
              <w:fldChar w:fldCharType="end"/>
            </w:r>
          </w:del>
        </w:p>
        <w:p w14:paraId="4F3443E1" w14:textId="77777777" w:rsidR="00F06911" w:rsidRDefault="005C2663">
          <w:pPr>
            <w:pStyle w:val="Obsah3"/>
            <w:tabs>
              <w:tab w:val="left" w:pos="960"/>
            </w:tabs>
            <w:rPr>
              <w:del w:id="38" w:author="oMN" w:date="2021-04-26T12:56:00Z"/>
              <w:rFonts w:asciiTheme="minorHAnsi" w:eastAsiaTheme="minorEastAsia" w:hAnsiTheme="minorHAnsi" w:cs="Arial Unicode MS"/>
              <w:noProof/>
              <w:sz w:val="22"/>
              <w:szCs w:val="22"/>
              <w:lang w:bidi="si-LK"/>
            </w:rPr>
          </w:pPr>
          <w:del w:id="39" w:author="oMN" w:date="2021-04-26T12:56:00Z">
            <w:r>
              <w:fldChar w:fldCharType="begin"/>
            </w:r>
            <w:r>
              <w:delInstrText xml:space="preserve"> HYPERLINK \l "_Toc54359866" </w:delInstrText>
            </w:r>
            <w:r>
              <w:fldChar w:fldCharType="separate"/>
            </w:r>
            <w:r w:rsidR="00F06911" w:rsidRPr="00B66F96">
              <w:rPr>
                <w:rStyle w:val="Hypertextovprepojenie"/>
                <w:noProof/>
              </w:rPr>
              <w:delText>3.4.1</w:delText>
            </w:r>
            <w:r w:rsidR="00F06911">
              <w:rPr>
                <w:rFonts w:asciiTheme="minorHAnsi" w:eastAsiaTheme="minorEastAsia" w:hAnsiTheme="minorHAnsi" w:cs="Arial Unicode MS"/>
                <w:noProof/>
                <w:sz w:val="22"/>
                <w:szCs w:val="22"/>
                <w:lang w:bidi="si-LK"/>
              </w:rPr>
              <w:tab/>
            </w:r>
            <w:r w:rsidR="00F06911" w:rsidRPr="00B66F96">
              <w:rPr>
                <w:rStyle w:val="Hypertextovprepojenie"/>
                <w:noProof/>
              </w:rPr>
              <w:delText>Typ výpočtu</w:delText>
            </w:r>
            <w:r w:rsidR="00F06911">
              <w:rPr>
                <w:noProof/>
                <w:webHidden/>
              </w:rPr>
              <w:tab/>
            </w:r>
            <w:r w:rsidR="00F06911">
              <w:rPr>
                <w:noProof/>
                <w:webHidden/>
              </w:rPr>
              <w:fldChar w:fldCharType="begin"/>
            </w:r>
            <w:r w:rsidR="00F06911">
              <w:rPr>
                <w:noProof/>
                <w:webHidden/>
              </w:rPr>
              <w:delInstrText xml:space="preserve"> PAGEREF _Toc54359866 \h </w:delInstrText>
            </w:r>
            <w:r w:rsidR="00F06911">
              <w:rPr>
                <w:noProof/>
                <w:webHidden/>
              </w:rPr>
            </w:r>
            <w:r w:rsidR="00F06911">
              <w:rPr>
                <w:noProof/>
                <w:webHidden/>
              </w:rPr>
              <w:fldChar w:fldCharType="separate"/>
            </w:r>
            <w:r w:rsidR="00F06911">
              <w:rPr>
                <w:noProof/>
                <w:webHidden/>
              </w:rPr>
              <w:delText>15</w:delText>
            </w:r>
            <w:r w:rsidR="00F06911">
              <w:rPr>
                <w:noProof/>
                <w:webHidden/>
              </w:rPr>
              <w:fldChar w:fldCharType="end"/>
            </w:r>
            <w:r>
              <w:rPr>
                <w:noProof/>
              </w:rPr>
              <w:fldChar w:fldCharType="end"/>
            </w:r>
          </w:del>
        </w:p>
        <w:p w14:paraId="231CFE4F" w14:textId="77777777" w:rsidR="00F06911" w:rsidRDefault="005C2663">
          <w:pPr>
            <w:pStyle w:val="Obsah3"/>
            <w:tabs>
              <w:tab w:val="left" w:pos="960"/>
            </w:tabs>
            <w:rPr>
              <w:del w:id="40" w:author="oMN" w:date="2021-04-26T12:56:00Z"/>
              <w:rFonts w:asciiTheme="minorHAnsi" w:eastAsiaTheme="minorEastAsia" w:hAnsiTheme="minorHAnsi" w:cs="Arial Unicode MS"/>
              <w:noProof/>
              <w:sz w:val="22"/>
              <w:szCs w:val="22"/>
              <w:lang w:bidi="si-LK"/>
            </w:rPr>
          </w:pPr>
          <w:del w:id="41" w:author="oMN" w:date="2021-04-26T12:56:00Z">
            <w:r>
              <w:fldChar w:fldCharType="begin"/>
            </w:r>
            <w:r>
              <w:delInstrText xml:space="preserve"> HYPERLINK \l "_Toc54359867" </w:delInstrText>
            </w:r>
            <w:r>
              <w:fldChar w:fldCharType="separate"/>
            </w:r>
            <w:r w:rsidR="00F06911" w:rsidRPr="00B66F96">
              <w:rPr>
                <w:rStyle w:val="Hypertextovprepojenie"/>
                <w:noProof/>
              </w:rPr>
              <w:delText>3.4.2</w:delText>
            </w:r>
            <w:r w:rsidR="00F06911">
              <w:rPr>
                <w:rFonts w:asciiTheme="minorHAnsi" w:eastAsiaTheme="minorEastAsia" w:hAnsiTheme="minorHAnsi" w:cs="Arial Unicode MS"/>
                <w:noProof/>
                <w:sz w:val="22"/>
                <w:szCs w:val="22"/>
                <w:lang w:bidi="si-LK"/>
              </w:rPr>
              <w:tab/>
            </w:r>
            <w:r w:rsidR="00F06911" w:rsidRPr="00B66F96">
              <w:rPr>
                <w:rStyle w:val="Hypertextovprepojenie"/>
                <w:noProof/>
              </w:rPr>
              <w:delText>Agregácia</w:delText>
            </w:r>
            <w:r w:rsidR="00F06911">
              <w:rPr>
                <w:noProof/>
                <w:webHidden/>
              </w:rPr>
              <w:tab/>
            </w:r>
            <w:r w:rsidR="00F06911">
              <w:rPr>
                <w:noProof/>
                <w:webHidden/>
              </w:rPr>
              <w:fldChar w:fldCharType="begin"/>
            </w:r>
            <w:r w:rsidR="00F06911">
              <w:rPr>
                <w:noProof/>
                <w:webHidden/>
              </w:rPr>
              <w:delInstrText xml:space="preserve"> PAGEREF _Toc54359867 \h </w:delInstrText>
            </w:r>
            <w:r w:rsidR="00F06911">
              <w:rPr>
                <w:noProof/>
                <w:webHidden/>
              </w:rPr>
            </w:r>
            <w:r w:rsidR="00F06911">
              <w:rPr>
                <w:noProof/>
                <w:webHidden/>
              </w:rPr>
              <w:fldChar w:fldCharType="separate"/>
            </w:r>
            <w:r w:rsidR="00F06911">
              <w:rPr>
                <w:noProof/>
                <w:webHidden/>
              </w:rPr>
              <w:delText>17</w:delText>
            </w:r>
            <w:r w:rsidR="00F06911">
              <w:rPr>
                <w:noProof/>
                <w:webHidden/>
              </w:rPr>
              <w:fldChar w:fldCharType="end"/>
            </w:r>
            <w:r>
              <w:rPr>
                <w:noProof/>
              </w:rPr>
              <w:fldChar w:fldCharType="end"/>
            </w:r>
          </w:del>
        </w:p>
        <w:p w14:paraId="2A54E1EF" w14:textId="77777777" w:rsidR="00F06911" w:rsidRDefault="005C2663">
          <w:pPr>
            <w:pStyle w:val="Obsah3"/>
            <w:tabs>
              <w:tab w:val="left" w:pos="960"/>
            </w:tabs>
            <w:rPr>
              <w:del w:id="42" w:author="oMN" w:date="2021-04-26T12:56:00Z"/>
              <w:rFonts w:asciiTheme="minorHAnsi" w:eastAsiaTheme="minorEastAsia" w:hAnsiTheme="minorHAnsi" w:cs="Arial Unicode MS"/>
              <w:noProof/>
              <w:sz w:val="22"/>
              <w:szCs w:val="22"/>
              <w:lang w:bidi="si-LK"/>
            </w:rPr>
          </w:pPr>
          <w:del w:id="43" w:author="oMN" w:date="2021-04-26T12:56:00Z">
            <w:r>
              <w:fldChar w:fldCharType="begin"/>
            </w:r>
            <w:r>
              <w:delInstrText xml:space="preserve"> HYPERLINK \l "_Toc54359868" </w:delInstrText>
            </w:r>
            <w:r>
              <w:fldChar w:fldCharType="separate"/>
            </w:r>
            <w:r w:rsidR="00F06911" w:rsidRPr="00B66F96">
              <w:rPr>
                <w:rStyle w:val="Hypertextovprepojenie"/>
                <w:noProof/>
              </w:rPr>
              <w:delText>3.4.3</w:delText>
            </w:r>
            <w:r w:rsidR="00F06911">
              <w:rPr>
                <w:rFonts w:asciiTheme="minorHAnsi" w:eastAsiaTheme="minorEastAsia" w:hAnsiTheme="minorHAnsi" w:cs="Arial Unicode MS"/>
                <w:noProof/>
                <w:sz w:val="22"/>
                <w:szCs w:val="22"/>
                <w:lang w:bidi="si-LK"/>
              </w:rPr>
              <w:tab/>
            </w:r>
            <w:r w:rsidR="00F06911" w:rsidRPr="00B66F96">
              <w:rPr>
                <w:rStyle w:val="Hypertextovprepojenie"/>
                <w:noProof/>
              </w:rPr>
              <w:delText>Základné princípy výpočtov a agregácií</w:delText>
            </w:r>
            <w:r w:rsidR="00F06911">
              <w:rPr>
                <w:noProof/>
                <w:webHidden/>
              </w:rPr>
              <w:tab/>
            </w:r>
            <w:r w:rsidR="00F06911">
              <w:rPr>
                <w:noProof/>
                <w:webHidden/>
              </w:rPr>
              <w:fldChar w:fldCharType="begin"/>
            </w:r>
            <w:r w:rsidR="00F06911">
              <w:rPr>
                <w:noProof/>
                <w:webHidden/>
              </w:rPr>
              <w:delInstrText xml:space="preserve"> PAGEREF _Toc54359868 \h </w:delInstrText>
            </w:r>
            <w:r w:rsidR="00F06911">
              <w:rPr>
                <w:noProof/>
                <w:webHidden/>
              </w:rPr>
            </w:r>
            <w:r w:rsidR="00F06911">
              <w:rPr>
                <w:noProof/>
                <w:webHidden/>
              </w:rPr>
              <w:fldChar w:fldCharType="separate"/>
            </w:r>
            <w:r w:rsidR="00F06911">
              <w:rPr>
                <w:noProof/>
                <w:webHidden/>
              </w:rPr>
              <w:delText>17</w:delText>
            </w:r>
            <w:r w:rsidR="00F06911">
              <w:rPr>
                <w:noProof/>
                <w:webHidden/>
              </w:rPr>
              <w:fldChar w:fldCharType="end"/>
            </w:r>
            <w:r>
              <w:rPr>
                <w:noProof/>
              </w:rPr>
              <w:fldChar w:fldCharType="end"/>
            </w:r>
          </w:del>
        </w:p>
        <w:p w14:paraId="156C615F" w14:textId="77777777" w:rsidR="00F06911" w:rsidRDefault="005C2663">
          <w:pPr>
            <w:pStyle w:val="Obsah3"/>
            <w:rPr>
              <w:del w:id="44" w:author="oMN" w:date="2021-04-26T12:56:00Z"/>
              <w:rFonts w:asciiTheme="minorHAnsi" w:eastAsiaTheme="minorEastAsia" w:hAnsiTheme="minorHAnsi" w:cs="Arial Unicode MS"/>
              <w:noProof/>
              <w:sz w:val="22"/>
              <w:szCs w:val="22"/>
              <w:lang w:bidi="si-LK"/>
            </w:rPr>
          </w:pPr>
          <w:del w:id="45" w:author="oMN" w:date="2021-04-26T12:56:00Z">
            <w:r>
              <w:fldChar w:fldCharType="begin"/>
            </w:r>
            <w:r>
              <w:delInstrText xml:space="preserve"> HYPERLINK \l "_Toc54359869" </w:delInstrText>
            </w:r>
            <w:r>
              <w:fldChar w:fldCharType="separate"/>
            </w:r>
            <w:r w:rsidR="00F06911" w:rsidRPr="00B66F96">
              <w:rPr>
                <w:rStyle w:val="Hypertextovprepojenie"/>
                <w:noProof/>
              </w:rPr>
              <w:delText>3.5 Aplikácia ČMU v implementácii EŠIF</w:delText>
            </w:r>
            <w:r w:rsidR="00F06911">
              <w:rPr>
                <w:noProof/>
                <w:webHidden/>
              </w:rPr>
              <w:tab/>
            </w:r>
            <w:r w:rsidR="00F06911">
              <w:rPr>
                <w:noProof/>
                <w:webHidden/>
              </w:rPr>
              <w:fldChar w:fldCharType="begin"/>
            </w:r>
            <w:r w:rsidR="00F06911">
              <w:rPr>
                <w:noProof/>
                <w:webHidden/>
              </w:rPr>
              <w:delInstrText xml:space="preserve"> PAGEREF _Toc54359869 \h </w:delInstrText>
            </w:r>
            <w:r w:rsidR="00F06911">
              <w:rPr>
                <w:noProof/>
                <w:webHidden/>
              </w:rPr>
            </w:r>
            <w:r w:rsidR="00F06911">
              <w:rPr>
                <w:noProof/>
                <w:webHidden/>
              </w:rPr>
              <w:fldChar w:fldCharType="separate"/>
            </w:r>
            <w:r w:rsidR="00F06911">
              <w:rPr>
                <w:noProof/>
                <w:webHidden/>
              </w:rPr>
              <w:delText>19</w:delText>
            </w:r>
            <w:r w:rsidR="00F06911">
              <w:rPr>
                <w:noProof/>
                <w:webHidden/>
              </w:rPr>
              <w:fldChar w:fldCharType="end"/>
            </w:r>
            <w:r>
              <w:rPr>
                <w:noProof/>
              </w:rPr>
              <w:fldChar w:fldCharType="end"/>
            </w:r>
          </w:del>
        </w:p>
        <w:p w14:paraId="79E0414A" w14:textId="77777777" w:rsidR="00F06911" w:rsidRDefault="005C2663">
          <w:pPr>
            <w:pStyle w:val="Obsah2"/>
            <w:rPr>
              <w:del w:id="46" w:author="oMN" w:date="2021-04-26T12:56:00Z"/>
              <w:rFonts w:asciiTheme="minorHAnsi" w:eastAsiaTheme="minorEastAsia" w:hAnsiTheme="minorHAnsi" w:cs="Arial Unicode MS"/>
              <w:noProof/>
              <w:sz w:val="22"/>
              <w:szCs w:val="22"/>
              <w:lang w:bidi="si-LK"/>
            </w:rPr>
          </w:pPr>
          <w:del w:id="47" w:author="oMN" w:date="2021-04-26T12:56:00Z">
            <w:r>
              <w:fldChar w:fldCharType="begin"/>
            </w:r>
            <w:r>
              <w:delInstrText xml:space="preserve"> HYPERLINK \l "_Toc54359870" </w:delInstrText>
            </w:r>
            <w:r>
              <w:fldChar w:fldCharType="separate"/>
            </w:r>
            <w:r w:rsidR="00F06911" w:rsidRPr="00B66F96">
              <w:rPr>
                <w:rStyle w:val="Hypertextovprepojenie"/>
                <w:noProof/>
              </w:rPr>
              <w:delText>4 Tvorba a správa ČMU</w:delText>
            </w:r>
            <w:r w:rsidR="00F06911">
              <w:rPr>
                <w:noProof/>
                <w:webHidden/>
              </w:rPr>
              <w:tab/>
            </w:r>
            <w:r w:rsidR="00F06911">
              <w:rPr>
                <w:noProof/>
                <w:webHidden/>
              </w:rPr>
              <w:fldChar w:fldCharType="begin"/>
            </w:r>
            <w:r w:rsidR="00F06911">
              <w:rPr>
                <w:noProof/>
                <w:webHidden/>
              </w:rPr>
              <w:delInstrText xml:space="preserve"> PAGEREF _Toc54359870 \h </w:delInstrText>
            </w:r>
            <w:r w:rsidR="00F06911">
              <w:rPr>
                <w:noProof/>
                <w:webHidden/>
              </w:rPr>
            </w:r>
            <w:r w:rsidR="00F06911">
              <w:rPr>
                <w:noProof/>
                <w:webHidden/>
              </w:rPr>
              <w:fldChar w:fldCharType="separate"/>
            </w:r>
            <w:r w:rsidR="00F06911">
              <w:rPr>
                <w:noProof/>
                <w:webHidden/>
              </w:rPr>
              <w:delText>30</w:delText>
            </w:r>
            <w:r w:rsidR="00F06911">
              <w:rPr>
                <w:noProof/>
                <w:webHidden/>
              </w:rPr>
              <w:fldChar w:fldCharType="end"/>
            </w:r>
            <w:r>
              <w:rPr>
                <w:noProof/>
              </w:rPr>
              <w:fldChar w:fldCharType="end"/>
            </w:r>
          </w:del>
        </w:p>
        <w:p w14:paraId="2B35B489" w14:textId="77777777" w:rsidR="00F06911" w:rsidRDefault="005C2663">
          <w:pPr>
            <w:pStyle w:val="Obsah3"/>
            <w:rPr>
              <w:del w:id="48" w:author="oMN" w:date="2021-04-26T12:56:00Z"/>
              <w:rFonts w:asciiTheme="minorHAnsi" w:eastAsiaTheme="minorEastAsia" w:hAnsiTheme="minorHAnsi" w:cs="Arial Unicode MS"/>
              <w:noProof/>
              <w:sz w:val="22"/>
              <w:szCs w:val="22"/>
              <w:lang w:bidi="si-LK"/>
            </w:rPr>
          </w:pPr>
          <w:del w:id="49" w:author="oMN" w:date="2021-04-26T12:56:00Z">
            <w:r>
              <w:fldChar w:fldCharType="begin"/>
            </w:r>
            <w:r>
              <w:delInstrText xml:space="preserve"> HYPERLINK \l "_Toc54359871" </w:delInstrText>
            </w:r>
            <w:r>
              <w:fldChar w:fldCharType="separate"/>
            </w:r>
            <w:r w:rsidR="00F06911" w:rsidRPr="00B66F96">
              <w:rPr>
                <w:rStyle w:val="Hypertextovprepojenie"/>
                <w:noProof/>
              </w:rPr>
              <w:delText>4.1 Základné pravidlá</w:delText>
            </w:r>
            <w:r w:rsidR="00F06911">
              <w:rPr>
                <w:noProof/>
                <w:webHidden/>
              </w:rPr>
              <w:tab/>
            </w:r>
            <w:r w:rsidR="00F06911">
              <w:rPr>
                <w:noProof/>
                <w:webHidden/>
              </w:rPr>
              <w:fldChar w:fldCharType="begin"/>
            </w:r>
            <w:r w:rsidR="00F06911">
              <w:rPr>
                <w:noProof/>
                <w:webHidden/>
              </w:rPr>
              <w:delInstrText xml:space="preserve"> PAGEREF _Toc54359871 \h </w:delInstrText>
            </w:r>
            <w:r w:rsidR="00F06911">
              <w:rPr>
                <w:noProof/>
                <w:webHidden/>
              </w:rPr>
            </w:r>
            <w:r w:rsidR="00F06911">
              <w:rPr>
                <w:noProof/>
                <w:webHidden/>
              </w:rPr>
              <w:fldChar w:fldCharType="separate"/>
            </w:r>
            <w:r w:rsidR="00F06911">
              <w:rPr>
                <w:noProof/>
                <w:webHidden/>
              </w:rPr>
              <w:delText>30</w:delText>
            </w:r>
            <w:r w:rsidR="00F06911">
              <w:rPr>
                <w:noProof/>
                <w:webHidden/>
              </w:rPr>
              <w:fldChar w:fldCharType="end"/>
            </w:r>
            <w:r>
              <w:rPr>
                <w:noProof/>
              </w:rPr>
              <w:fldChar w:fldCharType="end"/>
            </w:r>
          </w:del>
        </w:p>
        <w:p w14:paraId="465BC0F7" w14:textId="77777777" w:rsidR="00F06911" w:rsidRDefault="005C2663">
          <w:pPr>
            <w:pStyle w:val="Obsah2"/>
            <w:rPr>
              <w:del w:id="50" w:author="oMN" w:date="2021-04-26T12:56:00Z"/>
              <w:rFonts w:asciiTheme="minorHAnsi" w:eastAsiaTheme="minorEastAsia" w:hAnsiTheme="minorHAnsi" w:cs="Arial Unicode MS"/>
              <w:noProof/>
              <w:sz w:val="22"/>
              <w:szCs w:val="22"/>
              <w:lang w:bidi="si-LK"/>
            </w:rPr>
          </w:pPr>
          <w:del w:id="51" w:author="oMN" w:date="2021-04-26T12:56:00Z">
            <w:r>
              <w:fldChar w:fldCharType="begin"/>
            </w:r>
            <w:r>
              <w:delInstrText xml:space="preserve"> HYPERLINK \l "_Toc54359872" </w:delInstrText>
            </w:r>
            <w:r>
              <w:fldChar w:fldCharType="separate"/>
            </w:r>
            <w:r w:rsidR="00F06911" w:rsidRPr="00B66F96">
              <w:rPr>
                <w:rStyle w:val="Hypertextovprepojenie"/>
                <w:noProof/>
              </w:rPr>
              <w:delText>5 Aktualizácia ČMU</w:delText>
            </w:r>
            <w:r w:rsidR="00F06911">
              <w:rPr>
                <w:noProof/>
                <w:webHidden/>
              </w:rPr>
              <w:tab/>
            </w:r>
            <w:r w:rsidR="00F06911">
              <w:rPr>
                <w:noProof/>
                <w:webHidden/>
              </w:rPr>
              <w:fldChar w:fldCharType="begin"/>
            </w:r>
            <w:r w:rsidR="00F06911">
              <w:rPr>
                <w:noProof/>
                <w:webHidden/>
              </w:rPr>
              <w:delInstrText xml:space="preserve"> PAGEREF _Toc54359872 \h </w:delInstrText>
            </w:r>
            <w:r w:rsidR="00F06911">
              <w:rPr>
                <w:noProof/>
                <w:webHidden/>
              </w:rPr>
            </w:r>
            <w:r w:rsidR="00F06911">
              <w:rPr>
                <w:noProof/>
                <w:webHidden/>
              </w:rPr>
              <w:fldChar w:fldCharType="separate"/>
            </w:r>
            <w:r w:rsidR="00F06911">
              <w:rPr>
                <w:noProof/>
                <w:webHidden/>
              </w:rPr>
              <w:delText>32</w:delText>
            </w:r>
            <w:r w:rsidR="00F06911">
              <w:rPr>
                <w:noProof/>
                <w:webHidden/>
              </w:rPr>
              <w:fldChar w:fldCharType="end"/>
            </w:r>
            <w:r>
              <w:rPr>
                <w:noProof/>
              </w:rPr>
              <w:fldChar w:fldCharType="end"/>
            </w:r>
          </w:del>
        </w:p>
        <w:p w14:paraId="49068B5D" w14:textId="77777777" w:rsidR="00F06911" w:rsidRDefault="005C2663">
          <w:pPr>
            <w:pStyle w:val="Obsah3"/>
            <w:rPr>
              <w:del w:id="52" w:author="oMN" w:date="2021-04-26T12:56:00Z"/>
              <w:rFonts w:asciiTheme="minorHAnsi" w:eastAsiaTheme="minorEastAsia" w:hAnsiTheme="minorHAnsi" w:cs="Arial Unicode MS"/>
              <w:noProof/>
              <w:sz w:val="22"/>
              <w:szCs w:val="22"/>
              <w:lang w:bidi="si-LK"/>
            </w:rPr>
          </w:pPr>
          <w:del w:id="53" w:author="oMN" w:date="2021-04-26T12:56:00Z">
            <w:r>
              <w:fldChar w:fldCharType="begin"/>
            </w:r>
            <w:r>
              <w:delInstrText xml:space="preserve"> HYPERLINK \l "_Toc54359873" </w:delInstrText>
            </w:r>
            <w:r>
              <w:fldChar w:fldCharType="separate"/>
            </w:r>
            <w:r w:rsidR="00F06911" w:rsidRPr="00B66F96">
              <w:rPr>
                <w:rStyle w:val="Hypertextovprepojenie"/>
                <w:noProof/>
              </w:rPr>
              <w:delText>5.1 Návrh na zmenu v ČMU</w:delText>
            </w:r>
            <w:r w:rsidR="00F06911">
              <w:rPr>
                <w:noProof/>
                <w:webHidden/>
              </w:rPr>
              <w:tab/>
            </w:r>
            <w:r w:rsidR="00F06911">
              <w:rPr>
                <w:noProof/>
                <w:webHidden/>
              </w:rPr>
              <w:fldChar w:fldCharType="begin"/>
            </w:r>
            <w:r w:rsidR="00F06911">
              <w:rPr>
                <w:noProof/>
                <w:webHidden/>
              </w:rPr>
              <w:delInstrText xml:space="preserve"> PAGEREF _Toc54359873 \h </w:delInstrText>
            </w:r>
            <w:r w:rsidR="00F06911">
              <w:rPr>
                <w:noProof/>
                <w:webHidden/>
              </w:rPr>
            </w:r>
            <w:r w:rsidR="00F06911">
              <w:rPr>
                <w:noProof/>
                <w:webHidden/>
              </w:rPr>
              <w:fldChar w:fldCharType="separate"/>
            </w:r>
            <w:r w:rsidR="00F06911">
              <w:rPr>
                <w:noProof/>
                <w:webHidden/>
              </w:rPr>
              <w:delText>32</w:delText>
            </w:r>
            <w:r w:rsidR="00F06911">
              <w:rPr>
                <w:noProof/>
                <w:webHidden/>
              </w:rPr>
              <w:fldChar w:fldCharType="end"/>
            </w:r>
            <w:r>
              <w:rPr>
                <w:noProof/>
              </w:rPr>
              <w:fldChar w:fldCharType="end"/>
            </w:r>
          </w:del>
        </w:p>
        <w:p w14:paraId="1B1D3B24" w14:textId="77777777" w:rsidR="00F06911" w:rsidRDefault="005C2663">
          <w:pPr>
            <w:pStyle w:val="Obsah3"/>
            <w:rPr>
              <w:del w:id="54" w:author="oMN" w:date="2021-04-26T12:56:00Z"/>
              <w:rFonts w:asciiTheme="minorHAnsi" w:eastAsiaTheme="minorEastAsia" w:hAnsiTheme="minorHAnsi" w:cs="Arial Unicode MS"/>
              <w:noProof/>
              <w:sz w:val="22"/>
              <w:szCs w:val="22"/>
              <w:lang w:bidi="si-LK"/>
            </w:rPr>
          </w:pPr>
          <w:del w:id="55" w:author="oMN" w:date="2021-04-26T12:56:00Z">
            <w:r>
              <w:fldChar w:fldCharType="begin"/>
            </w:r>
            <w:r>
              <w:delInstrText xml:space="preserve"> HYPERLINK \l "_Toc54359874" </w:delInstrText>
            </w:r>
            <w:r>
              <w:fldChar w:fldCharType="separate"/>
            </w:r>
            <w:r w:rsidR="00F06911" w:rsidRPr="00B66F96">
              <w:rPr>
                <w:rStyle w:val="Hypertextovprepojenie"/>
                <w:noProof/>
              </w:rPr>
              <w:delText>5.2 Posúdenie návrhu na zmenu v ČMU</w:delText>
            </w:r>
            <w:r w:rsidR="00F06911">
              <w:rPr>
                <w:noProof/>
                <w:webHidden/>
              </w:rPr>
              <w:tab/>
            </w:r>
            <w:r w:rsidR="00F06911">
              <w:rPr>
                <w:noProof/>
                <w:webHidden/>
              </w:rPr>
              <w:fldChar w:fldCharType="begin"/>
            </w:r>
            <w:r w:rsidR="00F06911">
              <w:rPr>
                <w:noProof/>
                <w:webHidden/>
              </w:rPr>
              <w:delInstrText xml:space="preserve"> PAGEREF _Toc54359874 \h </w:delInstrText>
            </w:r>
            <w:r w:rsidR="00F06911">
              <w:rPr>
                <w:noProof/>
                <w:webHidden/>
              </w:rPr>
            </w:r>
            <w:r w:rsidR="00F06911">
              <w:rPr>
                <w:noProof/>
                <w:webHidden/>
              </w:rPr>
              <w:fldChar w:fldCharType="separate"/>
            </w:r>
            <w:r w:rsidR="00F06911">
              <w:rPr>
                <w:noProof/>
                <w:webHidden/>
              </w:rPr>
              <w:delText>34</w:delText>
            </w:r>
            <w:r w:rsidR="00F06911">
              <w:rPr>
                <w:noProof/>
                <w:webHidden/>
              </w:rPr>
              <w:fldChar w:fldCharType="end"/>
            </w:r>
            <w:r>
              <w:rPr>
                <w:noProof/>
              </w:rPr>
              <w:fldChar w:fldCharType="end"/>
            </w:r>
          </w:del>
        </w:p>
        <w:p w14:paraId="4B728B13" w14:textId="77777777" w:rsidR="00F06911" w:rsidRDefault="005C2663">
          <w:pPr>
            <w:pStyle w:val="Obsah2"/>
            <w:rPr>
              <w:del w:id="56" w:author="oMN" w:date="2021-04-26T12:56:00Z"/>
              <w:rFonts w:asciiTheme="minorHAnsi" w:eastAsiaTheme="minorEastAsia" w:hAnsiTheme="minorHAnsi" w:cs="Arial Unicode MS"/>
              <w:noProof/>
              <w:sz w:val="22"/>
              <w:szCs w:val="22"/>
              <w:lang w:bidi="si-LK"/>
            </w:rPr>
          </w:pPr>
          <w:del w:id="57" w:author="oMN" w:date="2021-04-26T12:56:00Z">
            <w:r>
              <w:fldChar w:fldCharType="begin"/>
            </w:r>
            <w:r>
              <w:delInstrText xml:space="preserve"> HYPERLINK \l "_Toc54359875" </w:delInstrText>
            </w:r>
            <w:r>
              <w:fldChar w:fldCharType="separate"/>
            </w:r>
            <w:r w:rsidR="00F06911" w:rsidRPr="00B66F96">
              <w:rPr>
                <w:rStyle w:val="Hypertextovprepojenie"/>
                <w:noProof/>
              </w:rPr>
              <w:delText>6 Záverečné a prechodné ustanovenia</w:delText>
            </w:r>
            <w:r w:rsidR="00F06911">
              <w:rPr>
                <w:noProof/>
                <w:webHidden/>
              </w:rPr>
              <w:tab/>
            </w:r>
            <w:r w:rsidR="00F06911">
              <w:rPr>
                <w:noProof/>
                <w:webHidden/>
              </w:rPr>
              <w:fldChar w:fldCharType="begin"/>
            </w:r>
            <w:r w:rsidR="00F06911">
              <w:rPr>
                <w:noProof/>
                <w:webHidden/>
              </w:rPr>
              <w:delInstrText xml:space="preserve"> PAGEREF _Toc54359875 \h </w:delInstrText>
            </w:r>
            <w:r w:rsidR="00F06911">
              <w:rPr>
                <w:noProof/>
                <w:webHidden/>
              </w:rPr>
            </w:r>
            <w:r w:rsidR="00F06911">
              <w:rPr>
                <w:noProof/>
                <w:webHidden/>
              </w:rPr>
              <w:fldChar w:fldCharType="separate"/>
            </w:r>
            <w:r w:rsidR="00F06911">
              <w:rPr>
                <w:noProof/>
                <w:webHidden/>
              </w:rPr>
              <w:delText>36</w:delText>
            </w:r>
            <w:r w:rsidR="00F06911">
              <w:rPr>
                <w:noProof/>
                <w:webHidden/>
              </w:rPr>
              <w:fldChar w:fldCharType="end"/>
            </w:r>
            <w:r>
              <w:rPr>
                <w:noProof/>
              </w:rPr>
              <w:fldChar w:fldCharType="end"/>
            </w:r>
          </w:del>
        </w:p>
        <w:p w14:paraId="044E3E2F" w14:textId="77777777" w:rsidR="00F06911" w:rsidRDefault="005C2663">
          <w:pPr>
            <w:pStyle w:val="Obsah2"/>
            <w:rPr>
              <w:del w:id="58" w:author="oMN" w:date="2021-04-26T12:56:00Z"/>
              <w:rFonts w:asciiTheme="minorHAnsi" w:eastAsiaTheme="minorEastAsia" w:hAnsiTheme="minorHAnsi" w:cs="Arial Unicode MS"/>
              <w:noProof/>
              <w:sz w:val="22"/>
              <w:szCs w:val="22"/>
              <w:lang w:bidi="si-LK"/>
            </w:rPr>
          </w:pPr>
          <w:del w:id="59" w:author="oMN" w:date="2021-04-26T12:56:00Z">
            <w:r>
              <w:fldChar w:fldCharType="begin"/>
            </w:r>
            <w:r>
              <w:delInstrText xml:space="preserve"> HYPERLINK \l "_Toc54359876" </w:delInstrText>
            </w:r>
            <w:r>
              <w:fldChar w:fldCharType="separate"/>
            </w:r>
            <w:r w:rsidR="00F06911" w:rsidRPr="00B66F96">
              <w:rPr>
                <w:rStyle w:val="Hypertextovprepojenie"/>
                <w:noProof/>
              </w:rPr>
              <w:delText>7 Zoznam skratiek</w:delText>
            </w:r>
            <w:r w:rsidR="00F06911">
              <w:rPr>
                <w:noProof/>
                <w:webHidden/>
              </w:rPr>
              <w:tab/>
            </w:r>
            <w:r w:rsidR="00F06911">
              <w:rPr>
                <w:noProof/>
                <w:webHidden/>
              </w:rPr>
              <w:fldChar w:fldCharType="begin"/>
            </w:r>
            <w:r w:rsidR="00F06911">
              <w:rPr>
                <w:noProof/>
                <w:webHidden/>
              </w:rPr>
              <w:delInstrText xml:space="preserve"> PAGEREF _Toc54359876 \h </w:delInstrText>
            </w:r>
            <w:r w:rsidR="00F06911">
              <w:rPr>
                <w:noProof/>
                <w:webHidden/>
              </w:rPr>
            </w:r>
            <w:r w:rsidR="00F06911">
              <w:rPr>
                <w:noProof/>
                <w:webHidden/>
              </w:rPr>
              <w:fldChar w:fldCharType="separate"/>
            </w:r>
            <w:r w:rsidR="00F06911">
              <w:rPr>
                <w:noProof/>
                <w:webHidden/>
              </w:rPr>
              <w:delText>37</w:delText>
            </w:r>
            <w:r w:rsidR="00F06911">
              <w:rPr>
                <w:noProof/>
                <w:webHidden/>
              </w:rPr>
              <w:fldChar w:fldCharType="end"/>
            </w:r>
            <w:r>
              <w:rPr>
                <w:noProof/>
              </w:rPr>
              <w:fldChar w:fldCharType="end"/>
            </w:r>
          </w:del>
        </w:p>
        <w:p w14:paraId="48B4423A" w14:textId="77777777" w:rsidR="00F06911" w:rsidRDefault="005C2663">
          <w:pPr>
            <w:pStyle w:val="Obsah2"/>
            <w:rPr>
              <w:del w:id="60" w:author="oMN" w:date="2021-04-26T12:56:00Z"/>
              <w:rFonts w:asciiTheme="minorHAnsi" w:eastAsiaTheme="minorEastAsia" w:hAnsiTheme="minorHAnsi" w:cs="Arial Unicode MS"/>
              <w:noProof/>
              <w:sz w:val="22"/>
              <w:szCs w:val="22"/>
              <w:lang w:bidi="si-LK"/>
            </w:rPr>
          </w:pPr>
          <w:del w:id="61" w:author="oMN" w:date="2021-04-26T12:56:00Z">
            <w:r>
              <w:fldChar w:fldCharType="begin"/>
            </w:r>
            <w:r>
              <w:delInstrText xml:space="preserve"> HYPERLINK \l "_Toc54359877" </w:delInstrText>
            </w:r>
            <w:r>
              <w:fldChar w:fldCharType="separate"/>
            </w:r>
            <w:r w:rsidR="00F06911" w:rsidRPr="00B66F96">
              <w:rPr>
                <w:rStyle w:val="Hypertextovprepojenie"/>
                <w:noProof/>
              </w:rPr>
              <w:delText>8 Prílohy</w:delText>
            </w:r>
            <w:r w:rsidR="00F06911">
              <w:rPr>
                <w:noProof/>
                <w:webHidden/>
              </w:rPr>
              <w:tab/>
            </w:r>
            <w:r w:rsidR="00F06911">
              <w:rPr>
                <w:noProof/>
                <w:webHidden/>
              </w:rPr>
              <w:fldChar w:fldCharType="begin"/>
            </w:r>
            <w:r w:rsidR="00F06911">
              <w:rPr>
                <w:noProof/>
                <w:webHidden/>
              </w:rPr>
              <w:delInstrText xml:space="preserve"> PAGEREF _Toc54359877 \h </w:delInstrText>
            </w:r>
            <w:r w:rsidR="00F06911">
              <w:rPr>
                <w:noProof/>
                <w:webHidden/>
              </w:rPr>
            </w:r>
            <w:r w:rsidR="00F06911">
              <w:rPr>
                <w:noProof/>
                <w:webHidden/>
              </w:rPr>
              <w:fldChar w:fldCharType="separate"/>
            </w:r>
            <w:r w:rsidR="00F06911">
              <w:rPr>
                <w:noProof/>
                <w:webHidden/>
              </w:rPr>
              <w:delText>39</w:delText>
            </w:r>
            <w:r w:rsidR="00F06911">
              <w:rPr>
                <w:noProof/>
                <w:webHidden/>
              </w:rPr>
              <w:fldChar w:fldCharType="end"/>
            </w:r>
            <w:r>
              <w:rPr>
                <w:noProof/>
              </w:rPr>
              <w:fldChar w:fldCharType="end"/>
            </w:r>
          </w:del>
        </w:p>
        <w:p w14:paraId="5EFC60E8" w14:textId="7EE0EED1" w:rsidR="00D918BE" w:rsidRDefault="005C2663">
          <w:pPr>
            <w:pStyle w:val="Obsah2"/>
            <w:rPr>
              <w:ins w:id="62" w:author="oMN" w:date="2021-04-26T12:56:00Z"/>
              <w:rFonts w:asciiTheme="minorHAnsi" w:eastAsiaTheme="minorEastAsia" w:hAnsiTheme="minorHAnsi" w:cs="Arial Unicode MS"/>
              <w:noProof/>
              <w:sz w:val="22"/>
              <w:szCs w:val="22"/>
              <w:lang w:bidi="si-LK"/>
            </w:rPr>
          </w:pPr>
          <w:ins w:id="63" w:author="oMN" w:date="2021-04-26T12:56:00Z">
            <w:r>
              <w:fldChar w:fldCharType="begin"/>
            </w:r>
            <w:r>
              <w:instrText xml:space="preserve"> HYPERLINK \l "_Toc68791197" </w:instrText>
            </w:r>
            <w:r>
              <w:fldChar w:fldCharType="separate"/>
            </w:r>
            <w:r w:rsidR="00D918BE" w:rsidRPr="00F7160B">
              <w:rPr>
                <w:rStyle w:val="Hypertextovprepojenie"/>
                <w:noProof/>
              </w:rPr>
              <w:t>1 Úvod</w:t>
            </w:r>
            <w:r w:rsidR="00D918BE">
              <w:rPr>
                <w:noProof/>
                <w:webHidden/>
              </w:rPr>
              <w:tab/>
            </w:r>
            <w:r w:rsidR="00D918BE">
              <w:rPr>
                <w:noProof/>
                <w:webHidden/>
              </w:rPr>
              <w:fldChar w:fldCharType="begin"/>
            </w:r>
            <w:r w:rsidR="00D918BE">
              <w:rPr>
                <w:noProof/>
                <w:webHidden/>
              </w:rPr>
              <w:instrText xml:space="preserve"> PAGEREF _Toc68791197 \h </w:instrText>
            </w:r>
          </w:ins>
          <w:r w:rsidR="00D918BE">
            <w:rPr>
              <w:noProof/>
              <w:webHidden/>
            </w:rPr>
          </w:r>
          <w:ins w:id="64" w:author="oMN" w:date="2021-04-26T12:56:00Z">
            <w:r w:rsidR="00D918BE">
              <w:rPr>
                <w:noProof/>
                <w:webHidden/>
              </w:rPr>
              <w:fldChar w:fldCharType="separate"/>
            </w:r>
            <w:r w:rsidR="00D918BE">
              <w:rPr>
                <w:noProof/>
                <w:webHidden/>
              </w:rPr>
              <w:t>2</w:t>
            </w:r>
            <w:r w:rsidR="00D918BE">
              <w:rPr>
                <w:noProof/>
                <w:webHidden/>
              </w:rPr>
              <w:fldChar w:fldCharType="end"/>
            </w:r>
            <w:r>
              <w:rPr>
                <w:noProof/>
              </w:rPr>
              <w:fldChar w:fldCharType="end"/>
            </w:r>
          </w:ins>
        </w:p>
        <w:p w14:paraId="131E7E0C" w14:textId="44D2F24F" w:rsidR="00D918BE" w:rsidRDefault="005C2663">
          <w:pPr>
            <w:pStyle w:val="Obsah2"/>
            <w:rPr>
              <w:ins w:id="65" w:author="oMN" w:date="2021-04-26T12:56:00Z"/>
              <w:rFonts w:asciiTheme="minorHAnsi" w:eastAsiaTheme="minorEastAsia" w:hAnsiTheme="minorHAnsi" w:cs="Arial Unicode MS"/>
              <w:noProof/>
              <w:sz w:val="22"/>
              <w:szCs w:val="22"/>
              <w:lang w:bidi="si-LK"/>
            </w:rPr>
          </w:pPr>
          <w:ins w:id="66" w:author="oMN" w:date="2021-04-26T12:56:00Z">
            <w:r>
              <w:fldChar w:fldCharType="begin"/>
            </w:r>
            <w:r>
              <w:instrText xml:space="preserve"> HYPERLINK \l "_Toc68791198" </w:instrText>
            </w:r>
            <w:r>
              <w:fldChar w:fldCharType="separate"/>
            </w:r>
            <w:r w:rsidR="00D918BE" w:rsidRPr="00F7160B">
              <w:rPr>
                <w:rStyle w:val="Hypertextovprepojenie"/>
                <w:noProof/>
              </w:rPr>
              <w:t>1.1</w:t>
            </w:r>
            <w:r w:rsidR="00D918BE">
              <w:rPr>
                <w:rFonts w:asciiTheme="minorHAnsi" w:eastAsiaTheme="minorEastAsia" w:hAnsiTheme="minorHAnsi" w:cs="Arial Unicode MS"/>
                <w:noProof/>
                <w:sz w:val="22"/>
                <w:szCs w:val="22"/>
                <w:lang w:bidi="si-LK"/>
              </w:rPr>
              <w:tab/>
            </w:r>
            <w:r w:rsidR="00D918BE" w:rsidRPr="00F7160B">
              <w:rPr>
                <w:rStyle w:val="Hypertextovprepojenie"/>
                <w:noProof/>
              </w:rPr>
              <w:t>Legislatíva EÚ a SR</w:t>
            </w:r>
            <w:r w:rsidR="00D918BE">
              <w:rPr>
                <w:noProof/>
                <w:webHidden/>
              </w:rPr>
              <w:tab/>
            </w:r>
            <w:r w:rsidR="00D918BE">
              <w:rPr>
                <w:noProof/>
                <w:webHidden/>
              </w:rPr>
              <w:fldChar w:fldCharType="begin"/>
            </w:r>
            <w:r w:rsidR="00D918BE">
              <w:rPr>
                <w:noProof/>
                <w:webHidden/>
              </w:rPr>
              <w:instrText xml:space="preserve"> PAGEREF _Toc68791198 \h </w:instrText>
            </w:r>
          </w:ins>
          <w:r w:rsidR="00D918BE">
            <w:rPr>
              <w:noProof/>
              <w:webHidden/>
            </w:rPr>
          </w:r>
          <w:ins w:id="67" w:author="oMN" w:date="2021-04-26T12:56:00Z">
            <w:r w:rsidR="00D918BE">
              <w:rPr>
                <w:noProof/>
                <w:webHidden/>
              </w:rPr>
              <w:fldChar w:fldCharType="separate"/>
            </w:r>
            <w:r w:rsidR="00D918BE">
              <w:rPr>
                <w:noProof/>
                <w:webHidden/>
              </w:rPr>
              <w:t>2</w:t>
            </w:r>
            <w:r w:rsidR="00D918BE">
              <w:rPr>
                <w:noProof/>
                <w:webHidden/>
              </w:rPr>
              <w:fldChar w:fldCharType="end"/>
            </w:r>
            <w:r>
              <w:rPr>
                <w:noProof/>
              </w:rPr>
              <w:fldChar w:fldCharType="end"/>
            </w:r>
          </w:ins>
        </w:p>
        <w:p w14:paraId="13D65D11" w14:textId="394EF810" w:rsidR="00D918BE" w:rsidRDefault="005C2663">
          <w:pPr>
            <w:pStyle w:val="Obsah2"/>
            <w:rPr>
              <w:ins w:id="68" w:author="oMN" w:date="2021-04-26T12:56:00Z"/>
              <w:rFonts w:asciiTheme="minorHAnsi" w:eastAsiaTheme="minorEastAsia" w:hAnsiTheme="minorHAnsi" w:cs="Arial Unicode MS"/>
              <w:noProof/>
              <w:sz w:val="22"/>
              <w:szCs w:val="22"/>
              <w:lang w:bidi="si-LK"/>
            </w:rPr>
          </w:pPr>
          <w:ins w:id="69" w:author="oMN" w:date="2021-04-26T12:56:00Z">
            <w:r>
              <w:fldChar w:fldCharType="begin"/>
            </w:r>
            <w:r>
              <w:instrText xml:space="preserve"> HYPERLINK \l "_Toc68791199" </w:instrText>
            </w:r>
            <w:r>
              <w:fldChar w:fldCharType="separate"/>
            </w:r>
            <w:r w:rsidR="00D918BE" w:rsidRPr="00F7160B">
              <w:rPr>
                <w:rStyle w:val="Hypertextovprepojenie"/>
                <w:noProof/>
              </w:rPr>
              <w:t>1.2</w:t>
            </w:r>
            <w:r w:rsidR="00D918BE">
              <w:rPr>
                <w:rFonts w:asciiTheme="minorHAnsi" w:eastAsiaTheme="minorEastAsia" w:hAnsiTheme="minorHAnsi" w:cs="Arial Unicode MS"/>
                <w:noProof/>
                <w:sz w:val="22"/>
                <w:szCs w:val="22"/>
                <w:lang w:bidi="si-LK"/>
              </w:rPr>
              <w:tab/>
            </w:r>
            <w:r w:rsidR="00D918BE" w:rsidRPr="00F7160B">
              <w:rPr>
                <w:rStyle w:val="Hypertextovprepojenie"/>
                <w:noProof/>
              </w:rPr>
              <w:t>Hlavné úlohy jednotlivých aktérov tvorby a aktualizácie ČMU v PO 2014-2020</w:t>
            </w:r>
            <w:r w:rsidR="00D918BE">
              <w:rPr>
                <w:noProof/>
                <w:webHidden/>
              </w:rPr>
              <w:tab/>
            </w:r>
            <w:r w:rsidR="00D918BE">
              <w:rPr>
                <w:noProof/>
                <w:webHidden/>
              </w:rPr>
              <w:fldChar w:fldCharType="begin"/>
            </w:r>
            <w:r w:rsidR="00D918BE">
              <w:rPr>
                <w:noProof/>
                <w:webHidden/>
              </w:rPr>
              <w:instrText xml:space="preserve"> PAGEREF _Toc68791199 \h </w:instrText>
            </w:r>
          </w:ins>
          <w:r w:rsidR="00D918BE">
            <w:rPr>
              <w:noProof/>
              <w:webHidden/>
            </w:rPr>
          </w:r>
          <w:ins w:id="70" w:author="oMN" w:date="2021-04-26T12:56:00Z">
            <w:r w:rsidR="00D918BE">
              <w:rPr>
                <w:noProof/>
                <w:webHidden/>
              </w:rPr>
              <w:fldChar w:fldCharType="separate"/>
            </w:r>
            <w:r w:rsidR="00D918BE">
              <w:rPr>
                <w:noProof/>
                <w:webHidden/>
              </w:rPr>
              <w:t>4</w:t>
            </w:r>
            <w:r w:rsidR="00D918BE">
              <w:rPr>
                <w:noProof/>
                <w:webHidden/>
              </w:rPr>
              <w:fldChar w:fldCharType="end"/>
            </w:r>
            <w:r>
              <w:rPr>
                <w:noProof/>
              </w:rPr>
              <w:fldChar w:fldCharType="end"/>
            </w:r>
          </w:ins>
        </w:p>
        <w:p w14:paraId="21BD0C53" w14:textId="61FD7041" w:rsidR="00D918BE" w:rsidRDefault="005C2663">
          <w:pPr>
            <w:pStyle w:val="Obsah2"/>
            <w:rPr>
              <w:ins w:id="71" w:author="oMN" w:date="2021-04-26T12:56:00Z"/>
              <w:rFonts w:asciiTheme="minorHAnsi" w:eastAsiaTheme="minorEastAsia" w:hAnsiTheme="minorHAnsi" w:cs="Arial Unicode MS"/>
              <w:noProof/>
              <w:sz w:val="22"/>
              <w:szCs w:val="22"/>
              <w:lang w:bidi="si-LK"/>
            </w:rPr>
          </w:pPr>
          <w:ins w:id="72" w:author="oMN" w:date="2021-04-26T12:56:00Z">
            <w:r>
              <w:fldChar w:fldCharType="begin"/>
            </w:r>
            <w:r>
              <w:instrText xml:space="preserve"> HYPERLINK \l "_Toc68791200" </w:instrText>
            </w:r>
            <w:r>
              <w:fldChar w:fldCharType="separate"/>
            </w:r>
            <w:r w:rsidR="00D918BE" w:rsidRPr="00F7160B">
              <w:rPr>
                <w:rStyle w:val="Hypertextovprepojenie"/>
                <w:noProof/>
              </w:rPr>
              <w:t>2 Základné pojmy a definície</w:t>
            </w:r>
            <w:r w:rsidR="00D918BE">
              <w:rPr>
                <w:noProof/>
                <w:webHidden/>
              </w:rPr>
              <w:tab/>
            </w:r>
            <w:r w:rsidR="00D918BE">
              <w:rPr>
                <w:noProof/>
                <w:webHidden/>
              </w:rPr>
              <w:fldChar w:fldCharType="begin"/>
            </w:r>
            <w:r w:rsidR="00D918BE">
              <w:rPr>
                <w:noProof/>
                <w:webHidden/>
              </w:rPr>
              <w:instrText xml:space="preserve"> PAGEREF _Toc68791200 \h </w:instrText>
            </w:r>
          </w:ins>
          <w:r w:rsidR="00D918BE">
            <w:rPr>
              <w:noProof/>
              <w:webHidden/>
            </w:rPr>
          </w:r>
          <w:ins w:id="73" w:author="oMN" w:date="2021-04-26T12:56:00Z">
            <w:r w:rsidR="00D918BE">
              <w:rPr>
                <w:noProof/>
                <w:webHidden/>
              </w:rPr>
              <w:fldChar w:fldCharType="separate"/>
            </w:r>
            <w:r w:rsidR="00D918BE">
              <w:rPr>
                <w:noProof/>
                <w:webHidden/>
              </w:rPr>
              <w:t>6</w:t>
            </w:r>
            <w:r w:rsidR="00D918BE">
              <w:rPr>
                <w:noProof/>
                <w:webHidden/>
              </w:rPr>
              <w:fldChar w:fldCharType="end"/>
            </w:r>
            <w:r>
              <w:rPr>
                <w:noProof/>
              </w:rPr>
              <w:fldChar w:fldCharType="end"/>
            </w:r>
          </w:ins>
        </w:p>
        <w:p w14:paraId="6C8E9A00" w14:textId="64A1BBE0" w:rsidR="00D918BE" w:rsidRDefault="005C2663">
          <w:pPr>
            <w:pStyle w:val="Obsah2"/>
            <w:rPr>
              <w:ins w:id="74" w:author="oMN" w:date="2021-04-26T12:56:00Z"/>
              <w:rFonts w:asciiTheme="minorHAnsi" w:eastAsiaTheme="minorEastAsia" w:hAnsiTheme="minorHAnsi" w:cs="Arial Unicode MS"/>
              <w:noProof/>
              <w:sz w:val="22"/>
              <w:szCs w:val="22"/>
              <w:lang w:bidi="si-LK"/>
            </w:rPr>
          </w:pPr>
          <w:ins w:id="75" w:author="oMN" w:date="2021-04-26T12:56:00Z">
            <w:r>
              <w:fldChar w:fldCharType="begin"/>
            </w:r>
            <w:r>
              <w:instrText xml:space="preserve"> HYPERLINK \l "_Toc68791201" </w:instrText>
            </w:r>
            <w:r>
              <w:fldChar w:fldCharType="separate"/>
            </w:r>
            <w:r w:rsidR="00D918BE" w:rsidRPr="00F7160B">
              <w:rPr>
                <w:rStyle w:val="Hypertextovprepojenie"/>
                <w:noProof/>
              </w:rPr>
              <w:t>3 ČMU</w:t>
            </w:r>
            <w:r w:rsidR="00D918BE">
              <w:rPr>
                <w:noProof/>
                <w:webHidden/>
              </w:rPr>
              <w:tab/>
            </w:r>
            <w:r w:rsidR="00D918BE">
              <w:rPr>
                <w:noProof/>
                <w:webHidden/>
              </w:rPr>
              <w:fldChar w:fldCharType="begin"/>
            </w:r>
            <w:r w:rsidR="00D918BE">
              <w:rPr>
                <w:noProof/>
                <w:webHidden/>
              </w:rPr>
              <w:instrText xml:space="preserve"> PAGEREF _Toc68791201 \h </w:instrText>
            </w:r>
          </w:ins>
          <w:r w:rsidR="00D918BE">
            <w:rPr>
              <w:noProof/>
              <w:webHidden/>
            </w:rPr>
          </w:r>
          <w:ins w:id="76" w:author="oMN" w:date="2021-04-26T12:56:00Z">
            <w:r w:rsidR="00D918BE">
              <w:rPr>
                <w:noProof/>
                <w:webHidden/>
              </w:rPr>
              <w:fldChar w:fldCharType="separate"/>
            </w:r>
            <w:r w:rsidR="00D918BE">
              <w:rPr>
                <w:noProof/>
                <w:webHidden/>
              </w:rPr>
              <w:t>11</w:t>
            </w:r>
            <w:r w:rsidR="00D918BE">
              <w:rPr>
                <w:noProof/>
                <w:webHidden/>
              </w:rPr>
              <w:fldChar w:fldCharType="end"/>
            </w:r>
            <w:r>
              <w:rPr>
                <w:noProof/>
              </w:rPr>
              <w:fldChar w:fldCharType="end"/>
            </w:r>
          </w:ins>
        </w:p>
        <w:p w14:paraId="35B6E7A3" w14:textId="34E0A66A" w:rsidR="00D918BE" w:rsidRDefault="005C2663">
          <w:pPr>
            <w:pStyle w:val="Obsah3"/>
            <w:rPr>
              <w:ins w:id="77" w:author="oMN" w:date="2021-04-26T12:56:00Z"/>
              <w:rFonts w:asciiTheme="minorHAnsi" w:eastAsiaTheme="minorEastAsia" w:hAnsiTheme="minorHAnsi" w:cs="Arial Unicode MS"/>
              <w:noProof/>
              <w:sz w:val="22"/>
              <w:szCs w:val="22"/>
              <w:lang w:bidi="si-LK"/>
            </w:rPr>
          </w:pPr>
          <w:ins w:id="78" w:author="oMN" w:date="2021-04-26T12:56:00Z">
            <w:r>
              <w:fldChar w:fldCharType="begin"/>
            </w:r>
            <w:r>
              <w:instrText xml:space="preserve"> HYPERLINK \l "_Toc68791202" </w:instrText>
            </w:r>
            <w:r>
              <w:fldChar w:fldCharType="separate"/>
            </w:r>
            <w:r w:rsidR="00D918BE" w:rsidRPr="00F7160B">
              <w:rPr>
                <w:rStyle w:val="Hypertextovprepojenie"/>
                <w:noProof/>
              </w:rPr>
              <w:t>3.1 Štruktúra ČMU</w:t>
            </w:r>
            <w:r w:rsidR="00D918BE">
              <w:rPr>
                <w:noProof/>
                <w:webHidden/>
              </w:rPr>
              <w:tab/>
            </w:r>
            <w:r w:rsidR="00D918BE">
              <w:rPr>
                <w:noProof/>
                <w:webHidden/>
              </w:rPr>
              <w:fldChar w:fldCharType="begin"/>
            </w:r>
            <w:r w:rsidR="00D918BE">
              <w:rPr>
                <w:noProof/>
                <w:webHidden/>
              </w:rPr>
              <w:instrText xml:space="preserve"> PAGEREF _Toc68791202 \h </w:instrText>
            </w:r>
          </w:ins>
          <w:r w:rsidR="00D918BE">
            <w:rPr>
              <w:noProof/>
              <w:webHidden/>
            </w:rPr>
          </w:r>
          <w:ins w:id="79" w:author="oMN" w:date="2021-04-26T12:56:00Z">
            <w:r w:rsidR="00D918BE">
              <w:rPr>
                <w:noProof/>
                <w:webHidden/>
              </w:rPr>
              <w:fldChar w:fldCharType="separate"/>
            </w:r>
            <w:r w:rsidR="00D918BE">
              <w:rPr>
                <w:noProof/>
                <w:webHidden/>
              </w:rPr>
              <w:t>11</w:t>
            </w:r>
            <w:r w:rsidR="00D918BE">
              <w:rPr>
                <w:noProof/>
                <w:webHidden/>
              </w:rPr>
              <w:fldChar w:fldCharType="end"/>
            </w:r>
            <w:r>
              <w:rPr>
                <w:noProof/>
              </w:rPr>
              <w:fldChar w:fldCharType="end"/>
            </w:r>
          </w:ins>
        </w:p>
        <w:p w14:paraId="44E138F3" w14:textId="78811249" w:rsidR="00D918BE" w:rsidRDefault="005C2663">
          <w:pPr>
            <w:pStyle w:val="Obsah3"/>
            <w:rPr>
              <w:ins w:id="80" w:author="oMN" w:date="2021-04-26T12:56:00Z"/>
              <w:rFonts w:asciiTheme="minorHAnsi" w:eastAsiaTheme="minorEastAsia" w:hAnsiTheme="minorHAnsi" w:cs="Arial Unicode MS"/>
              <w:noProof/>
              <w:sz w:val="22"/>
              <w:szCs w:val="22"/>
              <w:lang w:bidi="si-LK"/>
            </w:rPr>
          </w:pPr>
          <w:ins w:id="81" w:author="oMN" w:date="2021-04-26T12:56:00Z">
            <w:r>
              <w:fldChar w:fldCharType="begin"/>
            </w:r>
            <w:r>
              <w:instrText xml:space="preserve"> HYPERLINK \l "_Toc68791203" </w:instrText>
            </w:r>
            <w:r>
              <w:fldChar w:fldCharType="separate"/>
            </w:r>
            <w:r w:rsidR="00D918BE" w:rsidRPr="00F7160B">
              <w:rPr>
                <w:rStyle w:val="Hypertextovprepojenie"/>
                <w:noProof/>
              </w:rPr>
              <w:t>3.2 Atribúty MU/iných údajov v ČMU</w:t>
            </w:r>
            <w:r w:rsidR="00D918BE">
              <w:rPr>
                <w:noProof/>
                <w:webHidden/>
              </w:rPr>
              <w:tab/>
            </w:r>
            <w:r w:rsidR="00D918BE">
              <w:rPr>
                <w:noProof/>
                <w:webHidden/>
              </w:rPr>
              <w:fldChar w:fldCharType="begin"/>
            </w:r>
            <w:r w:rsidR="00D918BE">
              <w:rPr>
                <w:noProof/>
                <w:webHidden/>
              </w:rPr>
              <w:instrText xml:space="preserve"> PAGEREF _Toc68791203 \h </w:instrText>
            </w:r>
          </w:ins>
          <w:r w:rsidR="00D918BE">
            <w:rPr>
              <w:noProof/>
              <w:webHidden/>
            </w:rPr>
          </w:r>
          <w:ins w:id="82" w:author="oMN" w:date="2021-04-26T12:56:00Z">
            <w:r w:rsidR="00D918BE">
              <w:rPr>
                <w:noProof/>
                <w:webHidden/>
              </w:rPr>
              <w:fldChar w:fldCharType="separate"/>
            </w:r>
            <w:r w:rsidR="00D918BE">
              <w:rPr>
                <w:noProof/>
                <w:webHidden/>
              </w:rPr>
              <w:t>11</w:t>
            </w:r>
            <w:r w:rsidR="00D918BE">
              <w:rPr>
                <w:noProof/>
                <w:webHidden/>
              </w:rPr>
              <w:fldChar w:fldCharType="end"/>
            </w:r>
            <w:r>
              <w:rPr>
                <w:noProof/>
              </w:rPr>
              <w:fldChar w:fldCharType="end"/>
            </w:r>
          </w:ins>
        </w:p>
        <w:p w14:paraId="0F5288DD" w14:textId="70B21E87" w:rsidR="00D918BE" w:rsidRDefault="005C2663">
          <w:pPr>
            <w:pStyle w:val="Obsah3"/>
            <w:rPr>
              <w:ins w:id="83" w:author="oMN" w:date="2021-04-26T12:56:00Z"/>
              <w:rFonts w:asciiTheme="minorHAnsi" w:eastAsiaTheme="minorEastAsia" w:hAnsiTheme="minorHAnsi" w:cs="Arial Unicode MS"/>
              <w:noProof/>
              <w:sz w:val="22"/>
              <w:szCs w:val="22"/>
              <w:lang w:bidi="si-LK"/>
            </w:rPr>
          </w:pPr>
          <w:ins w:id="84" w:author="oMN" w:date="2021-04-26T12:56:00Z">
            <w:r>
              <w:fldChar w:fldCharType="begin"/>
            </w:r>
            <w:r>
              <w:instrText xml:space="preserve"> HYPERLINK \l "_Toc68791204" </w:instrText>
            </w:r>
            <w:r>
              <w:fldChar w:fldCharType="separate"/>
            </w:r>
            <w:r w:rsidR="00D918BE" w:rsidRPr="00F7160B">
              <w:rPr>
                <w:rStyle w:val="Hypertextovprepojenie"/>
                <w:noProof/>
              </w:rPr>
              <w:t>3.3 Kód položky ČMU</w:t>
            </w:r>
            <w:r w:rsidR="00D918BE">
              <w:rPr>
                <w:noProof/>
                <w:webHidden/>
              </w:rPr>
              <w:tab/>
            </w:r>
            <w:r w:rsidR="00D918BE">
              <w:rPr>
                <w:noProof/>
                <w:webHidden/>
              </w:rPr>
              <w:fldChar w:fldCharType="begin"/>
            </w:r>
            <w:r w:rsidR="00D918BE">
              <w:rPr>
                <w:noProof/>
                <w:webHidden/>
              </w:rPr>
              <w:instrText xml:space="preserve"> PAGEREF _Toc68791204 \h </w:instrText>
            </w:r>
          </w:ins>
          <w:r w:rsidR="00D918BE">
            <w:rPr>
              <w:noProof/>
              <w:webHidden/>
            </w:rPr>
          </w:r>
          <w:ins w:id="85" w:author="oMN" w:date="2021-04-26T12:56:00Z">
            <w:r w:rsidR="00D918BE">
              <w:rPr>
                <w:noProof/>
                <w:webHidden/>
              </w:rPr>
              <w:fldChar w:fldCharType="separate"/>
            </w:r>
            <w:r w:rsidR="00D918BE">
              <w:rPr>
                <w:noProof/>
                <w:webHidden/>
              </w:rPr>
              <w:t>14</w:t>
            </w:r>
            <w:r w:rsidR="00D918BE">
              <w:rPr>
                <w:noProof/>
                <w:webHidden/>
              </w:rPr>
              <w:fldChar w:fldCharType="end"/>
            </w:r>
            <w:r>
              <w:rPr>
                <w:noProof/>
              </w:rPr>
              <w:fldChar w:fldCharType="end"/>
            </w:r>
          </w:ins>
        </w:p>
        <w:p w14:paraId="6C593DCE" w14:textId="0FFA2C00" w:rsidR="00D918BE" w:rsidRDefault="005C2663">
          <w:pPr>
            <w:pStyle w:val="Obsah3"/>
            <w:tabs>
              <w:tab w:val="left" w:pos="960"/>
            </w:tabs>
            <w:rPr>
              <w:ins w:id="86" w:author="oMN" w:date="2021-04-26T12:56:00Z"/>
              <w:rFonts w:asciiTheme="minorHAnsi" w:eastAsiaTheme="minorEastAsia" w:hAnsiTheme="minorHAnsi" w:cs="Arial Unicode MS"/>
              <w:noProof/>
              <w:sz w:val="22"/>
              <w:szCs w:val="22"/>
              <w:lang w:bidi="si-LK"/>
            </w:rPr>
          </w:pPr>
          <w:ins w:id="87" w:author="oMN" w:date="2021-04-26T12:56:00Z">
            <w:r>
              <w:fldChar w:fldCharType="begin"/>
            </w:r>
            <w:r>
              <w:instrText xml:space="preserve"> HYPERLINK \l "_Toc68791205" </w:instrText>
            </w:r>
            <w:r>
              <w:fldChar w:fldCharType="separate"/>
            </w:r>
            <w:r w:rsidR="00D918BE" w:rsidRPr="00F7160B">
              <w:rPr>
                <w:rStyle w:val="Hypertextovprepojenie"/>
                <w:noProof/>
              </w:rPr>
              <w:t>3.4</w:t>
            </w:r>
            <w:r w:rsidR="00D918BE">
              <w:rPr>
                <w:rFonts w:asciiTheme="minorHAnsi" w:eastAsiaTheme="minorEastAsia" w:hAnsiTheme="minorHAnsi" w:cs="Arial Unicode MS"/>
                <w:noProof/>
                <w:sz w:val="22"/>
                <w:szCs w:val="22"/>
                <w:lang w:bidi="si-LK"/>
              </w:rPr>
              <w:tab/>
            </w:r>
            <w:r w:rsidR="00D918BE" w:rsidRPr="00F7160B">
              <w:rPr>
                <w:rStyle w:val="Hypertextovprepojenie"/>
                <w:noProof/>
              </w:rPr>
              <w:t>Agregácia a typ výpočtu položiek ČMU a ich pravidlá</w:t>
            </w:r>
            <w:r w:rsidR="00D918BE">
              <w:rPr>
                <w:noProof/>
                <w:webHidden/>
              </w:rPr>
              <w:tab/>
            </w:r>
            <w:r w:rsidR="00D918BE">
              <w:rPr>
                <w:noProof/>
                <w:webHidden/>
              </w:rPr>
              <w:fldChar w:fldCharType="begin"/>
            </w:r>
            <w:r w:rsidR="00D918BE">
              <w:rPr>
                <w:noProof/>
                <w:webHidden/>
              </w:rPr>
              <w:instrText xml:space="preserve"> PAGEREF _Toc68791205 \h </w:instrText>
            </w:r>
          </w:ins>
          <w:r w:rsidR="00D918BE">
            <w:rPr>
              <w:noProof/>
              <w:webHidden/>
            </w:rPr>
          </w:r>
          <w:ins w:id="88" w:author="oMN" w:date="2021-04-26T12:56:00Z">
            <w:r w:rsidR="00D918BE">
              <w:rPr>
                <w:noProof/>
                <w:webHidden/>
              </w:rPr>
              <w:fldChar w:fldCharType="separate"/>
            </w:r>
            <w:r w:rsidR="00D918BE">
              <w:rPr>
                <w:noProof/>
                <w:webHidden/>
              </w:rPr>
              <w:t>15</w:t>
            </w:r>
            <w:r w:rsidR="00D918BE">
              <w:rPr>
                <w:noProof/>
                <w:webHidden/>
              </w:rPr>
              <w:fldChar w:fldCharType="end"/>
            </w:r>
            <w:r>
              <w:rPr>
                <w:noProof/>
              </w:rPr>
              <w:fldChar w:fldCharType="end"/>
            </w:r>
          </w:ins>
        </w:p>
        <w:p w14:paraId="36A4F887" w14:textId="776A365E" w:rsidR="00D918BE" w:rsidRDefault="005C2663">
          <w:pPr>
            <w:pStyle w:val="Obsah3"/>
            <w:tabs>
              <w:tab w:val="left" w:pos="960"/>
            </w:tabs>
            <w:rPr>
              <w:ins w:id="89" w:author="oMN" w:date="2021-04-26T12:56:00Z"/>
              <w:rFonts w:asciiTheme="minorHAnsi" w:eastAsiaTheme="minorEastAsia" w:hAnsiTheme="minorHAnsi" w:cs="Arial Unicode MS"/>
              <w:noProof/>
              <w:sz w:val="22"/>
              <w:szCs w:val="22"/>
              <w:lang w:bidi="si-LK"/>
            </w:rPr>
          </w:pPr>
          <w:ins w:id="90" w:author="oMN" w:date="2021-04-26T12:56:00Z">
            <w:r>
              <w:fldChar w:fldCharType="begin"/>
            </w:r>
            <w:r>
              <w:instrText xml:space="preserve"> HYPERLINK \l "_Toc68791206" </w:instrText>
            </w:r>
            <w:r>
              <w:fldChar w:fldCharType="separate"/>
            </w:r>
            <w:r w:rsidR="00D918BE" w:rsidRPr="00F7160B">
              <w:rPr>
                <w:rStyle w:val="Hypertextovprepojenie"/>
                <w:noProof/>
              </w:rPr>
              <w:t>3.4.1</w:t>
            </w:r>
            <w:r w:rsidR="00D918BE">
              <w:rPr>
                <w:rFonts w:asciiTheme="minorHAnsi" w:eastAsiaTheme="minorEastAsia" w:hAnsiTheme="minorHAnsi" w:cs="Arial Unicode MS"/>
                <w:noProof/>
                <w:sz w:val="22"/>
                <w:szCs w:val="22"/>
                <w:lang w:bidi="si-LK"/>
              </w:rPr>
              <w:tab/>
            </w:r>
            <w:r w:rsidR="00D918BE" w:rsidRPr="00F7160B">
              <w:rPr>
                <w:rStyle w:val="Hypertextovprepojenie"/>
                <w:noProof/>
              </w:rPr>
              <w:t>Typ výpočtu</w:t>
            </w:r>
            <w:r w:rsidR="00D918BE">
              <w:rPr>
                <w:noProof/>
                <w:webHidden/>
              </w:rPr>
              <w:tab/>
            </w:r>
            <w:r w:rsidR="00D918BE">
              <w:rPr>
                <w:noProof/>
                <w:webHidden/>
              </w:rPr>
              <w:fldChar w:fldCharType="begin"/>
            </w:r>
            <w:r w:rsidR="00D918BE">
              <w:rPr>
                <w:noProof/>
                <w:webHidden/>
              </w:rPr>
              <w:instrText xml:space="preserve"> PAGEREF _Toc68791206 \h </w:instrText>
            </w:r>
          </w:ins>
          <w:r w:rsidR="00D918BE">
            <w:rPr>
              <w:noProof/>
              <w:webHidden/>
            </w:rPr>
          </w:r>
          <w:ins w:id="91" w:author="oMN" w:date="2021-04-26T12:56:00Z">
            <w:r w:rsidR="00D918BE">
              <w:rPr>
                <w:noProof/>
                <w:webHidden/>
              </w:rPr>
              <w:fldChar w:fldCharType="separate"/>
            </w:r>
            <w:r w:rsidR="00D918BE">
              <w:rPr>
                <w:noProof/>
                <w:webHidden/>
              </w:rPr>
              <w:t>15</w:t>
            </w:r>
            <w:r w:rsidR="00D918BE">
              <w:rPr>
                <w:noProof/>
                <w:webHidden/>
              </w:rPr>
              <w:fldChar w:fldCharType="end"/>
            </w:r>
            <w:r>
              <w:rPr>
                <w:noProof/>
              </w:rPr>
              <w:fldChar w:fldCharType="end"/>
            </w:r>
          </w:ins>
        </w:p>
        <w:p w14:paraId="71DF3413" w14:textId="77A2D65A" w:rsidR="00D918BE" w:rsidRDefault="005C2663">
          <w:pPr>
            <w:pStyle w:val="Obsah3"/>
            <w:tabs>
              <w:tab w:val="left" w:pos="960"/>
            </w:tabs>
            <w:rPr>
              <w:ins w:id="92" w:author="oMN" w:date="2021-04-26T12:56:00Z"/>
              <w:rFonts w:asciiTheme="minorHAnsi" w:eastAsiaTheme="minorEastAsia" w:hAnsiTheme="minorHAnsi" w:cs="Arial Unicode MS"/>
              <w:noProof/>
              <w:sz w:val="22"/>
              <w:szCs w:val="22"/>
              <w:lang w:bidi="si-LK"/>
            </w:rPr>
          </w:pPr>
          <w:ins w:id="93" w:author="oMN" w:date="2021-04-26T12:56:00Z">
            <w:r>
              <w:fldChar w:fldCharType="begin"/>
            </w:r>
            <w:r>
              <w:instrText xml:space="preserve"> HYPERLINK \l "_Toc68791207" </w:instrText>
            </w:r>
            <w:r>
              <w:fldChar w:fldCharType="separate"/>
            </w:r>
            <w:r w:rsidR="00D918BE" w:rsidRPr="00F7160B">
              <w:rPr>
                <w:rStyle w:val="Hypertextovprepojenie"/>
                <w:noProof/>
              </w:rPr>
              <w:t>3.4.2</w:t>
            </w:r>
            <w:r w:rsidR="00D918BE">
              <w:rPr>
                <w:rFonts w:asciiTheme="minorHAnsi" w:eastAsiaTheme="minorEastAsia" w:hAnsiTheme="minorHAnsi" w:cs="Arial Unicode MS"/>
                <w:noProof/>
                <w:sz w:val="22"/>
                <w:szCs w:val="22"/>
                <w:lang w:bidi="si-LK"/>
              </w:rPr>
              <w:tab/>
            </w:r>
            <w:r w:rsidR="00D918BE" w:rsidRPr="00F7160B">
              <w:rPr>
                <w:rStyle w:val="Hypertextovprepojenie"/>
                <w:noProof/>
              </w:rPr>
              <w:t>Agregácia</w:t>
            </w:r>
            <w:r w:rsidR="00D918BE">
              <w:rPr>
                <w:noProof/>
                <w:webHidden/>
              </w:rPr>
              <w:tab/>
            </w:r>
            <w:r w:rsidR="00D918BE">
              <w:rPr>
                <w:noProof/>
                <w:webHidden/>
              </w:rPr>
              <w:fldChar w:fldCharType="begin"/>
            </w:r>
            <w:r w:rsidR="00D918BE">
              <w:rPr>
                <w:noProof/>
                <w:webHidden/>
              </w:rPr>
              <w:instrText xml:space="preserve"> PAGEREF _Toc68791207 \h </w:instrText>
            </w:r>
          </w:ins>
          <w:r w:rsidR="00D918BE">
            <w:rPr>
              <w:noProof/>
              <w:webHidden/>
            </w:rPr>
          </w:r>
          <w:ins w:id="94" w:author="oMN" w:date="2021-04-26T12:56:00Z">
            <w:r w:rsidR="00D918BE">
              <w:rPr>
                <w:noProof/>
                <w:webHidden/>
              </w:rPr>
              <w:fldChar w:fldCharType="separate"/>
            </w:r>
            <w:r w:rsidR="00D918BE">
              <w:rPr>
                <w:noProof/>
                <w:webHidden/>
              </w:rPr>
              <w:t>17</w:t>
            </w:r>
            <w:r w:rsidR="00D918BE">
              <w:rPr>
                <w:noProof/>
                <w:webHidden/>
              </w:rPr>
              <w:fldChar w:fldCharType="end"/>
            </w:r>
            <w:r>
              <w:rPr>
                <w:noProof/>
              </w:rPr>
              <w:fldChar w:fldCharType="end"/>
            </w:r>
          </w:ins>
        </w:p>
        <w:p w14:paraId="1ADD9F5C" w14:textId="5A67AFEC" w:rsidR="00D918BE" w:rsidRDefault="005C2663">
          <w:pPr>
            <w:pStyle w:val="Obsah3"/>
            <w:tabs>
              <w:tab w:val="left" w:pos="960"/>
            </w:tabs>
            <w:rPr>
              <w:ins w:id="95" w:author="oMN" w:date="2021-04-26T12:56:00Z"/>
              <w:rFonts w:asciiTheme="minorHAnsi" w:eastAsiaTheme="minorEastAsia" w:hAnsiTheme="minorHAnsi" w:cs="Arial Unicode MS"/>
              <w:noProof/>
              <w:sz w:val="22"/>
              <w:szCs w:val="22"/>
              <w:lang w:bidi="si-LK"/>
            </w:rPr>
          </w:pPr>
          <w:ins w:id="96" w:author="oMN" w:date="2021-04-26T12:56:00Z">
            <w:r>
              <w:fldChar w:fldCharType="begin"/>
            </w:r>
            <w:r>
              <w:instrText xml:space="preserve"> HYPERLINK \l "_Toc68791208" </w:instrText>
            </w:r>
            <w:r>
              <w:fldChar w:fldCharType="separate"/>
            </w:r>
            <w:r w:rsidR="00D918BE" w:rsidRPr="00F7160B">
              <w:rPr>
                <w:rStyle w:val="Hypertextovprepojenie"/>
                <w:noProof/>
              </w:rPr>
              <w:t>3.4.3</w:t>
            </w:r>
            <w:r w:rsidR="00D918BE">
              <w:rPr>
                <w:rFonts w:asciiTheme="minorHAnsi" w:eastAsiaTheme="minorEastAsia" w:hAnsiTheme="minorHAnsi" w:cs="Arial Unicode MS"/>
                <w:noProof/>
                <w:sz w:val="22"/>
                <w:szCs w:val="22"/>
                <w:lang w:bidi="si-LK"/>
              </w:rPr>
              <w:tab/>
            </w:r>
            <w:r w:rsidR="00D918BE" w:rsidRPr="00F7160B">
              <w:rPr>
                <w:rStyle w:val="Hypertextovprepojenie"/>
                <w:noProof/>
              </w:rPr>
              <w:t>Základné princípy výpočtov a agregácií</w:t>
            </w:r>
            <w:r w:rsidR="00D918BE">
              <w:rPr>
                <w:noProof/>
                <w:webHidden/>
              </w:rPr>
              <w:tab/>
            </w:r>
            <w:r w:rsidR="00D918BE">
              <w:rPr>
                <w:noProof/>
                <w:webHidden/>
              </w:rPr>
              <w:fldChar w:fldCharType="begin"/>
            </w:r>
            <w:r w:rsidR="00D918BE">
              <w:rPr>
                <w:noProof/>
                <w:webHidden/>
              </w:rPr>
              <w:instrText xml:space="preserve"> PAGEREF _Toc68791208 \h </w:instrText>
            </w:r>
          </w:ins>
          <w:r w:rsidR="00D918BE">
            <w:rPr>
              <w:noProof/>
              <w:webHidden/>
            </w:rPr>
          </w:r>
          <w:ins w:id="97" w:author="oMN" w:date="2021-04-26T12:56:00Z">
            <w:r w:rsidR="00D918BE">
              <w:rPr>
                <w:noProof/>
                <w:webHidden/>
              </w:rPr>
              <w:fldChar w:fldCharType="separate"/>
            </w:r>
            <w:r w:rsidR="00D918BE">
              <w:rPr>
                <w:noProof/>
                <w:webHidden/>
              </w:rPr>
              <w:t>17</w:t>
            </w:r>
            <w:r w:rsidR="00D918BE">
              <w:rPr>
                <w:noProof/>
                <w:webHidden/>
              </w:rPr>
              <w:fldChar w:fldCharType="end"/>
            </w:r>
            <w:r>
              <w:rPr>
                <w:noProof/>
              </w:rPr>
              <w:fldChar w:fldCharType="end"/>
            </w:r>
          </w:ins>
        </w:p>
        <w:p w14:paraId="433759F9" w14:textId="660DCE78" w:rsidR="00D918BE" w:rsidRDefault="005C2663">
          <w:pPr>
            <w:pStyle w:val="Obsah3"/>
            <w:rPr>
              <w:ins w:id="98" w:author="oMN" w:date="2021-04-26T12:56:00Z"/>
              <w:rFonts w:asciiTheme="minorHAnsi" w:eastAsiaTheme="minorEastAsia" w:hAnsiTheme="minorHAnsi" w:cs="Arial Unicode MS"/>
              <w:noProof/>
              <w:sz w:val="22"/>
              <w:szCs w:val="22"/>
              <w:lang w:bidi="si-LK"/>
            </w:rPr>
          </w:pPr>
          <w:ins w:id="99" w:author="oMN" w:date="2021-04-26T12:56:00Z">
            <w:r>
              <w:fldChar w:fldCharType="begin"/>
            </w:r>
            <w:r>
              <w:instrText xml:space="preserve"> HYPERLINK \l "_Toc68791209" </w:instrText>
            </w:r>
            <w:r>
              <w:fldChar w:fldCharType="separate"/>
            </w:r>
            <w:r w:rsidR="00D918BE" w:rsidRPr="00F7160B">
              <w:rPr>
                <w:rStyle w:val="Hypertextovprepojenie"/>
                <w:noProof/>
              </w:rPr>
              <w:t>3.5 Aplikácia ČMU v implementácii EŠIF</w:t>
            </w:r>
            <w:r w:rsidR="00D918BE">
              <w:rPr>
                <w:noProof/>
                <w:webHidden/>
              </w:rPr>
              <w:tab/>
            </w:r>
            <w:r w:rsidR="00D918BE">
              <w:rPr>
                <w:noProof/>
                <w:webHidden/>
              </w:rPr>
              <w:fldChar w:fldCharType="begin"/>
            </w:r>
            <w:r w:rsidR="00D918BE">
              <w:rPr>
                <w:noProof/>
                <w:webHidden/>
              </w:rPr>
              <w:instrText xml:space="preserve"> PAGEREF _Toc68791209 \h </w:instrText>
            </w:r>
          </w:ins>
          <w:r w:rsidR="00D918BE">
            <w:rPr>
              <w:noProof/>
              <w:webHidden/>
            </w:rPr>
          </w:r>
          <w:ins w:id="100" w:author="oMN" w:date="2021-04-26T12:56:00Z">
            <w:r w:rsidR="00D918BE">
              <w:rPr>
                <w:noProof/>
                <w:webHidden/>
              </w:rPr>
              <w:fldChar w:fldCharType="separate"/>
            </w:r>
            <w:r w:rsidR="00D918BE">
              <w:rPr>
                <w:noProof/>
                <w:webHidden/>
              </w:rPr>
              <w:t>19</w:t>
            </w:r>
            <w:r w:rsidR="00D918BE">
              <w:rPr>
                <w:noProof/>
                <w:webHidden/>
              </w:rPr>
              <w:fldChar w:fldCharType="end"/>
            </w:r>
            <w:r>
              <w:rPr>
                <w:noProof/>
              </w:rPr>
              <w:fldChar w:fldCharType="end"/>
            </w:r>
          </w:ins>
        </w:p>
        <w:p w14:paraId="3D837F39" w14:textId="15C3D660" w:rsidR="00D918BE" w:rsidRDefault="005C2663">
          <w:pPr>
            <w:pStyle w:val="Obsah2"/>
            <w:rPr>
              <w:ins w:id="101" w:author="oMN" w:date="2021-04-26T12:56:00Z"/>
              <w:rFonts w:asciiTheme="minorHAnsi" w:eastAsiaTheme="minorEastAsia" w:hAnsiTheme="minorHAnsi" w:cs="Arial Unicode MS"/>
              <w:noProof/>
              <w:sz w:val="22"/>
              <w:szCs w:val="22"/>
              <w:lang w:bidi="si-LK"/>
            </w:rPr>
          </w:pPr>
          <w:ins w:id="102" w:author="oMN" w:date="2021-04-26T12:56:00Z">
            <w:r>
              <w:lastRenderedPageBreak/>
              <w:fldChar w:fldCharType="begin"/>
            </w:r>
            <w:r>
              <w:instrText xml:space="preserve"> HYPERLINK \l "_Toc68791210" </w:instrText>
            </w:r>
            <w:r>
              <w:fldChar w:fldCharType="separate"/>
            </w:r>
            <w:r w:rsidR="00D918BE" w:rsidRPr="00F7160B">
              <w:rPr>
                <w:rStyle w:val="Hypertextovprepojenie"/>
                <w:noProof/>
              </w:rPr>
              <w:t>4 Tvorba a správa ČMU</w:t>
            </w:r>
            <w:r w:rsidR="00D918BE">
              <w:rPr>
                <w:noProof/>
                <w:webHidden/>
              </w:rPr>
              <w:tab/>
            </w:r>
            <w:r w:rsidR="00D918BE">
              <w:rPr>
                <w:noProof/>
                <w:webHidden/>
              </w:rPr>
              <w:fldChar w:fldCharType="begin"/>
            </w:r>
            <w:r w:rsidR="00D918BE">
              <w:rPr>
                <w:noProof/>
                <w:webHidden/>
              </w:rPr>
              <w:instrText xml:space="preserve"> PAGEREF _Toc68791210 \h </w:instrText>
            </w:r>
          </w:ins>
          <w:r w:rsidR="00D918BE">
            <w:rPr>
              <w:noProof/>
              <w:webHidden/>
            </w:rPr>
          </w:r>
          <w:ins w:id="103" w:author="oMN" w:date="2021-04-26T12:56:00Z">
            <w:r w:rsidR="00D918BE">
              <w:rPr>
                <w:noProof/>
                <w:webHidden/>
              </w:rPr>
              <w:fldChar w:fldCharType="separate"/>
            </w:r>
            <w:r w:rsidR="00D918BE">
              <w:rPr>
                <w:noProof/>
                <w:webHidden/>
              </w:rPr>
              <w:t>30</w:t>
            </w:r>
            <w:r w:rsidR="00D918BE">
              <w:rPr>
                <w:noProof/>
                <w:webHidden/>
              </w:rPr>
              <w:fldChar w:fldCharType="end"/>
            </w:r>
            <w:r>
              <w:rPr>
                <w:noProof/>
              </w:rPr>
              <w:fldChar w:fldCharType="end"/>
            </w:r>
          </w:ins>
        </w:p>
        <w:p w14:paraId="78B47868" w14:textId="3B5D47E0" w:rsidR="00D918BE" w:rsidRDefault="005C2663">
          <w:pPr>
            <w:pStyle w:val="Obsah3"/>
            <w:rPr>
              <w:ins w:id="104" w:author="oMN" w:date="2021-04-26T12:56:00Z"/>
              <w:rFonts w:asciiTheme="minorHAnsi" w:eastAsiaTheme="minorEastAsia" w:hAnsiTheme="minorHAnsi" w:cs="Arial Unicode MS"/>
              <w:noProof/>
              <w:sz w:val="22"/>
              <w:szCs w:val="22"/>
              <w:lang w:bidi="si-LK"/>
            </w:rPr>
          </w:pPr>
          <w:ins w:id="105" w:author="oMN" w:date="2021-04-26T12:56:00Z">
            <w:r>
              <w:fldChar w:fldCharType="begin"/>
            </w:r>
            <w:r>
              <w:instrText xml:space="preserve"> HYPERLINK \l "_Toc68791211" </w:instrText>
            </w:r>
            <w:r>
              <w:fldChar w:fldCharType="separate"/>
            </w:r>
            <w:r w:rsidR="00D918BE" w:rsidRPr="00F7160B">
              <w:rPr>
                <w:rStyle w:val="Hypertextovprepojenie"/>
                <w:noProof/>
              </w:rPr>
              <w:t>4.1 Základné pravidlá</w:t>
            </w:r>
            <w:r w:rsidR="00D918BE">
              <w:rPr>
                <w:noProof/>
                <w:webHidden/>
              </w:rPr>
              <w:tab/>
            </w:r>
            <w:r w:rsidR="00D918BE">
              <w:rPr>
                <w:noProof/>
                <w:webHidden/>
              </w:rPr>
              <w:fldChar w:fldCharType="begin"/>
            </w:r>
            <w:r w:rsidR="00D918BE">
              <w:rPr>
                <w:noProof/>
                <w:webHidden/>
              </w:rPr>
              <w:instrText xml:space="preserve"> PAGEREF _Toc68791211 \h </w:instrText>
            </w:r>
          </w:ins>
          <w:r w:rsidR="00D918BE">
            <w:rPr>
              <w:noProof/>
              <w:webHidden/>
            </w:rPr>
          </w:r>
          <w:ins w:id="106" w:author="oMN" w:date="2021-04-26T12:56:00Z">
            <w:r w:rsidR="00D918BE">
              <w:rPr>
                <w:noProof/>
                <w:webHidden/>
              </w:rPr>
              <w:fldChar w:fldCharType="separate"/>
            </w:r>
            <w:r w:rsidR="00D918BE">
              <w:rPr>
                <w:noProof/>
                <w:webHidden/>
              </w:rPr>
              <w:t>30</w:t>
            </w:r>
            <w:r w:rsidR="00D918BE">
              <w:rPr>
                <w:noProof/>
                <w:webHidden/>
              </w:rPr>
              <w:fldChar w:fldCharType="end"/>
            </w:r>
            <w:r>
              <w:rPr>
                <w:noProof/>
              </w:rPr>
              <w:fldChar w:fldCharType="end"/>
            </w:r>
          </w:ins>
        </w:p>
        <w:p w14:paraId="3E7C31A8" w14:textId="34569E69" w:rsidR="00D918BE" w:rsidRDefault="005C2663">
          <w:pPr>
            <w:pStyle w:val="Obsah2"/>
            <w:rPr>
              <w:ins w:id="107" w:author="oMN" w:date="2021-04-26T12:56:00Z"/>
              <w:rFonts w:asciiTheme="minorHAnsi" w:eastAsiaTheme="minorEastAsia" w:hAnsiTheme="minorHAnsi" w:cs="Arial Unicode MS"/>
              <w:noProof/>
              <w:sz w:val="22"/>
              <w:szCs w:val="22"/>
              <w:lang w:bidi="si-LK"/>
            </w:rPr>
          </w:pPr>
          <w:ins w:id="108" w:author="oMN" w:date="2021-04-26T12:56:00Z">
            <w:r>
              <w:fldChar w:fldCharType="begin"/>
            </w:r>
            <w:r>
              <w:instrText xml:space="preserve"> HYPERLINK \l "_Toc68791212" </w:instrText>
            </w:r>
            <w:r>
              <w:fldChar w:fldCharType="separate"/>
            </w:r>
            <w:r w:rsidR="00D918BE" w:rsidRPr="00F7160B">
              <w:rPr>
                <w:rStyle w:val="Hypertextovprepojenie"/>
                <w:noProof/>
              </w:rPr>
              <w:t>5 Aktualizácia ČMU</w:t>
            </w:r>
            <w:r w:rsidR="00D918BE">
              <w:rPr>
                <w:noProof/>
                <w:webHidden/>
              </w:rPr>
              <w:tab/>
            </w:r>
            <w:r w:rsidR="00D918BE">
              <w:rPr>
                <w:noProof/>
                <w:webHidden/>
              </w:rPr>
              <w:fldChar w:fldCharType="begin"/>
            </w:r>
            <w:r w:rsidR="00D918BE">
              <w:rPr>
                <w:noProof/>
                <w:webHidden/>
              </w:rPr>
              <w:instrText xml:space="preserve"> PAGEREF _Toc68791212 \h </w:instrText>
            </w:r>
          </w:ins>
          <w:r w:rsidR="00D918BE">
            <w:rPr>
              <w:noProof/>
              <w:webHidden/>
            </w:rPr>
          </w:r>
          <w:ins w:id="109" w:author="oMN" w:date="2021-04-26T12:56:00Z">
            <w:r w:rsidR="00D918BE">
              <w:rPr>
                <w:noProof/>
                <w:webHidden/>
              </w:rPr>
              <w:fldChar w:fldCharType="separate"/>
            </w:r>
            <w:r w:rsidR="00D918BE">
              <w:rPr>
                <w:noProof/>
                <w:webHidden/>
              </w:rPr>
              <w:t>32</w:t>
            </w:r>
            <w:r w:rsidR="00D918BE">
              <w:rPr>
                <w:noProof/>
                <w:webHidden/>
              </w:rPr>
              <w:fldChar w:fldCharType="end"/>
            </w:r>
            <w:r>
              <w:rPr>
                <w:noProof/>
              </w:rPr>
              <w:fldChar w:fldCharType="end"/>
            </w:r>
          </w:ins>
        </w:p>
        <w:p w14:paraId="3D89C7E2" w14:textId="3C756EA3" w:rsidR="00D918BE" w:rsidRDefault="005C2663">
          <w:pPr>
            <w:pStyle w:val="Obsah3"/>
            <w:rPr>
              <w:ins w:id="110" w:author="oMN" w:date="2021-04-26T12:56:00Z"/>
              <w:rFonts w:asciiTheme="minorHAnsi" w:eastAsiaTheme="minorEastAsia" w:hAnsiTheme="minorHAnsi" w:cs="Arial Unicode MS"/>
              <w:noProof/>
              <w:sz w:val="22"/>
              <w:szCs w:val="22"/>
              <w:lang w:bidi="si-LK"/>
            </w:rPr>
          </w:pPr>
          <w:ins w:id="111" w:author="oMN" w:date="2021-04-26T12:56:00Z">
            <w:r>
              <w:fldChar w:fldCharType="begin"/>
            </w:r>
            <w:r>
              <w:instrText xml:space="preserve"> HYPERLINK \l "_Toc68791213" </w:instrText>
            </w:r>
            <w:r>
              <w:fldChar w:fldCharType="separate"/>
            </w:r>
            <w:r w:rsidR="00D918BE" w:rsidRPr="00F7160B">
              <w:rPr>
                <w:rStyle w:val="Hypertextovprepojenie"/>
                <w:noProof/>
              </w:rPr>
              <w:t>5.1 Návrh na zmenu v ČMU</w:t>
            </w:r>
            <w:r w:rsidR="00D918BE">
              <w:rPr>
                <w:noProof/>
                <w:webHidden/>
              </w:rPr>
              <w:tab/>
            </w:r>
            <w:r w:rsidR="00D918BE">
              <w:rPr>
                <w:noProof/>
                <w:webHidden/>
              </w:rPr>
              <w:fldChar w:fldCharType="begin"/>
            </w:r>
            <w:r w:rsidR="00D918BE">
              <w:rPr>
                <w:noProof/>
                <w:webHidden/>
              </w:rPr>
              <w:instrText xml:space="preserve"> PAGEREF _Toc68791213 \h </w:instrText>
            </w:r>
          </w:ins>
          <w:r w:rsidR="00D918BE">
            <w:rPr>
              <w:noProof/>
              <w:webHidden/>
            </w:rPr>
          </w:r>
          <w:ins w:id="112" w:author="oMN" w:date="2021-04-26T12:56:00Z">
            <w:r w:rsidR="00D918BE">
              <w:rPr>
                <w:noProof/>
                <w:webHidden/>
              </w:rPr>
              <w:fldChar w:fldCharType="separate"/>
            </w:r>
            <w:r w:rsidR="00D918BE">
              <w:rPr>
                <w:noProof/>
                <w:webHidden/>
              </w:rPr>
              <w:t>32</w:t>
            </w:r>
            <w:r w:rsidR="00D918BE">
              <w:rPr>
                <w:noProof/>
                <w:webHidden/>
              </w:rPr>
              <w:fldChar w:fldCharType="end"/>
            </w:r>
            <w:r>
              <w:rPr>
                <w:noProof/>
              </w:rPr>
              <w:fldChar w:fldCharType="end"/>
            </w:r>
          </w:ins>
        </w:p>
        <w:p w14:paraId="69C5F860" w14:textId="5F6A2139" w:rsidR="00D918BE" w:rsidRDefault="005C2663">
          <w:pPr>
            <w:pStyle w:val="Obsah3"/>
            <w:rPr>
              <w:ins w:id="113" w:author="oMN" w:date="2021-04-26T12:56:00Z"/>
              <w:rFonts w:asciiTheme="minorHAnsi" w:eastAsiaTheme="minorEastAsia" w:hAnsiTheme="minorHAnsi" w:cs="Arial Unicode MS"/>
              <w:noProof/>
              <w:sz w:val="22"/>
              <w:szCs w:val="22"/>
              <w:lang w:bidi="si-LK"/>
            </w:rPr>
          </w:pPr>
          <w:ins w:id="114" w:author="oMN" w:date="2021-04-26T12:56:00Z">
            <w:r>
              <w:fldChar w:fldCharType="begin"/>
            </w:r>
            <w:r>
              <w:instrText xml:space="preserve"> HYPERLINK \l "_Toc68791214" </w:instrText>
            </w:r>
            <w:r>
              <w:fldChar w:fldCharType="separate"/>
            </w:r>
            <w:r w:rsidR="00D918BE" w:rsidRPr="00F7160B">
              <w:rPr>
                <w:rStyle w:val="Hypertextovprepojenie"/>
                <w:noProof/>
              </w:rPr>
              <w:t>5.2 Posúdenie návrhu na zmenu v ČMU</w:t>
            </w:r>
            <w:r w:rsidR="00D918BE">
              <w:rPr>
                <w:noProof/>
                <w:webHidden/>
              </w:rPr>
              <w:tab/>
            </w:r>
            <w:r w:rsidR="00D918BE">
              <w:rPr>
                <w:noProof/>
                <w:webHidden/>
              </w:rPr>
              <w:fldChar w:fldCharType="begin"/>
            </w:r>
            <w:r w:rsidR="00D918BE">
              <w:rPr>
                <w:noProof/>
                <w:webHidden/>
              </w:rPr>
              <w:instrText xml:space="preserve"> PAGEREF _Toc68791214 \h </w:instrText>
            </w:r>
          </w:ins>
          <w:r w:rsidR="00D918BE">
            <w:rPr>
              <w:noProof/>
              <w:webHidden/>
            </w:rPr>
          </w:r>
          <w:ins w:id="115" w:author="oMN" w:date="2021-04-26T12:56:00Z">
            <w:r w:rsidR="00D918BE">
              <w:rPr>
                <w:noProof/>
                <w:webHidden/>
              </w:rPr>
              <w:fldChar w:fldCharType="separate"/>
            </w:r>
            <w:r w:rsidR="00D918BE">
              <w:rPr>
                <w:noProof/>
                <w:webHidden/>
              </w:rPr>
              <w:t>34</w:t>
            </w:r>
            <w:r w:rsidR="00D918BE">
              <w:rPr>
                <w:noProof/>
                <w:webHidden/>
              </w:rPr>
              <w:fldChar w:fldCharType="end"/>
            </w:r>
            <w:r>
              <w:rPr>
                <w:noProof/>
              </w:rPr>
              <w:fldChar w:fldCharType="end"/>
            </w:r>
          </w:ins>
        </w:p>
        <w:p w14:paraId="6AD65B75" w14:textId="05703F02" w:rsidR="00D918BE" w:rsidRDefault="005C2663">
          <w:pPr>
            <w:pStyle w:val="Obsah2"/>
            <w:rPr>
              <w:ins w:id="116" w:author="oMN" w:date="2021-04-26T12:56:00Z"/>
              <w:rFonts w:asciiTheme="minorHAnsi" w:eastAsiaTheme="minorEastAsia" w:hAnsiTheme="minorHAnsi" w:cs="Arial Unicode MS"/>
              <w:noProof/>
              <w:sz w:val="22"/>
              <w:szCs w:val="22"/>
              <w:lang w:bidi="si-LK"/>
            </w:rPr>
          </w:pPr>
          <w:ins w:id="117" w:author="oMN" w:date="2021-04-26T12:56:00Z">
            <w:r>
              <w:fldChar w:fldCharType="begin"/>
            </w:r>
            <w:r>
              <w:instrText xml:space="preserve"> HYPERLINK \l "_Toc68791215" </w:instrText>
            </w:r>
            <w:r>
              <w:fldChar w:fldCharType="separate"/>
            </w:r>
            <w:r w:rsidR="00D918BE" w:rsidRPr="00F7160B">
              <w:rPr>
                <w:rStyle w:val="Hypertextovprepojenie"/>
                <w:noProof/>
              </w:rPr>
              <w:t>6 Záverečné a prechodné ustanovenia</w:t>
            </w:r>
            <w:r w:rsidR="00D918BE">
              <w:rPr>
                <w:noProof/>
                <w:webHidden/>
              </w:rPr>
              <w:tab/>
            </w:r>
            <w:r w:rsidR="00D918BE">
              <w:rPr>
                <w:noProof/>
                <w:webHidden/>
              </w:rPr>
              <w:fldChar w:fldCharType="begin"/>
            </w:r>
            <w:r w:rsidR="00D918BE">
              <w:rPr>
                <w:noProof/>
                <w:webHidden/>
              </w:rPr>
              <w:instrText xml:space="preserve"> PAGEREF _Toc68791215 \h </w:instrText>
            </w:r>
          </w:ins>
          <w:r w:rsidR="00D918BE">
            <w:rPr>
              <w:noProof/>
              <w:webHidden/>
            </w:rPr>
          </w:r>
          <w:ins w:id="118" w:author="oMN" w:date="2021-04-26T12:56:00Z">
            <w:r w:rsidR="00D918BE">
              <w:rPr>
                <w:noProof/>
                <w:webHidden/>
              </w:rPr>
              <w:fldChar w:fldCharType="separate"/>
            </w:r>
            <w:r w:rsidR="00D918BE">
              <w:rPr>
                <w:noProof/>
                <w:webHidden/>
              </w:rPr>
              <w:t>36</w:t>
            </w:r>
            <w:r w:rsidR="00D918BE">
              <w:rPr>
                <w:noProof/>
                <w:webHidden/>
              </w:rPr>
              <w:fldChar w:fldCharType="end"/>
            </w:r>
            <w:r>
              <w:rPr>
                <w:noProof/>
              </w:rPr>
              <w:fldChar w:fldCharType="end"/>
            </w:r>
          </w:ins>
        </w:p>
        <w:p w14:paraId="3C7F7683" w14:textId="1FC09ABD" w:rsidR="00D918BE" w:rsidRDefault="005C2663">
          <w:pPr>
            <w:pStyle w:val="Obsah2"/>
            <w:rPr>
              <w:ins w:id="119" w:author="oMN" w:date="2021-04-26T12:56:00Z"/>
              <w:rFonts w:asciiTheme="minorHAnsi" w:eastAsiaTheme="minorEastAsia" w:hAnsiTheme="minorHAnsi" w:cs="Arial Unicode MS"/>
              <w:noProof/>
              <w:sz w:val="22"/>
              <w:szCs w:val="22"/>
              <w:lang w:bidi="si-LK"/>
            </w:rPr>
          </w:pPr>
          <w:ins w:id="120" w:author="oMN" w:date="2021-04-26T12:56:00Z">
            <w:r>
              <w:fldChar w:fldCharType="begin"/>
            </w:r>
            <w:r>
              <w:instrText xml:space="preserve"> HYPERLINK \l "_Toc68791216" </w:instrText>
            </w:r>
            <w:r>
              <w:fldChar w:fldCharType="separate"/>
            </w:r>
            <w:r w:rsidR="00D918BE" w:rsidRPr="00F7160B">
              <w:rPr>
                <w:rStyle w:val="Hypertextovprepojenie"/>
                <w:noProof/>
              </w:rPr>
              <w:t>7 Zoznam skratiek</w:t>
            </w:r>
            <w:r w:rsidR="00D918BE">
              <w:rPr>
                <w:noProof/>
                <w:webHidden/>
              </w:rPr>
              <w:tab/>
            </w:r>
            <w:r w:rsidR="00D918BE">
              <w:rPr>
                <w:noProof/>
                <w:webHidden/>
              </w:rPr>
              <w:fldChar w:fldCharType="begin"/>
            </w:r>
            <w:r w:rsidR="00D918BE">
              <w:rPr>
                <w:noProof/>
                <w:webHidden/>
              </w:rPr>
              <w:instrText xml:space="preserve"> PAGEREF _Toc68791216 \h </w:instrText>
            </w:r>
          </w:ins>
          <w:r w:rsidR="00D918BE">
            <w:rPr>
              <w:noProof/>
              <w:webHidden/>
            </w:rPr>
          </w:r>
          <w:ins w:id="121" w:author="oMN" w:date="2021-04-26T12:56:00Z">
            <w:r w:rsidR="00D918BE">
              <w:rPr>
                <w:noProof/>
                <w:webHidden/>
              </w:rPr>
              <w:fldChar w:fldCharType="separate"/>
            </w:r>
            <w:r w:rsidR="00D918BE">
              <w:rPr>
                <w:noProof/>
                <w:webHidden/>
              </w:rPr>
              <w:t>37</w:t>
            </w:r>
            <w:r w:rsidR="00D918BE">
              <w:rPr>
                <w:noProof/>
                <w:webHidden/>
              </w:rPr>
              <w:fldChar w:fldCharType="end"/>
            </w:r>
            <w:r>
              <w:rPr>
                <w:noProof/>
              </w:rPr>
              <w:fldChar w:fldCharType="end"/>
            </w:r>
          </w:ins>
        </w:p>
        <w:p w14:paraId="00F265B9" w14:textId="1D8B9C47" w:rsidR="00D918BE" w:rsidRDefault="005C2663">
          <w:pPr>
            <w:pStyle w:val="Obsah2"/>
            <w:rPr>
              <w:ins w:id="122" w:author="oMN" w:date="2021-04-26T12:56:00Z"/>
              <w:rFonts w:asciiTheme="minorHAnsi" w:eastAsiaTheme="minorEastAsia" w:hAnsiTheme="minorHAnsi" w:cs="Arial Unicode MS"/>
              <w:noProof/>
              <w:sz w:val="22"/>
              <w:szCs w:val="22"/>
              <w:lang w:bidi="si-LK"/>
            </w:rPr>
          </w:pPr>
          <w:ins w:id="123" w:author="oMN" w:date="2021-04-26T12:56:00Z">
            <w:r>
              <w:fldChar w:fldCharType="begin"/>
            </w:r>
            <w:r>
              <w:instrText xml:space="preserve"> HYPERLINK \l "_Toc68791217" </w:instrText>
            </w:r>
            <w:r>
              <w:fldChar w:fldCharType="separate"/>
            </w:r>
            <w:r w:rsidR="00D918BE" w:rsidRPr="00F7160B">
              <w:rPr>
                <w:rStyle w:val="Hypertextovprepojenie"/>
                <w:noProof/>
              </w:rPr>
              <w:t>8 Prílohy</w:t>
            </w:r>
            <w:r w:rsidR="00D918BE">
              <w:rPr>
                <w:noProof/>
                <w:webHidden/>
              </w:rPr>
              <w:tab/>
            </w:r>
            <w:r w:rsidR="00D918BE">
              <w:rPr>
                <w:noProof/>
                <w:webHidden/>
              </w:rPr>
              <w:fldChar w:fldCharType="begin"/>
            </w:r>
            <w:r w:rsidR="00D918BE">
              <w:rPr>
                <w:noProof/>
                <w:webHidden/>
              </w:rPr>
              <w:instrText xml:space="preserve"> PAGEREF _Toc68791217 \h </w:instrText>
            </w:r>
          </w:ins>
          <w:r w:rsidR="00D918BE">
            <w:rPr>
              <w:noProof/>
              <w:webHidden/>
            </w:rPr>
          </w:r>
          <w:ins w:id="124" w:author="oMN" w:date="2021-04-26T12:56:00Z">
            <w:r w:rsidR="00D918BE">
              <w:rPr>
                <w:noProof/>
                <w:webHidden/>
              </w:rPr>
              <w:fldChar w:fldCharType="separate"/>
            </w:r>
            <w:r w:rsidR="00D918BE">
              <w:rPr>
                <w:noProof/>
                <w:webHidden/>
              </w:rPr>
              <w:t>39</w:t>
            </w:r>
            <w:r w:rsidR="00D918BE">
              <w:rPr>
                <w:noProof/>
                <w:webHidden/>
              </w:rPr>
              <w:fldChar w:fldCharType="end"/>
            </w:r>
            <w:r>
              <w:rPr>
                <w:noProof/>
              </w:rPr>
              <w:fldChar w:fldCharType="end"/>
            </w:r>
          </w:ins>
        </w:p>
        <w:p w14:paraId="2632C099" w14:textId="5A789516" w:rsidR="00460F75" w:rsidRPr="004D68C7" w:rsidRDefault="00460F75">
          <w:r w:rsidRPr="004D68C7">
            <w:fldChar w:fldCharType="end"/>
          </w:r>
        </w:p>
      </w:sdtContent>
    </w:sdt>
    <w:p w14:paraId="4DC971A6" w14:textId="77777777" w:rsidR="004D68C7" w:rsidRPr="004D68C7" w:rsidRDefault="004D68C7">
      <w:pPr>
        <w:spacing w:after="200" w:line="276" w:lineRule="auto"/>
        <w:rPr>
          <w:rFonts w:eastAsiaTheme="majorEastAsia"/>
          <w:b/>
          <w:bCs/>
          <w:color w:val="365F91" w:themeColor="accent1" w:themeShade="BF"/>
          <w:spacing w:val="5"/>
          <w:kern w:val="28"/>
          <w:sz w:val="36"/>
          <w:szCs w:val="26"/>
        </w:rPr>
      </w:pPr>
      <w:bookmarkStart w:id="125" w:name="_Toc412644022"/>
      <w:bookmarkEnd w:id="19"/>
      <w:bookmarkEnd w:id="18"/>
      <w:r w:rsidRPr="004D68C7">
        <w:br w:type="page"/>
      </w:r>
    </w:p>
    <w:p w14:paraId="04136CFA" w14:textId="7B0243AE" w:rsidR="001254AE" w:rsidRPr="004D68C7" w:rsidRDefault="001254AE" w:rsidP="005279C5">
      <w:pPr>
        <w:pStyle w:val="MPCKO1"/>
        <w:numPr>
          <w:ilvl w:val="0"/>
          <w:numId w:val="0"/>
        </w:numPr>
        <w:ind w:left="576" w:hanging="576"/>
        <w:rPr>
          <w:rFonts w:cs="Times New Roman"/>
        </w:rPr>
      </w:pPr>
      <w:bookmarkStart w:id="126" w:name="_Toc23334851"/>
      <w:bookmarkStart w:id="127" w:name="_Toc37769449"/>
      <w:bookmarkStart w:id="128" w:name="_Toc68791197"/>
      <w:bookmarkStart w:id="129" w:name="_Toc54359857"/>
      <w:r w:rsidRPr="004D68C7">
        <w:rPr>
          <w:rFonts w:cs="Times New Roman"/>
        </w:rPr>
        <w:lastRenderedPageBreak/>
        <w:t>1 Úvod</w:t>
      </w:r>
      <w:bookmarkEnd w:id="125"/>
      <w:bookmarkEnd w:id="126"/>
      <w:bookmarkEnd w:id="127"/>
      <w:bookmarkEnd w:id="128"/>
      <w:bookmarkEnd w:id="129"/>
    </w:p>
    <w:p w14:paraId="7848598E" w14:textId="00197E9C"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 xml:space="preserve">Cieľom tohto </w:t>
      </w:r>
      <w:r w:rsidR="005F28F5" w:rsidRPr="004D68C7">
        <w:rPr>
          <w:sz w:val="24"/>
          <w:szCs w:val="24"/>
          <w:lang w:val="sk-SK"/>
        </w:rPr>
        <w:t>MP</w:t>
      </w:r>
      <w:r w:rsidRPr="004D68C7">
        <w:rPr>
          <w:sz w:val="24"/>
          <w:szCs w:val="24"/>
          <w:lang w:val="sk-SK"/>
        </w:rPr>
        <w:t xml:space="preserve"> je podať ucelenú informáciu o štruktúre </w:t>
      </w:r>
      <w:r w:rsidR="005F28F5" w:rsidRPr="004D68C7">
        <w:rPr>
          <w:sz w:val="24"/>
          <w:szCs w:val="24"/>
          <w:lang w:val="sk-SK"/>
        </w:rPr>
        <w:t>ČMU</w:t>
      </w:r>
      <w:r w:rsidR="004D68C7" w:rsidRPr="004D68C7">
        <w:rPr>
          <w:sz w:val="24"/>
          <w:szCs w:val="24"/>
          <w:lang w:val="sk-SK"/>
        </w:rPr>
        <w:t>, o princípoch jeho správy a</w:t>
      </w:r>
      <w:r w:rsidRPr="004D68C7">
        <w:rPr>
          <w:sz w:val="24"/>
          <w:szCs w:val="24"/>
          <w:lang w:val="sk-SK"/>
        </w:rPr>
        <w:t xml:space="preserve"> aktualizácie, ako aj o spôsoboch jeho využívania v PO 2014</w:t>
      </w:r>
      <w:r w:rsidR="006F5CD7" w:rsidRPr="004D68C7">
        <w:rPr>
          <w:sz w:val="24"/>
          <w:szCs w:val="24"/>
          <w:lang w:val="sk-SK"/>
        </w:rPr>
        <w:t xml:space="preserve"> – </w:t>
      </w:r>
      <w:r w:rsidRPr="004D68C7">
        <w:rPr>
          <w:sz w:val="24"/>
          <w:szCs w:val="24"/>
          <w:lang w:val="sk-SK"/>
        </w:rPr>
        <w:t xml:space="preserve">2020. V rámci delegovania právomocí môžu niektoré kompetencie </w:t>
      </w:r>
      <w:r w:rsidR="005F28F5" w:rsidRPr="004D68C7">
        <w:rPr>
          <w:sz w:val="24"/>
          <w:szCs w:val="24"/>
          <w:lang w:val="sk-SK"/>
        </w:rPr>
        <w:t>RO</w:t>
      </w:r>
      <w:r w:rsidR="00BD5646" w:rsidRPr="004D68C7">
        <w:rPr>
          <w:sz w:val="24"/>
          <w:szCs w:val="24"/>
          <w:lang w:val="sk-SK"/>
        </w:rPr>
        <w:t xml:space="preserve"> </w:t>
      </w:r>
      <w:r w:rsidRPr="004D68C7">
        <w:rPr>
          <w:sz w:val="24"/>
          <w:szCs w:val="24"/>
          <w:lang w:val="sk-SK"/>
        </w:rPr>
        <w:t>vo vzťahu k ČMU prejsť na SO.</w:t>
      </w:r>
      <w:r w:rsidR="00643A37">
        <w:rPr>
          <w:sz w:val="24"/>
          <w:szCs w:val="24"/>
          <w:lang w:val="sk-SK"/>
        </w:rPr>
        <w:t xml:space="preserve">  </w:t>
      </w:r>
    </w:p>
    <w:p w14:paraId="0AA09945" w14:textId="5A065002"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MP je prioritne určený</w:t>
      </w:r>
      <w:r w:rsidR="00BD5646" w:rsidRPr="004D68C7">
        <w:rPr>
          <w:sz w:val="24"/>
          <w:szCs w:val="24"/>
          <w:lang w:val="sk-SK"/>
        </w:rPr>
        <w:t xml:space="preserve"> RO</w:t>
      </w:r>
      <w:r w:rsidRPr="004D68C7">
        <w:rPr>
          <w:sz w:val="24"/>
          <w:szCs w:val="24"/>
          <w:lang w:val="sk-SK"/>
        </w:rPr>
        <w:t xml:space="preserve">, SO, gestorom </w:t>
      </w:r>
      <w:r w:rsidR="005F28F5" w:rsidRPr="004D68C7">
        <w:rPr>
          <w:sz w:val="24"/>
          <w:szCs w:val="24"/>
          <w:lang w:val="sk-SK"/>
        </w:rPr>
        <w:t>HP</w:t>
      </w:r>
      <w:r w:rsidRPr="004D68C7">
        <w:rPr>
          <w:sz w:val="24"/>
          <w:szCs w:val="24"/>
          <w:lang w:val="sk-SK"/>
        </w:rPr>
        <w:t xml:space="preserve"> a ďalším subjektom implementujúcim EŠIF</w:t>
      </w:r>
      <w:r w:rsidRPr="004D68C7">
        <w:rPr>
          <w:rStyle w:val="Odkaznapoznmkupodiarou"/>
          <w:sz w:val="24"/>
          <w:szCs w:val="24"/>
          <w:lang w:val="sk-SK"/>
        </w:rPr>
        <w:footnoteReference w:id="2"/>
      </w:r>
      <w:r w:rsidRPr="004D68C7">
        <w:rPr>
          <w:sz w:val="24"/>
          <w:szCs w:val="24"/>
          <w:lang w:val="sk-SK"/>
        </w:rPr>
        <w:t>.</w:t>
      </w:r>
    </w:p>
    <w:p w14:paraId="4E24A922" w14:textId="1945A9E4"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 xml:space="preserve">Správcom ČMU je </w:t>
      </w:r>
      <w:r w:rsidR="00FE7E04" w:rsidRPr="004D68C7">
        <w:rPr>
          <w:sz w:val="24"/>
          <w:szCs w:val="24"/>
          <w:lang w:val="sk-SK"/>
        </w:rPr>
        <w:t xml:space="preserve">príslušný útvar </w:t>
      </w:r>
      <w:r w:rsidRPr="004D68C7">
        <w:rPr>
          <w:sz w:val="24"/>
          <w:szCs w:val="24"/>
          <w:lang w:val="sk-SK"/>
        </w:rPr>
        <w:t xml:space="preserve">CKO. </w:t>
      </w:r>
    </w:p>
    <w:p w14:paraId="6F79589D" w14:textId="77777777"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Aktualizáciu a ďalšie záležitosti týkajúce sa ČMU posudzuje a schvaľuje správca ČMU v zmysle kapitoly 5 tohto MP.</w:t>
      </w:r>
    </w:p>
    <w:p w14:paraId="6B1F8BCE" w14:textId="70928199"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ČMU predstavuje zoznam MU, vrátane finančných ukazovateľov, KVK a tzv. i</w:t>
      </w:r>
      <w:r w:rsidR="00BE31C7" w:rsidRPr="004D68C7">
        <w:rPr>
          <w:sz w:val="24"/>
          <w:szCs w:val="24"/>
          <w:lang w:val="sk-SK"/>
        </w:rPr>
        <w:t xml:space="preserve">ných údajov používaných v rámci monitorovania </w:t>
      </w:r>
      <w:r w:rsidRPr="004D68C7">
        <w:rPr>
          <w:sz w:val="24"/>
          <w:szCs w:val="24"/>
          <w:lang w:val="sk-SK"/>
        </w:rPr>
        <w:t xml:space="preserve">implementácie </w:t>
      </w:r>
      <w:r w:rsidR="0027531B">
        <w:rPr>
          <w:sz w:val="24"/>
          <w:szCs w:val="24"/>
          <w:lang w:val="sk-SK"/>
        </w:rPr>
        <w:t>O</w:t>
      </w:r>
      <w:r w:rsidRPr="004D68C7">
        <w:rPr>
          <w:sz w:val="24"/>
          <w:szCs w:val="24"/>
          <w:lang w:val="sk-SK"/>
        </w:rPr>
        <w:t>P financovaných z EŠIF</w:t>
      </w:r>
      <w:r w:rsidRPr="004D68C7">
        <w:rPr>
          <w:sz w:val="24"/>
          <w:szCs w:val="24"/>
          <w:vertAlign w:val="superscript"/>
          <w:lang w:val="sk-SK"/>
        </w:rPr>
        <w:footnoteReference w:id="3"/>
      </w:r>
      <w:r w:rsidRPr="004D68C7">
        <w:rPr>
          <w:sz w:val="24"/>
          <w:szCs w:val="24"/>
          <w:lang w:val="sk-SK"/>
        </w:rPr>
        <w:t xml:space="preserve">. Používanie ČMU je záväzné pre všetky subjekty zapojené do procesov monitorovania implementácie EŠIF. </w:t>
      </w:r>
    </w:p>
    <w:p w14:paraId="34434025" w14:textId="1E039D9A"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Pri tvorbe a aktualizáciách ČMU spolupracuje správca ČMU s</w:t>
      </w:r>
      <w:r w:rsidR="00B8679E">
        <w:rPr>
          <w:sz w:val="24"/>
          <w:szCs w:val="24"/>
          <w:lang w:val="sk-SK"/>
        </w:rPr>
        <w:t> </w:t>
      </w:r>
      <w:r w:rsidRPr="004D68C7">
        <w:rPr>
          <w:sz w:val="24"/>
          <w:szCs w:val="24"/>
          <w:lang w:val="sk-SK"/>
        </w:rPr>
        <w:t>RO</w:t>
      </w:r>
      <w:r w:rsidR="00B8679E">
        <w:rPr>
          <w:sz w:val="24"/>
          <w:szCs w:val="24"/>
          <w:lang w:val="sk-SK"/>
        </w:rPr>
        <w:t xml:space="preserve"> a gestormi HP</w:t>
      </w:r>
      <w:r w:rsidRPr="004D68C7">
        <w:rPr>
          <w:sz w:val="24"/>
          <w:szCs w:val="24"/>
          <w:lang w:val="sk-SK"/>
        </w:rPr>
        <w:t xml:space="preserve">. Správca ČMU na základe návrhov RO, </w:t>
      </w:r>
      <w:r w:rsidR="00642B5D">
        <w:rPr>
          <w:sz w:val="24"/>
          <w:szCs w:val="24"/>
          <w:lang w:val="sk-SK"/>
        </w:rPr>
        <w:t xml:space="preserve">gestorov HP </w:t>
      </w:r>
      <w:r w:rsidRPr="004D68C7">
        <w:rPr>
          <w:sz w:val="24"/>
          <w:szCs w:val="24"/>
          <w:lang w:val="sk-SK"/>
        </w:rPr>
        <w:t>ale aj z vlastného podnetu CKO</w:t>
      </w:r>
      <w:r w:rsidR="006F5CD7" w:rsidRPr="004D68C7">
        <w:rPr>
          <w:sz w:val="24"/>
          <w:szCs w:val="24"/>
          <w:lang w:val="sk-SK"/>
        </w:rPr>
        <w:t>,</w:t>
      </w:r>
      <w:r w:rsidRPr="004D68C7">
        <w:rPr>
          <w:sz w:val="24"/>
          <w:szCs w:val="24"/>
          <w:lang w:val="sk-SK"/>
        </w:rPr>
        <w:t xml:space="preserve"> vykonáva zmeny v ČMU, t.</w:t>
      </w:r>
      <w:r w:rsidR="000B2250">
        <w:rPr>
          <w:sz w:val="24"/>
          <w:szCs w:val="24"/>
          <w:lang w:val="sk-SK"/>
        </w:rPr>
        <w:t xml:space="preserve"> </w:t>
      </w:r>
      <w:r w:rsidRPr="004D68C7">
        <w:rPr>
          <w:sz w:val="24"/>
          <w:szCs w:val="24"/>
          <w:lang w:val="sk-SK"/>
        </w:rPr>
        <w:t>j. zaraďuje do ČMU MU a iné údaje, vykonáva ich opravu</w:t>
      </w:r>
      <w:r w:rsidR="004F791F">
        <w:rPr>
          <w:sz w:val="24"/>
          <w:szCs w:val="24"/>
          <w:lang w:val="sk-SK"/>
        </w:rPr>
        <w:t>/</w:t>
      </w:r>
      <w:r w:rsidR="00BD5646" w:rsidRPr="004D68C7">
        <w:rPr>
          <w:sz w:val="24"/>
          <w:szCs w:val="24"/>
          <w:lang w:val="sk-SK"/>
        </w:rPr>
        <w:t>zmenu</w:t>
      </w:r>
      <w:r w:rsidRPr="004D68C7">
        <w:rPr>
          <w:sz w:val="24"/>
          <w:szCs w:val="24"/>
          <w:lang w:val="sk-SK"/>
        </w:rPr>
        <w:t xml:space="preserve"> alebo ich zneplatňuje</w:t>
      </w:r>
      <w:r w:rsidR="00B47FE1">
        <w:rPr>
          <w:sz w:val="24"/>
          <w:szCs w:val="24"/>
          <w:lang w:val="sk-SK"/>
        </w:rPr>
        <w:t>, resp. splatňuje</w:t>
      </w:r>
      <w:r w:rsidRPr="004D68C7">
        <w:rPr>
          <w:sz w:val="24"/>
          <w:szCs w:val="24"/>
          <w:lang w:val="sk-SK"/>
        </w:rPr>
        <w:t>.</w:t>
      </w:r>
      <w:r w:rsidRPr="004D68C7">
        <w:rPr>
          <w:sz w:val="24"/>
          <w:szCs w:val="24"/>
          <w:vertAlign w:val="superscript"/>
          <w:lang w:val="sk-SK"/>
        </w:rPr>
        <w:footnoteReference w:id="4"/>
      </w:r>
    </w:p>
    <w:p w14:paraId="13008AE9" w14:textId="7A6EEEC3" w:rsidR="001254AE" w:rsidRPr="004D68C7" w:rsidRDefault="00400ACD" w:rsidP="0040484A">
      <w:pPr>
        <w:pStyle w:val="Zkladntext"/>
        <w:numPr>
          <w:ilvl w:val="0"/>
          <w:numId w:val="2"/>
        </w:numPr>
        <w:spacing w:before="120" w:after="120"/>
        <w:ind w:left="426" w:hanging="426"/>
        <w:rPr>
          <w:sz w:val="24"/>
          <w:szCs w:val="24"/>
          <w:lang w:val="sk-SK"/>
        </w:rPr>
      </w:pPr>
      <w:r w:rsidRPr="004D68C7">
        <w:rPr>
          <w:sz w:val="24"/>
          <w:szCs w:val="24"/>
          <w:lang w:val="sk-SK"/>
        </w:rPr>
        <w:t>Návrh na z</w:t>
      </w:r>
      <w:r w:rsidR="001254AE" w:rsidRPr="004D68C7">
        <w:rPr>
          <w:sz w:val="24"/>
          <w:szCs w:val="24"/>
          <w:lang w:val="sk-SK"/>
        </w:rPr>
        <w:t>menu v ČMU predkladá RO</w:t>
      </w:r>
      <w:r w:rsidR="00D80408">
        <w:rPr>
          <w:sz w:val="24"/>
          <w:szCs w:val="24"/>
          <w:lang w:val="sk-SK"/>
        </w:rPr>
        <w:t>, gestor HP</w:t>
      </w:r>
      <w:r w:rsidR="001254AE" w:rsidRPr="004D68C7">
        <w:rPr>
          <w:sz w:val="24"/>
          <w:szCs w:val="24"/>
          <w:lang w:val="sk-SK"/>
        </w:rPr>
        <w:t xml:space="preserve"> v štandardnom formáte</w:t>
      </w:r>
      <w:r w:rsidR="004E0360" w:rsidRPr="004D68C7">
        <w:rPr>
          <w:sz w:val="24"/>
          <w:szCs w:val="24"/>
          <w:lang w:val="sk-SK"/>
        </w:rPr>
        <w:t xml:space="preserve"> formou </w:t>
      </w:r>
      <w:r w:rsidR="005F28F5" w:rsidRPr="004D68C7">
        <w:rPr>
          <w:sz w:val="24"/>
          <w:szCs w:val="24"/>
          <w:lang w:val="sk-SK"/>
        </w:rPr>
        <w:t>ŽoZ</w:t>
      </w:r>
      <w:r w:rsidR="001254AE" w:rsidRPr="004D68C7">
        <w:rPr>
          <w:sz w:val="24"/>
          <w:szCs w:val="24"/>
          <w:lang w:val="sk-SK"/>
        </w:rPr>
        <w:t>, ktor</w:t>
      </w:r>
      <w:r w:rsidR="004E0360" w:rsidRPr="004D68C7">
        <w:rPr>
          <w:sz w:val="24"/>
          <w:szCs w:val="24"/>
          <w:lang w:val="sk-SK"/>
        </w:rPr>
        <w:t>á</w:t>
      </w:r>
      <w:r w:rsidR="001254AE" w:rsidRPr="004D68C7">
        <w:rPr>
          <w:sz w:val="24"/>
          <w:szCs w:val="24"/>
          <w:lang w:val="sk-SK"/>
        </w:rPr>
        <w:t xml:space="preserve"> je  prílohou č. </w:t>
      </w:r>
      <w:r w:rsidR="006509E2">
        <w:rPr>
          <w:sz w:val="24"/>
          <w:szCs w:val="24"/>
          <w:lang w:val="sk-SK"/>
        </w:rPr>
        <w:t>2</w:t>
      </w:r>
      <w:r w:rsidR="001254AE" w:rsidRPr="004D68C7">
        <w:rPr>
          <w:sz w:val="24"/>
          <w:szCs w:val="24"/>
          <w:lang w:val="sk-SK"/>
        </w:rPr>
        <w:t xml:space="preserve"> tohto MP. Návrh na zmenu v ČMU z vlastného podnetu CKO sa nepredkladá v štandardizovanom formáte</w:t>
      </w:r>
      <w:r w:rsidR="00B47FE1">
        <w:rPr>
          <w:sz w:val="24"/>
          <w:szCs w:val="24"/>
          <w:lang w:val="sk-SK"/>
        </w:rPr>
        <w:t xml:space="preserve"> (formou ŽoZ) ale prostredníctvom e-mailovej komunikáce</w:t>
      </w:r>
      <w:r w:rsidR="009B5CC1" w:rsidRPr="004D68C7">
        <w:rPr>
          <w:sz w:val="24"/>
          <w:szCs w:val="24"/>
          <w:lang w:val="sk-SK"/>
        </w:rPr>
        <w:t xml:space="preserve">. </w:t>
      </w:r>
    </w:p>
    <w:p w14:paraId="16DDBA5B" w14:textId="76BFBFCC"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Aktualizovaný ČMU</w:t>
      </w:r>
      <w:r w:rsidR="001B5250" w:rsidRPr="004D68C7">
        <w:rPr>
          <w:sz w:val="24"/>
          <w:szCs w:val="24"/>
          <w:lang w:val="sk-SK"/>
        </w:rPr>
        <w:t xml:space="preserve"> vo forme zdrojovej tabuľky (príloha č.1 tohto MP) (ďalej len „zdrojová tabuľka“)</w:t>
      </w:r>
      <w:r w:rsidRPr="004D68C7">
        <w:rPr>
          <w:sz w:val="24"/>
          <w:szCs w:val="24"/>
          <w:lang w:val="sk-SK"/>
        </w:rPr>
        <w:t xml:space="preserve"> je zverejňovaný na informačnom portáli CKO</w:t>
      </w:r>
      <w:r w:rsidR="00431668">
        <w:rPr>
          <w:rStyle w:val="Odkaznapoznmkupodiarou"/>
          <w:sz w:val="24"/>
          <w:szCs w:val="24"/>
          <w:lang w:val="sk-SK"/>
        </w:rPr>
        <w:footnoteReference w:id="5"/>
      </w:r>
      <w:r w:rsidRPr="004D68C7">
        <w:rPr>
          <w:sz w:val="24"/>
          <w:szCs w:val="24"/>
          <w:lang w:val="sk-SK"/>
        </w:rPr>
        <w:t xml:space="preserve">. </w:t>
      </w:r>
      <w:r w:rsidR="002569CC" w:rsidRPr="004D68C7">
        <w:rPr>
          <w:sz w:val="24"/>
          <w:szCs w:val="24"/>
          <w:lang w:val="sk-SK"/>
        </w:rPr>
        <w:t xml:space="preserve">Aktualizácia </w:t>
      </w:r>
      <w:r w:rsidR="001B5250" w:rsidRPr="004D68C7">
        <w:rPr>
          <w:sz w:val="24"/>
          <w:szCs w:val="24"/>
          <w:lang w:val="sk-SK"/>
        </w:rPr>
        <w:t>zdrojovej tabuľky</w:t>
      </w:r>
      <w:r w:rsidR="002569CC" w:rsidRPr="004D68C7">
        <w:rPr>
          <w:sz w:val="24"/>
          <w:szCs w:val="24"/>
          <w:lang w:val="sk-SK"/>
        </w:rPr>
        <w:t xml:space="preserve"> sa vykonáva samostatne</w:t>
      </w:r>
      <w:r w:rsidR="009E0901" w:rsidRPr="004D68C7">
        <w:rPr>
          <w:sz w:val="24"/>
          <w:szCs w:val="24"/>
          <w:lang w:val="sk-SK"/>
        </w:rPr>
        <w:t xml:space="preserve"> a nezávisle od aktualizácie MP</w:t>
      </w:r>
      <w:r w:rsidR="002569CC" w:rsidRPr="004D68C7">
        <w:rPr>
          <w:sz w:val="24"/>
          <w:szCs w:val="24"/>
          <w:lang w:val="sk-SK"/>
        </w:rPr>
        <w:t>.</w:t>
      </w:r>
    </w:p>
    <w:p w14:paraId="47BA6EA2" w14:textId="5DEFCFFD" w:rsidR="001254AE" w:rsidRPr="004D68C7" w:rsidRDefault="001254AE" w:rsidP="0040484A">
      <w:pPr>
        <w:pStyle w:val="Zkladntext"/>
        <w:numPr>
          <w:ilvl w:val="0"/>
          <w:numId w:val="2"/>
        </w:numPr>
        <w:spacing w:before="120" w:after="120"/>
        <w:ind w:left="426" w:hanging="426"/>
        <w:rPr>
          <w:sz w:val="24"/>
          <w:szCs w:val="24"/>
          <w:lang w:val="sk-SK"/>
        </w:rPr>
      </w:pPr>
      <w:r w:rsidRPr="004D68C7">
        <w:rPr>
          <w:sz w:val="24"/>
          <w:szCs w:val="24"/>
          <w:lang w:val="sk-SK"/>
        </w:rPr>
        <w:t>ČMU je zdrojovou databázou pre vykonávanie monitorovania cez ITMS2014+, ktorý v zmysle zákona č. 292/2014 Z. z. o príspevku poskytovanom z európskych štrukturálnych a investičných fondov a o zmene a doplnení niektorých zákonov</w:t>
      </w:r>
      <w:r w:rsidR="002607A9">
        <w:rPr>
          <w:sz w:val="24"/>
          <w:szCs w:val="24"/>
          <w:lang w:val="sk-SK"/>
        </w:rPr>
        <w:t xml:space="preserve"> v znení neskorších predpisov</w:t>
      </w:r>
      <w:r w:rsidRPr="004D68C7">
        <w:rPr>
          <w:sz w:val="24"/>
          <w:szCs w:val="24"/>
          <w:lang w:val="sk-SK"/>
        </w:rPr>
        <w:t xml:space="preserve"> spravuje CKO. </w:t>
      </w:r>
    </w:p>
    <w:p w14:paraId="61D0E948" w14:textId="54736E2F" w:rsidR="002A0F05" w:rsidRPr="004D68C7" w:rsidRDefault="002A0F05" w:rsidP="002A0F05">
      <w:pPr>
        <w:pStyle w:val="Nadpis2"/>
        <w:rPr>
          <w:rFonts w:ascii="Times New Roman" w:hAnsi="Times New Roman" w:cs="Times New Roman"/>
        </w:rPr>
      </w:pPr>
      <w:bookmarkStart w:id="130" w:name="_Toc23334852"/>
      <w:bookmarkStart w:id="131" w:name="_Toc37769450"/>
      <w:bookmarkStart w:id="132" w:name="_Toc68791198"/>
      <w:bookmarkStart w:id="133" w:name="_Toc54359858"/>
      <w:bookmarkStart w:id="134" w:name="_Toc412644023"/>
      <w:r w:rsidRPr="004D68C7">
        <w:rPr>
          <w:rFonts w:ascii="Times New Roman" w:hAnsi="Times New Roman" w:cs="Times New Roman"/>
        </w:rPr>
        <w:t>Legislatíva EÚ a SR</w:t>
      </w:r>
      <w:bookmarkEnd w:id="130"/>
      <w:bookmarkEnd w:id="131"/>
      <w:bookmarkEnd w:id="132"/>
      <w:bookmarkEnd w:id="133"/>
    </w:p>
    <w:p w14:paraId="391D4D22" w14:textId="509E2804" w:rsidR="002A0F05" w:rsidRPr="004D68C7" w:rsidRDefault="002A0F05" w:rsidP="004D68C7">
      <w:pPr>
        <w:pStyle w:val="Zkladntext"/>
        <w:numPr>
          <w:ilvl w:val="0"/>
          <w:numId w:val="61"/>
        </w:numPr>
        <w:spacing w:before="120" w:after="120"/>
        <w:ind w:left="426"/>
        <w:rPr>
          <w:sz w:val="24"/>
          <w:szCs w:val="24"/>
          <w:u w:val="single"/>
          <w:lang w:val="sk-SK"/>
        </w:rPr>
      </w:pPr>
      <w:r w:rsidRPr="004D68C7">
        <w:rPr>
          <w:sz w:val="24"/>
          <w:szCs w:val="24"/>
          <w:u w:val="single"/>
          <w:lang w:val="sk-SK"/>
        </w:rPr>
        <w:t>Legislatíva EÚ:</w:t>
      </w:r>
    </w:p>
    <w:p w14:paraId="4BA44C45" w14:textId="29C2DB0F" w:rsidR="002A0F05" w:rsidRPr="004D68C7" w:rsidRDefault="002A0F05" w:rsidP="002A0F05">
      <w:pPr>
        <w:pStyle w:val="Zkladntext"/>
        <w:numPr>
          <w:ilvl w:val="1"/>
          <w:numId w:val="61"/>
        </w:numPr>
        <w:spacing w:before="120" w:after="120"/>
        <w:ind w:left="709"/>
        <w:rPr>
          <w:sz w:val="24"/>
          <w:szCs w:val="24"/>
          <w:lang w:val="sk-SK"/>
        </w:rPr>
      </w:pPr>
      <w:r w:rsidRPr="004D68C7">
        <w:rPr>
          <w:sz w:val="24"/>
          <w:szCs w:val="24"/>
          <w:lang w:val="sk-SK"/>
        </w:rPr>
        <w:t xml:space="preserve">Nariadenie  Európskeho parlamentu (ďalej len „EP“) a Rady (EÚ) č. 1303/2013 </w:t>
      </w:r>
      <w:r w:rsidRPr="004D68C7">
        <w:rPr>
          <w:bCs/>
          <w:sz w:val="24"/>
          <w:szCs w:val="24"/>
          <w:lang w:val="sk-SK"/>
        </w:rPr>
        <w:t xml:space="preserve">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w:t>
      </w:r>
      <w:r w:rsidRPr="004D68C7">
        <w:rPr>
          <w:bCs/>
          <w:sz w:val="24"/>
          <w:szCs w:val="24"/>
          <w:lang w:val="sk-SK"/>
        </w:rPr>
        <w:lastRenderedPageBreak/>
        <w:t>rybárskom fonde a ktorým sa zrušuje nariadenie Rady (ES) č. 1083/2006</w:t>
      </w:r>
      <w:ins w:id="135" w:author="oMN" w:date="2021-04-26T12:56:00Z">
        <w:r w:rsidRPr="004D68C7">
          <w:rPr>
            <w:b/>
            <w:bCs/>
            <w:sz w:val="24"/>
            <w:szCs w:val="24"/>
            <w:lang w:val="sk-SK"/>
          </w:rPr>
          <w:t xml:space="preserve"> </w:t>
        </w:r>
        <w:r w:rsidR="00CD4EF8">
          <w:rPr>
            <w:lang w:eastAsia="cs-CZ"/>
          </w:rPr>
          <w:t>v znení neskorších zmien, opráv a doplnení</w:t>
        </w:r>
      </w:ins>
      <w:r w:rsidR="00CD4EF8" w:rsidRPr="00023FCC">
        <w:rPr>
          <w:sz w:val="24"/>
          <w:lang w:val="sk-SK"/>
          <w:rPrChange w:id="136" w:author="oMN" w:date="2021-04-26T12:56:00Z">
            <w:rPr>
              <w:b/>
              <w:sz w:val="24"/>
              <w:lang w:val="sk-SK"/>
            </w:rPr>
          </w:rPrChange>
        </w:rPr>
        <w:t xml:space="preserve"> </w:t>
      </w:r>
      <w:r w:rsidRPr="004D68C7">
        <w:rPr>
          <w:sz w:val="24"/>
          <w:szCs w:val="24"/>
          <w:lang w:val="sk-SK"/>
        </w:rPr>
        <w:t>(ďalej len „všeobecné  nariadenie“);</w:t>
      </w:r>
    </w:p>
    <w:p w14:paraId="13A7233A" w14:textId="397367C7" w:rsidR="002A0F05" w:rsidRPr="004D68C7" w:rsidRDefault="002A0F05" w:rsidP="002A0F05">
      <w:pPr>
        <w:pStyle w:val="Zkladntext"/>
        <w:numPr>
          <w:ilvl w:val="1"/>
          <w:numId w:val="61"/>
        </w:numPr>
        <w:spacing w:before="120" w:after="120"/>
        <w:ind w:left="709"/>
        <w:rPr>
          <w:sz w:val="24"/>
          <w:szCs w:val="24"/>
          <w:lang w:val="sk-SK"/>
        </w:rPr>
      </w:pPr>
      <w:r w:rsidRPr="004D68C7">
        <w:rPr>
          <w:sz w:val="24"/>
          <w:szCs w:val="24"/>
          <w:lang w:val="sk-SK"/>
        </w:rPr>
        <w:t xml:space="preserve">Nariadenie EP a Rady (EÚ) č. 1301/2013 </w:t>
      </w:r>
      <w:r w:rsidRPr="004D68C7">
        <w:rPr>
          <w:bCs/>
          <w:sz w:val="24"/>
          <w:szCs w:val="24"/>
          <w:lang w:val="sk-SK"/>
        </w:rPr>
        <w:t>zo 17. decembra 2013 o Európskom fonde regionálneho rozvoja a o osobitných ustanoveniach týkajúcich sa cieľa Investovanie do rastu a zamestnanosti a ktorým sa zrušuje nariadenie (ES) č. 1080/2006</w:t>
      </w:r>
      <w:ins w:id="137" w:author="oMN" w:date="2021-04-26T12:56:00Z">
        <w:r w:rsidR="00CD4EF8">
          <w:rPr>
            <w:bCs/>
            <w:sz w:val="24"/>
            <w:szCs w:val="24"/>
            <w:lang w:val="sk-SK"/>
          </w:rPr>
          <w:t xml:space="preserve"> </w:t>
        </w:r>
        <w:r w:rsidR="00CD4EF8">
          <w:rPr>
            <w:lang w:eastAsia="cs-CZ"/>
          </w:rPr>
          <w:t>v znení neskorších zmien, opráv a doplnení</w:t>
        </w:r>
      </w:ins>
      <w:r w:rsidRPr="004D68C7">
        <w:rPr>
          <w:bCs/>
          <w:sz w:val="24"/>
          <w:szCs w:val="24"/>
          <w:lang w:val="sk-SK"/>
        </w:rPr>
        <w:t xml:space="preserve"> (ďalej len „nariadenie o EFRR“)</w:t>
      </w:r>
      <w:r w:rsidRPr="004D68C7">
        <w:rPr>
          <w:sz w:val="24"/>
          <w:szCs w:val="24"/>
          <w:lang w:val="sk-SK"/>
        </w:rPr>
        <w:t>;</w:t>
      </w:r>
    </w:p>
    <w:p w14:paraId="36C8F964" w14:textId="7E979592" w:rsidR="002A0F05" w:rsidRPr="004D68C7" w:rsidRDefault="002A0F05" w:rsidP="002A0F05">
      <w:pPr>
        <w:pStyle w:val="Zkladntext"/>
        <w:numPr>
          <w:ilvl w:val="1"/>
          <w:numId w:val="61"/>
        </w:numPr>
        <w:spacing w:before="120" w:after="120"/>
        <w:ind w:left="709"/>
        <w:rPr>
          <w:sz w:val="24"/>
          <w:szCs w:val="24"/>
          <w:lang w:val="sk-SK"/>
        </w:rPr>
      </w:pPr>
      <w:r w:rsidRPr="004D68C7">
        <w:rPr>
          <w:sz w:val="24"/>
          <w:szCs w:val="24"/>
          <w:lang w:val="sk-SK"/>
        </w:rPr>
        <w:t xml:space="preserve">Nariadenie EP a Rady (EÚ) č. 1304/2013 </w:t>
      </w:r>
      <w:r w:rsidRPr="004D68C7">
        <w:rPr>
          <w:bCs/>
          <w:sz w:val="24"/>
          <w:szCs w:val="24"/>
          <w:lang w:val="sk-SK"/>
        </w:rPr>
        <w:t>zo 17. decembra 2013 o Európskom sociálnom fonde a o zrušení nariadenia Rady (ES) č. 1081/2006</w:t>
      </w:r>
      <w:ins w:id="138" w:author="oMN" w:date="2021-04-26T12:56:00Z">
        <w:r w:rsidRPr="004D68C7">
          <w:rPr>
            <w:bCs/>
            <w:sz w:val="24"/>
            <w:szCs w:val="24"/>
            <w:lang w:val="sk-SK"/>
          </w:rPr>
          <w:t xml:space="preserve"> </w:t>
        </w:r>
        <w:r w:rsidR="00CD4EF8">
          <w:rPr>
            <w:lang w:eastAsia="cs-CZ"/>
          </w:rPr>
          <w:t>v znení neskorších zmien, opráv a doplnení</w:t>
        </w:r>
      </w:ins>
      <w:r w:rsidR="00CD4EF8" w:rsidRPr="004D68C7">
        <w:rPr>
          <w:bCs/>
          <w:sz w:val="24"/>
          <w:szCs w:val="24"/>
          <w:lang w:val="sk-SK"/>
        </w:rPr>
        <w:t xml:space="preserve"> </w:t>
      </w:r>
      <w:r w:rsidRPr="004D68C7">
        <w:rPr>
          <w:bCs/>
          <w:sz w:val="24"/>
          <w:szCs w:val="24"/>
          <w:lang w:val="sk-SK"/>
        </w:rPr>
        <w:t>(ďalej len „nariadenie o ESF“)</w:t>
      </w:r>
      <w:r w:rsidRPr="004D68C7">
        <w:rPr>
          <w:sz w:val="24"/>
          <w:szCs w:val="24"/>
          <w:lang w:val="sk-SK"/>
        </w:rPr>
        <w:t>;</w:t>
      </w:r>
    </w:p>
    <w:p w14:paraId="10A456ED" w14:textId="7A4116B6" w:rsidR="002A0F05" w:rsidRPr="004D68C7" w:rsidRDefault="002A0F05" w:rsidP="002A0F05">
      <w:pPr>
        <w:pStyle w:val="Zkladntext"/>
        <w:numPr>
          <w:ilvl w:val="1"/>
          <w:numId w:val="61"/>
        </w:numPr>
        <w:spacing w:before="120" w:after="120"/>
        <w:ind w:left="709"/>
        <w:rPr>
          <w:sz w:val="24"/>
          <w:szCs w:val="24"/>
          <w:lang w:val="sk-SK"/>
        </w:rPr>
      </w:pPr>
      <w:r w:rsidRPr="004D68C7">
        <w:rPr>
          <w:sz w:val="24"/>
          <w:szCs w:val="24"/>
          <w:lang w:val="sk-SK"/>
        </w:rPr>
        <w:t xml:space="preserve">Nariadenie  EP a Rady (EÚ) č. 1300/2013 </w:t>
      </w:r>
      <w:r w:rsidRPr="004D68C7">
        <w:rPr>
          <w:bCs/>
          <w:sz w:val="24"/>
          <w:szCs w:val="24"/>
          <w:lang w:val="sk-SK"/>
        </w:rPr>
        <w:t>zo 17. decembra 2013 o Kohéznom fonde, ktorým sa zrušuje nariadenie Rady (ES) č. 1084/2006</w:t>
      </w:r>
      <w:ins w:id="139" w:author="oMN" w:date="2021-04-26T12:56:00Z">
        <w:r w:rsidR="00CD4EF8">
          <w:rPr>
            <w:bCs/>
            <w:sz w:val="24"/>
            <w:szCs w:val="24"/>
            <w:lang w:val="sk-SK"/>
          </w:rPr>
          <w:t xml:space="preserve"> </w:t>
        </w:r>
        <w:r w:rsidR="00CD4EF8">
          <w:rPr>
            <w:lang w:eastAsia="cs-CZ"/>
          </w:rPr>
          <w:t>v znení neskorších zmien, opráv a doplnení</w:t>
        </w:r>
      </w:ins>
      <w:r w:rsidRPr="004D68C7">
        <w:rPr>
          <w:bCs/>
          <w:sz w:val="24"/>
          <w:szCs w:val="24"/>
          <w:lang w:val="sk-SK"/>
        </w:rPr>
        <w:t xml:space="preserve"> (ďalej len „nariadenie o KF“)</w:t>
      </w:r>
      <w:r w:rsidRPr="004D68C7">
        <w:rPr>
          <w:sz w:val="24"/>
          <w:szCs w:val="24"/>
          <w:lang w:val="sk-SK"/>
        </w:rPr>
        <w:t>;</w:t>
      </w:r>
    </w:p>
    <w:p w14:paraId="68AB7797" w14:textId="0C76BDA6" w:rsidR="002A0F05" w:rsidRPr="004D68C7" w:rsidRDefault="002A0F05" w:rsidP="002A0F05">
      <w:pPr>
        <w:pStyle w:val="Zkladntext"/>
        <w:numPr>
          <w:ilvl w:val="1"/>
          <w:numId w:val="61"/>
        </w:numPr>
        <w:spacing w:before="120" w:after="120"/>
        <w:ind w:left="709"/>
        <w:rPr>
          <w:sz w:val="24"/>
          <w:szCs w:val="24"/>
          <w:lang w:val="sk-SK"/>
        </w:rPr>
      </w:pPr>
      <w:r w:rsidRPr="004D68C7">
        <w:rPr>
          <w:sz w:val="24"/>
          <w:szCs w:val="24"/>
          <w:lang w:val="sk-SK"/>
        </w:rPr>
        <w:t xml:space="preserve">Nariadenie EP a Rady (EÚ) č. 1299/2013 </w:t>
      </w:r>
      <w:r w:rsidRPr="004D68C7">
        <w:rPr>
          <w:bCs/>
          <w:sz w:val="24"/>
          <w:szCs w:val="24"/>
          <w:lang w:val="sk-SK"/>
        </w:rPr>
        <w:t xml:space="preserve">zo 17. decembra 2013 o osobitných ustanoveniach na podporu cieľa Európska územná spolupráca z Európskeho fondu regionálneho rozvoja </w:t>
      </w:r>
      <w:ins w:id="140" w:author="oMN" w:date="2021-04-26T12:56:00Z">
        <w:r w:rsidR="00CD4EF8">
          <w:rPr>
            <w:lang w:eastAsia="cs-CZ"/>
          </w:rPr>
          <w:t>v znení neskorších zmien, opráv a doplnení</w:t>
        </w:r>
        <w:r w:rsidR="00CD4EF8" w:rsidRPr="004D68C7">
          <w:rPr>
            <w:bCs/>
            <w:sz w:val="24"/>
            <w:szCs w:val="24"/>
            <w:lang w:val="sk-SK"/>
          </w:rPr>
          <w:t xml:space="preserve"> </w:t>
        </w:r>
      </w:ins>
      <w:r w:rsidRPr="004D68C7">
        <w:rPr>
          <w:bCs/>
          <w:sz w:val="24"/>
          <w:szCs w:val="24"/>
          <w:lang w:val="sk-SK"/>
        </w:rPr>
        <w:t>(ďalej len „nariadenie o EÚS“)</w:t>
      </w:r>
      <w:r w:rsidRPr="004D68C7">
        <w:rPr>
          <w:sz w:val="24"/>
          <w:szCs w:val="24"/>
          <w:lang w:val="sk-SK"/>
        </w:rPr>
        <w:t>;</w:t>
      </w:r>
    </w:p>
    <w:p w14:paraId="1EE15F60" w14:textId="4206EEAF" w:rsidR="002A0F05" w:rsidRDefault="002A0F05" w:rsidP="002A0F05">
      <w:pPr>
        <w:pStyle w:val="Zkladntext"/>
        <w:numPr>
          <w:ilvl w:val="1"/>
          <w:numId w:val="61"/>
        </w:numPr>
        <w:spacing w:before="120" w:after="120"/>
        <w:ind w:left="709"/>
        <w:rPr>
          <w:sz w:val="24"/>
          <w:szCs w:val="24"/>
          <w:lang w:val="sk-SK"/>
        </w:rPr>
      </w:pPr>
      <w:r w:rsidRPr="004D68C7">
        <w:rPr>
          <w:sz w:val="24"/>
          <w:szCs w:val="24"/>
          <w:lang w:val="sk-SK"/>
        </w:rPr>
        <w:t xml:space="preserve">Nariadenie  EP a Rady (EÚ) č. 508/2014 </w:t>
      </w:r>
      <w:r w:rsidRPr="004D68C7">
        <w:rPr>
          <w:bCs/>
          <w:sz w:val="24"/>
          <w:szCs w:val="24"/>
          <w:lang w:val="sk-SK"/>
        </w:rPr>
        <w:t>z 15. mája 2014 o Európskom námornom a rybárskom fonde, ktorým sa zrušujú nariadenia Rady (ES) č. 2328/2003, (ES) č. 861/2006, (ES) č. 1198/2006 a (ES) č. 791/2007 a nariadenie EP a Rady (EÚ) č. 1255/2011</w:t>
      </w:r>
      <w:ins w:id="141" w:author="oMN" w:date="2021-04-26T12:56:00Z">
        <w:r w:rsidRPr="004D68C7">
          <w:rPr>
            <w:bCs/>
            <w:sz w:val="24"/>
            <w:szCs w:val="24"/>
            <w:lang w:val="sk-SK"/>
          </w:rPr>
          <w:t xml:space="preserve"> </w:t>
        </w:r>
        <w:r w:rsidR="00CD4EF8">
          <w:rPr>
            <w:lang w:eastAsia="cs-CZ"/>
          </w:rPr>
          <w:t>v znení neskorších zmien, opráv a doplnení</w:t>
        </w:r>
      </w:ins>
      <w:r w:rsidR="00CD4EF8" w:rsidRPr="004D68C7">
        <w:rPr>
          <w:bCs/>
          <w:sz w:val="24"/>
          <w:szCs w:val="24"/>
          <w:lang w:val="sk-SK"/>
        </w:rPr>
        <w:t xml:space="preserve"> </w:t>
      </w:r>
      <w:r w:rsidRPr="004D68C7">
        <w:rPr>
          <w:bCs/>
          <w:sz w:val="24"/>
          <w:szCs w:val="24"/>
          <w:lang w:val="sk-SK"/>
        </w:rPr>
        <w:t>(ďalej len „nariadenie o ENRF“)</w:t>
      </w:r>
      <w:r w:rsidRPr="004D68C7">
        <w:rPr>
          <w:sz w:val="24"/>
          <w:szCs w:val="24"/>
          <w:lang w:val="sk-SK"/>
        </w:rPr>
        <w:t>;</w:t>
      </w:r>
    </w:p>
    <w:p w14:paraId="160F3F81" w14:textId="63C3B0BE" w:rsidR="00AC2C8C" w:rsidRDefault="00AC2C8C" w:rsidP="002A0F05">
      <w:pPr>
        <w:pStyle w:val="Zkladntext"/>
        <w:numPr>
          <w:ilvl w:val="1"/>
          <w:numId w:val="61"/>
        </w:numPr>
        <w:spacing w:before="120" w:after="120"/>
        <w:ind w:left="709"/>
        <w:rPr>
          <w:sz w:val="24"/>
          <w:szCs w:val="24"/>
          <w:lang w:val="sk-SK"/>
        </w:rPr>
      </w:pPr>
      <w:r w:rsidRPr="00AC2C8C">
        <w:rPr>
          <w:sz w:val="24"/>
          <w:szCs w:val="24"/>
          <w:lang w:val="sk-SK"/>
        </w:rPr>
        <w:t>Delegované nariadenie Komisie (EÚ) č. 480/2014 z  3. marca 2014 , ktorým sa dopĺňa nariadenie Európskeho parlamentu a Rady (EÚ) č. 1303/2013, ktorým sa stanovujú spoločné ustanovenia o Európskom fonde regionálneho rozvoja, Európskom sociálnom fonde, Kohéznom fonde, Európskom poľnohospodárskom fonde pre rozvoj vidieka a Európskom ná</w:t>
      </w:r>
      <w:r w:rsidR="002F443F">
        <w:rPr>
          <w:sz w:val="24"/>
          <w:szCs w:val="24"/>
          <w:lang w:val="sk-SK"/>
        </w:rPr>
        <w:t>mor</w:t>
      </w:r>
      <w:r w:rsidRPr="00AC2C8C">
        <w:rPr>
          <w:sz w:val="24"/>
          <w:szCs w:val="24"/>
          <w:lang w:val="sk-SK"/>
        </w:rPr>
        <w:t>nom a rybárskom fonde a ktorým sa stanovujú všeobecné ustanovenia o Európskom fonde regionálneho rozvoja, Európskom sociálnom fonde, Kohéznom fonde a Európskom námornom a rybárskom fonde</w:t>
      </w:r>
    </w:p>
    <w:p w14:paraId="77ABD530" w14:textId="77777777" w:rsidR="004D68C7" w:rsidRPr="004D68C7" w:rsidRDefault="004D68C7" w:rsidP="004D68C7">
      <w:pPr>
        <w:pStyle w:val="Zkladntext"/>
        <w:spacing w:before="120" w:after="120"/>
        <w:ind w:left="709"/>
        <w:rPr>
          <w:sz w:val="24"/>
          <w:szCs w:val="24"/>
          <w:lang w:val="sk-SK"/>
        </w:rPr>
      </w:pPr>
    </w:p>
    <w:p w14:paraId="1C028E23" w14:textId="3085465B" w:rsidR="002A0F05" w:rsidRPr="004D68C7" w:rsidRDefault="00482DC2" w:rsidP="004D68C7">
      <w:pPr>
        <w:pStyle w:val="Zkladntext"/>
        <w:numPr>
          <w:ilvl w:val="0"/>
          <w:numId w:val="61"/>
        </w:numPr>
        <w:spacing w:before="120" w:after="120"/>
        <w:ind w:left="426"/>
        <w:rPr>
          <w:sz w:val="24"/>
          <w:szCs w:val="24"/>
          <w:u w:val="single"/>
          <w:lang w:val="sk-SK"/>
        </w:rPr>
      </w:pPr>
      <w:r w:rsidRPr="004D68C7">
        <w:rPr>
          <w:sz w:val="24"/>
          <w:szCs w:val="24"/>
          <w:u w:val="single"/>
          <w:lang w:val="sk-SK"/>
        </w:rPr>
        <w:t>L</w:t>
      </w:r>
      <w:r w:rsidR="002A0F05" w:rsidRPr="004D68C7">
        <w:rPr>
          <w:sz w:val="24"/>
          <w:szCs w:val="24"/>
          <w:u w:val="single"/>
          <w:lang w:val="sk-SK"/>
        </w:rPr>
        <w:t>egislatíva</w:t>
      </w:r>
      <w:r w:rsidRPr="004D68C7">
        <w:rPr>
          <w:sz w:val="24"/>
          <w:szCs w:val="24"/>
          <w:u w:val="single"/>
          <w:lang w:val="sk-SK"/>
        </w:rPr>
        <w:t xml:space="preserve"> SR</w:t>
      </w:r>
      <w:r w:rsidR="002A0F05" w:rsidRPr="004D68C7">
        <w:rPr>
          <w:sz w:val="24"/>
          <w:szCs w:val="24"/>
          <w:u w:val="single"/>
          <w:lang w:val="sk-SK"/>
        </w:rPr>
        <w:t>:</w:t>
      </w:r>
    </w:p>
    <w:p w14:paraId="1365C821" w14:textId="15672C92" w:rsidR="002A0F05" w:rsidRDefault="002A0F05" w:rsidP="002A0F05">
      <w:pPr>
        <w:pStyle w:val="Zkladntext"/>
        <w:numPr>
          <w:ilvl w:val="1"/>
          <w:numId w:val="61"/>
        </w:numPr>
        <w:spacing w:before="120" w:after="120"/>
        <w:ind w:left="709"/>
        <w:rPr>
          <w:sz w:val="24"/>
          <w:szCs w:val="24"/>
          <w:lang w:val="sk-SK"/>
        </w:rPr>
      </w:pPr>
      <w:r w:rsidRPr="004D68C7">
        <w:rPr>
          <w:sz w:val="24"/>
          <w:szCs w:val="24"/>
          <w:lang w:val="sk-SK"/>
        </w:rPr>
        <w:t>Zákon č. 292/2014 Z. z. o príspevku poskytovanom z európskych štrukturálnych a investičných fondov a o zmene a doplnení niektorých zákonov</w:t>
      </w:r>
      <w:r w:rsidR="003C2D56">
        <w:rPr>
          <w:sz w:val="24"/>
          <w:szCs w:val="24"/>
          <w:lang w:val="sk-SK"/>
        </w:rPr>
        <w:t xml:space="preserve"> v znení neskorších predpisov</w:t>
      </w:r>
      <w:r w:rsidRPr="004D68C7">
        <w:rPr>
          <w:sz w:val="24"/>
          <w:szCs w:val="24"/>
          <w:lang w:val="sk-SK"/>
        </w:rPr>
        <w:t>.</w:t>
      </w:r>
    </w:p>
    <w:p w14:paraId="66833FED" w14:textId="77777777" w:rsidR="004D68C7" w:rsidRPr="004D68C7" w:rsidRDefault="004D68C7" w:rsidP="004D68C7">
      <w:pPr>
        <w:pStyle w:val="Zkladntext"/>
        <w:spacing w:before="120" w:after="120"/>
        <w:ind w:left="709"/>
        <w:rPr>
          <w:sz w:val="24"/>
          <w:szCs w:val="24"/>
          <w:lang w:val="sk-SK"/>
        </w:rPr>
      </w:pPr>
    </w:p>
    <w:p w14:paraId="58BB7111" w14:textId="3FA68D70" w:rsidR="002A0F05" w:rsidRPr="004D68C7" w:rsidRDefault="002A0F05" w:rsidP="004D68C7">
      <w:pPr>
        <w:pStyle w:val="Zkladntext"/>
        <w:numPr>
          <w:ilvl w:val="0"/>
          <w:numId w:val="61"/>
        </w:numPr>
        <w:spacing w:before="120" w:after="120"/>
        <w:ind w:left="426"/>
        <w:rPr>
          <w:sz w:val="24"/>
          <w:szCs w:val="24"/>
          <w:u w:val="single"/>
          <w:lang w:val="sk-SK"/>
        </w:rPr>
      </w:pPr>
      <w:r w:rsidRPr="004D68C7">
        <w:rPr>
          <w:sz w:val="24"/>
          <w:szCs w:val="24"/>
          <w:u w:val="single"/>
          <w:lang w:val="sk-SK"/>
        </w:rPr>
        <w:t>Súvisiace dokumenty:</w:t>
      </w:r>
    </w:p>
    <w:p w14:paraId="260DDBC4" w14:textId="44FC592F" w:rsidR="002A0F05" w:rsidRPr="004D68C7" w:rsidRDefault="002A0F05" w:rsidP="002A0F05">
      <w:pPr>
        <w:pStyle w:val="Zkladntext"/>
        <w:numPr>
          <w:ilvl w:val="0"/>
          <w:numId w:val="3"/>
        </w:numPr>
        <w:spacing w:before="120" w:after="120"/>
        <w:ind w:left="851" w:hanging="425"/>
        <w:rPr>
          <w:sz w:val="24"/>
          <w:szCs w:val="24"/>
          <w:lang w:val="en-GB"/>
        </w:rPr>
      </w:pPr>
      <w:r w:rsidRPr="004D68C7">
        <w:rPr>
          <w:sz w:val="24"/>
          <w:szCs w:val="24"/>
          <w:lang w:val="en-GB"/>
        </w:rPr>
        <w:t>Guidance document – Programming Period 2014</w:t>
      </w:r>
      <w:r w:rsidR="00157B6D">
        <w:rPr>
          <w:sz w:val="24"/>
          <w:szCs w:val="24"/>
          <w:lang w:val="en-GB"/>
        </w:rPr>
        <w:t xml:space="preserve"> – </w:t>
      </w:r>
      <w:r w:rsidRPr="004D68C7">
        <w:rPr>
          <w:sz w:val="24"/>
          <w:szCs w:val="24"/>
          <w:lang w:val="en-GB"/>
        </w:rPr>
        <w:t>2020 – Monitoring and Evaluation of European Cohesion</w:t>
      </w:r>
      <w:r w:rsidR="00094044">
        <w:rPr>
          <w:sz w:val="24"/>
          <w:szCs w:val="24"/>
          <w:lang w:val="en-GB"/>
        </w:rPr>
        <w:t xml:space="preserve"> Policy – European Social Fund, August 2018</w:t>
      </w:r>
      <w:r w:rsidRPr="004D68C7">
        <w:rPr>
          <w:sz w:val="24"/>
          <w:szCs w:val="24"/>
          <w:lang w:val="en-GB"/>
        </w:rPr>
        <w:t>;</w:t>
      </w:r>
    </w:p>
    <w:p w14:paraId="7CB4BC80" w14:textId="456E43CB" w:rsidR="002A0F05" w:rsidRPr="004D68C7" w:rsidRDefault="002A0F05" w:rsidP="002A0F05">
      <w:pPr>
        <w:pStyle w:val="Zkladntext"/>
        <w:numPr>
          <w:ilvl w:val="0"/>
          <w:numId w:val="3"/>
        </w:numPr>
        <w:spacing w:before="120" w:after="120"/>
        <w:ind w:hanging="502"/>
        <w:rPr>
          <w:sz w:val="24"/>
          <w:szCs w:val="24"/>
          <w:lang w:val="en-GB"/>
        </w:rPr>
      </w:pPr>
      <w:r w:rsidRPr="004D68C7">
        <w:rPr>
          <w:sz w:val="24"/>
          <w:szCs w:val="24"/>
          <w:lang w:val="en-GB"/>
        </w:rPr>
        <w:t xml:space="preserve">Guidance document  - </w:t>
      </w:r>
      <w:r w:rsidR="009A0599" w:rsidRPr="004D68C7">
        <w:rPr>
          <w:sz w:val="24"/>
          <w:szCs w:val="24"/>
          <w:lang w:val="en-GB"/>
        </w:rPr>
        <w:t>Programming Period 2014</w:t>
      </w:r>
      <w:r w:rsidR="009A0599">
        <w:rPr>
          <w:sz w:val="24"/>
          <w:szCs w:val="24"/>
          <w:lang w:val="en-GB"/>
        </w:rPr>
        <w:t xml:space="preserve"> – </w:t>
      </w:r>
      <w:r w:rsidR="009A0599" w:rsidRPr="004D68C7">
        <w:rPr>
          <w:sz w:val="24"/>
          <w:szCs w:val="24"/>
          <w:lang w:val="en-GB"/>
        </w:rPr>
        <w:t>2020 – Monitoring and Evaluation of European Cohesion</w:t>
      </w:r>
      <w:r w:rsidR="009A0599">
        <w:rPr>
          <w:sz w:val="24"/>
          <w:szCs w:val="24"/>
          <w:lang w:val="en-GB"/>
        </w:rPr>
        <w:t xml:space="preserve"> Policy – European Social Fund, </w:t>
      </w:r>
      <w:r w:rsidRPr="004D68C7">
        <w:rPr>
          <w:sz w:val="24"/>
          <w:szCs w:val="24"/>
          <w:lang w:val="en-GB"/>
        </w:rPr>
        <w:t xml:space="preserve">Annex D - Practical guidance on data collection and validation, May 2016; </w:t>
      </w:r>
    </w:p>
    <w:p w14:paraId="3CB07396" w14:textId="1FF647B4" w:rsidR="002A0F05" w:rsidRPr="004D68C7" w:rsidRDefault="002A0F05" w:rsidP="002A0F05">
      <w:pPr>
        <w:pStyle w:val="Zkladntext"/>
        <w:numPr>
          <w:ilvl w:val="0"/>
          <w:numId w:val="3"/>
        </w:numPr>
        <w:spacing w:before="120" w:after="120"/>
        <w:ind w:left="851" w:hanging="425"/>
        <w:rPr>
          <w:sz w:val="24"/>
          <w:szCs w:val="24"/>
          <w:lang w:val="en-GB"/>
        </w:rPr>
      </w:pPr>
      <w:r w:rsidRPr="004D68C7">
        <w:rPr>
          <w:sz w:val="24"/>
          <w:szCs w:val="24"/>
          <w:lang w:val="en-GB"/>
        </w:rPr>
        <w:t>Programming Period 2014</w:t>
      </w:r>
      <w:r w:rsidR="00157B6D">
        <w:rPr>
          <w:sz w:val="24"/>
          <w:szCs w:val="24"/>
          <w:lang w:val="en-GB"/>
        </w:rPr>
        <w:t xml:space="preserve"> – </w:t>
      </w:r>
      <w:r w:rsidRPr="004D68C7">
        <w:rPr>
          <w:sz w:val="24"/>
          <w:szCs w:val="24"/>
          <w:lang w:val="en-GB"/>
        </w:rPr>
        <w:t>2020 – Guidance Document on Monitoring and Evaluation – European Cohesion Fund and European Regional Development Fund, March 2014</w:t>
      </w:r>
      <w:r w:rsidR="009A0599">
        <w:rPr>
          <w:sz w:val="24"/>
          <w:szCs w:val="24"/>
          <w:lang w:val="en-GB"/>
        </w:rPr>
        <w:t>, revision 2018</w:t>
      </w:r>
      <w:r w:rsidRPr="004D68C7">
        <w:rPr>
          <w:sz w:val="24"/>
          <w:szCs w:val="24"/>
          <w:lang w:val="en-GB"/>
        </w:rPr>
        <w:t>;</w:t>
      </w:r>
    </w:p>
    <w:p w14:paraId="584F0959" w14:textId="46297FE2" w:rsidR="002A0F05" w:rsidRPr="004D68C7" w:rsidRDefault="002A0F05" w:rsidP="002A0F05">
      <w:pPr>
        <w:pStyle w:val="Zkladntext"/>
        <w:numPr>
          <w:ilvl w:val="0"/>
          <w:numId w:val="3"/>
        </w:numPr>
        <w:spacing w:before="120" w:after="120"/>
        <w:ind w:left="851" w:hanging="425"/>
        <w:rPr>
          <w:sz w:val="24"/>
          <w:szCs w:val="24"/>
          <w:lang w:val="en-GB"/>
        </w:rPr>
      </w:pPr>
      <w:r w:rsidRPr="004D68C7">
        <w:rPr>
          <w:sz w:val="24"/>
          <w:szCs w:val="24"/>
          <w:lang w:val="en-GB"/>
        </w:rPr>
        <w:lastRenderedPageBreak/>
        <w:t>Implementation Guidance 2014</w:t>
      </w:r>
      <w:r w:rsidR="00157B6D">
        <w:rPr>
          <w:sz w:val="24"/>
          <w:szCs w:val="24"/>
          <w:lang w:val="en-GB"/>
        </w:rPr>
        <w:t xml:space="preserve"> – </w:t>
      </w:r>
      <w:r w:rsidRPr="004D68C7">
        <w:rPr>
          <w:sz w:val="24"/>
          <w:szCs w:val="24"/>
          <w:lang w:val="en-GB"/>
        </w:rPr>
        <w:t>2020, e-cohesion;</w:t>
      </w:r>
    </w:p>
    <w:p w14:paraId="6B267C96" w14:textId="411BE37C" w:rsidR="002A0F05" w:rsidRPr="004D68C7" w:rsidRDefault="002A0F05" w:rsidP="002A0F05">
      <w:pPr>
        <w:pStyle w:val="Zkladntext"/>
        <w:numPr>
          <w:ilvl w:val="0"/>
          <w:numId w:val="3"/>
        </w:numPr>
        <w:spacing w:before="120" w:after="120"/>
        <w:ind w:left="851" w:hanging="425"/>
        <w:rPr>
          <w:sz w:val="24"/>
          <w:szCs w:val="24"/>
          <w:lang w:val="sk-SK"/>
        </w:rPr>
      </w:pPr>
      <w:r w:rsidRPr="004D68C7">
        <w:rPr>
          <w:sz w:val="24"/>
          <w:szCs w:val="24"/>
          <w:lang w:val="sk-SK"/>
        </w:rPr>
        <w:t>Partnerská dohoda SR na roky 2014 – 2020;</w:t>
      </w:r>
    </w:p>
    <w:p w14:paraId="17D1031E" w14:textId="77777777" w:rsidR="00DA08D6" w:rsidRPr="00A35F00" w:rsidRDefault="002A0F05" w:rsidP="00643A37">
      <w:pPr>
        <w:pStyle w:val="Zkladntext"/>
        <w:numPr>
          <w:ilvl w:val="0"/>
          <w:numId w:val="3"/>
        </w:numPr>
        <w:spacing w:before="120" w:after="120"/>
        <w:ind w:left="851" w:hanging="425"/>
      </w:pPr>
      <w:r w:rsidRPr="004D68C7">
        <w:rPr>
          <w:sz w:val="24"/>
          <w:szCs w:val="24"/>
          <w:lang w:val="sk-SK"/>
        </w:rPr>
        <w:t>Systém riadenia Európskych štrukturálnych a investičných fondov</w:t>
      </w:r>
      <w:r w:rsidR="00EF6166">
        <w:rPr>
          <w:sz w:val="24"/>
          <w:szCs w:val="24"/>
          <w:lang w:val="sk-SK"/>
        </w:rPr>
        <w:t>;</w:t>
      </w:r>
      <w:ins w:id="142" w:author="oMN" w:date="2021-04-26T12:56:00Z">
        <w:r w:rsidR="00DA08D6">
          <w:rPr>
            <w:sz w:val="24"/>
            <w:szCs w:val="24"/>
            <w:lang w:val="sk-SK"/>
          </w:rPr>
          <w:t xml:space="preserve"> </w:t>
        </w:r>
      </w:ins>
    </w:p>
    <w:p w14:paraId="18104B66" w14:textId="0DA6A5F9" w:rsidR="00EF6166" w:rsidRPr="00023FCC" w:rsidRDefault="00EF6166" w:rsidP="00643A37">
      <w:pPr>
        <w:pStyle w:val="Zkladntext"/>
        <w:numPr>
          <w:ilvl w:val="0"/>
          <w:numId w:val="3"/>
        </w:numPr>
        <w:spacing w:before="120" w:after="120"/>
        <w:ind w:left="851" w:hanging="425"/>
        <w:rPr>
          <w:rPrChange w:id="143" w:author="oMN" w:date="2021-04-26T12:56:00Z">
            <w:rPr>
              <w:sz w:val="24"/>
              <w:lang w:val="sk-SK"/>
            </w:rPr>
          </w:rPrChange>
        </w:rPr>
      </w:pPr>
      <w:del w:id="144" w:author="oMN" w:date="2021-04-26T12:56:00Z">
        <w:r w:rsidRPr="005E5F5C">
          <w:rPr>
            <w:sz w:val="24"/>
            <w:szCs w:val="24"/>
            <w:lang w:val="sk-SK"/>
          </w:rPr>
          <w:delText xml:space="preserve"> </w:delText>
        </w:r>
      </w:del>
      <w:r w:rsidR="00DA08D6" w:rsidRPr="005E5F5C">
        <w:rPr>
          <w:sz w:val="24"/>
          <w:szCs w:val="24"/>
          <w:lang w:val="sk-SK"/>
        </w:rPr>
        <w:t>NON PAPER: List of programme specific indicators related to the cohesion policy</w:t>
      </w:r>
      <w:r w:rsidR="00DA08D6">
        <w:rPr>
          <w:sz w:val="24"/>
          <w:szCs w:val="24"/>
          <w:lang w:val="sk-SK"/>
        </w:rPr>
        <w:t xml:space="preserve"> </w:t>
      </w:r>
      <w:ins w:id="145" w:author="oMN" w:date="2021-04-26T12:56:00Z">
        <w:r w:rsidR="00DA08D6">
          <w:rPr>
            <w:sz w:val="24"/>
            <w:szCs w:val="24"/>
            <w:lang w:val="sk-SK"/>
          </w:rPr>
          <w:t>direct</w:t>
        </w:r>
        <w:r w:rsidR="00DA08D6" w:rsidRPr="005E5F5C">
          <w:rPr>
            <w:sz w:val="24"/>
            <w:szCs w:val="24"/>
            <w:lang w:val="sk-SK"/>
          </w:rPr>
          <w:t xml:space="preserve"> </w:t>
        </w:r>
      </w:ins>
      <w:r w:rsidR="00DA08D6" w:rsidRPr="005E5F5C">
        <w:rPr>
          <w:sz w:val="24"/>
          <w:szCs w:val="24"/>
          <w:lang w:val="sk-SK"/>
        </w:rPr>
        <w:t>response to the COVID-19 pandemic</w:t>
      </w:r>
      <w:r w:rsidR="00DA08D6" w:rsidRPr="00EF6166">
        <w:rPr>
          <w:sz w:val="24"/>
          <w:szCs w:val="24"/>
          <w:lang w:val="sk-SK"/>
        </w:rPr>
        <w:t xml:space="preserve"> </w:t>
      </w:r>
      <w:r w:rsidR="00DA08D6">
        <w:rPr>
          <w:sz w:val="24"/>
          <w:szCs w:val="24"/>
          <w:lang w:val="sk-SK"/>
        </w:rPr>
        <w:t>(</w:t>
      </w:r>
      <w:del w:id="146" w:author="oMN" w:date="2021-04-26T12:56:00Z">
        <w:r>
          <w:rPr>
            <w:sz w:val="24"/>
            <w:szCs w:val="24"/>
            <w:lang w:val="sk-SK"/>
          </w:rPr>
          <w:delText>EGESIF 12 May 2020)</w:delText>
        </w:r>
        <w:r w:rsidR="00950D20">
          <w:rPr>
            <w:sz w:val="24"/>
            <w:szCs w:val="24"/>
            <w:lang w:val="sk-SK"/>
          </w:rPr>
          <w:delText xml:space="preserve"> („</w:delText>
        </w:r>
      </w:del>
      <w:ins w:id="147" w:author="oMN" w:date="2021-04-26T12:56:00Z">
        <w:r w:rsidR="00DA08D6">
          <w:rPr>
            <w:sz w:val="24"/>
            <w:szCs w:val="24"/>
            <w:lang w:val="sk-SK"/>
          </w:rPr>
          <w:t>Revised February 2021) (</w:t>
        </w:r>
      </w:ins>
      <w:r w:rsidR="00DA08D6">
        <w:rPr>
          <w:sz w:val="24"/>
          <w:szCs w:val="24"/>
          <w:lang w:val="sk-SK"/>
        </w:rPr>
        <w:t>ďalej len „NON PAPER</w:t>
      </w:r>
      <w:ins w:id="148" w:author="oMN" w:date="2021-04-26T12:56:00Z">
        <w:r w:rsidR="00DA08D6">
          <w:rPr>
            <w:sz w:val="24"/>
            <w:szCs w:val="24"/>
            <w:lang w:val="sk-SK"/>
          </w:rPr>
          <w:t xml:space="preserve"> revised</w:t>
        </w:r>
      </w:ins>
      <w:r w:rsidR="00DA08D6">
        <w:rPr>
          <w:sz w:val="24"/>
          <w:szCs w:val="24"/>
          <w:lang w:val="sk-SK"/>
        </w:rPr>
        <w:t>“);</w:t>
      </w:r>
    </w:p>
    <w:p w14:paraId="4111B505" w14:textId="385C0897" w:rsidR="00DA08D6" w:rsidRPr="00023FCC" w:rsidRDefault="00DA08D6" w:rsidP="00643A37">
      <w:pPr>
        <w:pStyle w:val="Zkladntext"/>
        <w:numPr>
          <w:ilvl w:val="0"/>
          <w:numId w:val="3"/>
        </w:numPr>
        <w:spacing w:before="120" w:after="120"/>
        <w:ind w:left="851" w:hanging="425"/>
        <w:rPr>
          <w:rPrChange w:id="149" w:author="oMN" w:date="2021-04-26T12:56:00Z">
            <w:rPr>
              <w:sz w:val="24"/>
              <w:lang w:val="sk-SK"/>
            </w:rPr>
          </w:rPrChange>
        </w:rPr>
      </w:pPr>
      <w:r w:rsidRPr="00023FCC">
        <w:rPr>
          <w:rPrChange w:id="150" w:author="oMN" w:date="2021-04-26T12:56:00Z">
            <w:rPr>
              <w:sz w:val="24"/>
              <w:lang w:val="sk-SK"/>
            </w:rPr>
          </w:rPrChange>
        </w:rPr>
        <w:t>NON PAPER ON COVID-19 SPECIFIC INDICATORS - Questions and Answers (EGESIF 18/8/2020) (ďalej len „NON PAPER Q&amp;A“).</w:t>
      </w:r>
    </w:p>
    <w:p w14:paraId="71250A6E" w14:textId="05B175DD" w:rsidR="00DA08D6" w:rsidRPr="0002563A" w:rsidRDefault="00EF6166" w:rsidP="00A35F00">
      <w:pPr>
        <w:pStyle w:val="Zkladntext"/>
        <w:spacing w:before="120" w:after="120"/>
        <w:ind w:left="851"/>
        <w:rPr>
          <w:ins w:id="151" w:author="oMN" w:date="2021-04-26T12:56:00Z"/>
          <w:sz w:val="24"/>
          <w:szCs w:val="24"/>
          <w:lang w:val="sk-SK"/>
        </w:rPr>
      </w:pPr>
      <w:ins w:id="152" w:author="oMN" w:date="2021-04-26T12:56:00Z">
        <w:r w:rsidRPr="005E5F5C">
          <w:rPr>
            <w:sz w:val="24"/>
            <w:szCs w:val="24"/>
            <w:lang w:val="sk-SK"/>
          </w:rPr>
          <w:t xml:space="preserve"> </w:t>
        </w:r>
      </w:ins>
    </w:p>
    <w:p w14:paraId="56331497" w14:textId="657D3E54" w:rsidR="001254AE" w:rsidRPr="004D68C7" w:rsidRDefault="001254AE" w:rsidP="00FA0CF1">
      <w:pPr>
        <w:pStyle w:val="Nadpis2"/>
        <w:jc w:val="both"/>
        <w:rPr>
          <w:rFonts w:ascii="Times New Roman" w:hAnsi="Times New Roman" w:cs="Times New Roman"/>
        </w:rPr>
      </w:pPr>
      <w:bookmarkStart w:id="153" w:name="_Toc23334853"/>
      <w:bookmarkStart w:id="154" w:name="_Toc37769451"/>
      <w:bookmarkStart w:id="155" w:name="_Toc68791199"/>
      <w:bookmarkStart w:id="156" w:name="_Toc54359859"/>
      <w:r w:rsidRPr="004D68C7">
        <w:rPr>
          <w:rFonts w:ascii="Times New Roman" w:hAnsi="Times New Roman" w:cs="Times New Roman"/>
        </w:rPr>
        <w:t>Hlavné úlohy jednotlivých aktérov tvorby a aktualizácie ČMU v PO 2014-2020</w:t>
      </w:r>
      <w:bookmarkEnd w:id="134"/>
      <w:bookmarkEnd w:id="153"/>
      <w:bookmarkEnd w:id="154"/>
      <w:bookmarkEnd w:id="155"/>
      <w:bookmarkEnd w:id="156"/>
    </w:p>
    <w:p w14:paraId="00A9D999" w14:textId="77777777" w:rsidR="001254AE" w:rsidRPr="004D68C7" w:rsidRDefault="001254AE" w:rsidP="00FA0CF1">
      <w:pPr>
        <w:pStyle w:val="Zkladntext"/>
        <w:numPr>
          <w:ilvl w:val="0"/>
          <w:numId w:val="4"/>
        </w:numPr>
        <w:spacing w:before="120" w:after="120"/>
        <w:ind w:left="426" w:hanging="426"/>
        <w:rPr>
          <w:sz w:val="24"/>
          <w:szCs w:val="24"/>
          <w:lang w:val="sk-SK"/>
        </w:rPr>
      </w:pPr>
      <w:r w:rsidRPr="004D68C7">
        <w:rPr>
          <w:sz w:val="24"/>
          <w:szCs w:val="24"/>
          <w:lang w:val="sk-SK"/>
        </w:rPr>
        <w:t>CKO:</w:t>
      </w:r>
    </w:p>
    <w:p w14:paraId="0F0D75E9" w14:textId="40075E90" w:rsidR="001254AE" w:rsidRPr="004D68C7" w:rsidRDefault="001254AE" w:rsidP="0040484A">
      <w:pPr>
        <w:pStyle w:val="Zkladntext"/>
        <w:numPr>
          <w:ilvl w:val="0"/>
          <w:numId w:val="5"/>
        </w:numPr>
        <w:spacing w:before="120" w:after="120"/>
        <w:ind w:left="851" w:hanging="425"/>
        <w:rPr>
          <w:sz w:val="24"/>
          <w:szCs w:val="24"/>
          <w:lang w:val="sk-SK"/>
        </w:rPr>
      </w:pPr>
      <w:r w:rsidRPr="004D68C7">
        <w:rPr>
          <w:sz w:val="24"/>
          <w:szCs w:val="24"/>
          <w:lang w:val="sk-SK"/>
        </w:rPr>
        <w:t>vykonáva úlohu správcu ČMU;</w:t>
      </w:r>
    </w:p>
    <w:p w14:paraId="12712F62" w14:textId="75C38B3B" w:rsidR="001254AE" w:rsidRPr="004D68C7" w:rsidRDefault="001254AE" w:rsidP="0040484A">
      <w:pPr>
        <w:pStyle w:val="Zkladntext"/>
        <w:numPr>
          <w:ilvl w:val="0"/>
          <w:numId w:val="5"/>
        </w:numPr>
        <w:spacing w:before="120" w:after="120"/>
        <w:ind w:left="851" w:hanging="425"/>
        <w:rPr>
          <w:sz w:val="24"/>
          <w:szCs w:val="24"/>
          <w:lang w:val="sk-SK"/>
        </w:rPr>
      </w:pPr>
      <w:r w:rsidRPr="004D68C7">
        <w:rPr>
          <w:sz w:val="24"/>
          <w:szCs w:val="24"/>
          <w:lang w:val="sk-SK"/>
        </w:rPr>
        <w:t xml:space="preserve">v súčinnosti s RO a gestormi HP je zodpovedný za aktuálny stav ČMU a úplnosť položiek v ČMU v nadväznosti na </w:t>
      </w:r>
      <w:r w:rsidR="00D80F1C">
        <w:rPr>
          <w:sz w:val="24"/>
          <w:szCs w:val="24"/>
          <w:lang w:val="sk-SK"/>
        </w:rPr>
        <w:t xml:space="preserve">aktuálne platnú </w:t>
      </w:r>
      <w:r w:rsidR="00D778E0">
        <w:rPr>
          <w:sz w:val="24"/>
          <w:szCs w:val="24"/>
          <w:lang w:val="sk-SK"/>
        </w:rPr>
        <w:t xml:space="preserve">schválenú </w:t>
      </w:r>
      <w:r w:rsidR="00D80F1C">
        <w:rPr>
          <w:sz w:val="24"/>
          <w:szCs w:val="24"/>
          <w:lang w:val="sk-SK"/>
        </w:rPr>
        <w:t>verziu</w:t>
      </w:r>
      <w:r w:rsidR="00D80F1C" w:rsidRPr="004D68C7">
        <w:rPr>
          <w:sz w:val="24"/>
          <w:szCs w:val="24"/>
          <w:lang w:val="sk-SK"/>
        </w:rPr>
        <w:t xml:space="preserve"> </w:t>
      </w:r>
      <w:r w:rsidRPr="004D68C7">
        <w:rPr>
          <w:sz w:val="24"/>
          <w:szCs w:val="24"/>
          <w:lang w:val="sk-SK"/>
        </w:rPr>
        <w:t>OP, definované projektové MU</w:t>
      </w:r>
      <w:r w:rsidR="00BE31C7" w:rsidRPr="004D68C7">
        <w:rPr>
          <w:sz w:val="24"/>
          <w:szCs w:val="24"/>
          <w:lang w:val="sk-SK"/>
        </w:rPr>
        <w:t xml:space="preserve"> a iné údaje</w:t>
      </w:r>
      <w:r w:rsidRPr="004D68C7">
        <w:rPr>
          <w:sz w:val="24"/>
          <w:szCs w:val="24"/>
          <w:lang w:val="sk-SK"/>
        </w:rPr>
        <w:t xml:space="preserve"> z úrovne RO, gestora HP a CKO a zadministrované zmeny v ČMU;</w:t>
      </w:r>
    </w:p>
    <w:p w14:paraId="1B338960" w14:textId="3C8707E6" w:rsidR="001254AE" w:rsidRPr="004D68C7" w:rsidRDefault="001254AE" w:rsidP="0040484A">
      <w:pPr>
        <w:pStyle w:val="Zkladntext"/>
        <w:numPr>
          <w:ilvl w:val="0"/>
          <w:numId w:val="5"/>
        </w:numPr>
        <w:spacing w:before="120" w:after="120"/>
        <w:ind w:left="851" w:hanging="425"/>
        <w:rPr>
          <w:sz w:val="24"/>
          <w:szCs w:val="24"/>
          <w:lang w:val="sk-SK"/>
        </w:rPr>
      </w:pPr>
      <w:r w:rsidRPr="004D68C7">
        <w:rPr>
          <w:sz w:val="24"/>
          <w:szCs w:val="24"/>
          <w:lang w:val="sk-SK"/>
        </w:rPr>
        <w:t>koordinuje RO a gestorov HP s cieľom zabezpečiť konzistentnosť ČMU a elimináciu duplicít v ČMU, najmä s cieľom zabezpečenia výkonu zmien v ČMU v súlade s týmto MP;</w:t>
      </w:r>
    </w:p>
    <w:p w14:paraId="1828896D" w14:textId="59BB4100" w:rsidR="001254AE" w:rsidRPr="004D68C7" w:rsidRDefault="001254AE" w:rsidP="0040484A">
      <w:pPr>
        <w:pStyle w:val="Zkladntext"/>
        <w:numPr>
          <w:ilvl w:val="0"/>
          <w:numId w:val="5"/>
        </w:numPr>
        <w:spacing w:before="120" w:after="120"/>
        <w:ind w:left="851" w:hanging="425"/>
        <w:rPr>
          <w:sz w:val="24"/>
          <w:szCs w:val="24"/>
          <w:lang w:val="sk-SK"/>
        </w:rPr>
      </w:pPr>
      <w:r w:rsidRPr="004D68C7">
        <w:rPr>
          <w:sz w:val="24"/>
          <w:szCs w:val="24"/>
          <w:lang w:val="sk-SK"/>
        </w:rPr>
        <w:t>informuje RO a ostatné subjekty zapojené do procesov monitorovania implement</w:t>
      </w:r>
      <w:r w:rsidR="00400ACD" w:rsidRPr="004D68C7">
        <w:rPr>
          <w:sz w:val="24"/>
          <w:szCs w:val="24"/>
          <w:lang w:val="sk-SK"/>
        </w:rPr>
        <w:t>ácie</w:t>
      </w:r>
      <w:r w:rsidRPr="004D68C7">
        <w:rPr>
          <w:sz w:val="24"/>
          <w:szCs w:val="24"/>
          <w:lang w:val="sk-SK"/>
        </w:rPr>
        <w:t xml:space="preserve"> EŠIF o aktualizáciách v</w:t>
      </w:r>
      <w:r w:rsidR="00AC2C8C">
        <w:rPr>
          <w:sz w:val="24"/>
          <w:szCs w:val="24"/>
          <w:lang w:val="sk-SK"/>
        </w:rPr>
        <w:t> </w:t>
      </w:r>
      <w:r w:rsidRPr="004D68C7">
        <w:rPr>
          <w:sz w:val="24"/>
          <w:szCs w:val="24"/>
          <w:lang w:val="sk-SK"/>
        </w:rPr>
        <w:t>ČMU</w:t>
      </w:r>
      <w:r w:rsidR="00AC2C8C">
        <w:rPr>
          <w:sz w:val="24"/>
          <w:szCs w:val="24"/>
          <w:lang w:val="sk-SK"/>
        </w:rPr>
        <w:t xml:space="preserve"> a iných skutočnostiach, ktoré súvisia s ČMU</w:t>
      </w:r>
      <w:r w:rsidRPr="004D68C7">
        <w:rPr>
          <w:sz w:val="24"/>
          <w:szCs w:val="24"/>
          <w:lang w:val="sk-SK"/>
        </w:rPr>
        <w:t>;</w:t>
      </w:r>
    </w:p>
    <w:p w14:paraId="662CD633" w14:textId="1D21575B" w:rsidR="001254AE" w:rsidRPr="004D68C7" w:rsidRDefault="001254AE" w:rsidP="0040484A">
      <w:pPr>
        <w:pStyle w:val="Zkladntext"/>
        <w:numPr>
          <w:ilvl w:val="0"/>
          <w:numId w:val="5"/>
        </w:numPr>
        <w:spacing w:before="120" w:after="120"/>
        <w:ind w:left="851" w:hanging="425"/>
        <w:rPr>
          <w:sz w:val="24"/>
          <w:szCs w:val="24"/>
          <w:lang w:val="sk-SK"/>
        </w:rPr>
      </w:pPr>
      <w:r w:rsidRPr="004D68C7">
        <w:rPr>
          <w:sz w:val="24"/>
          <w:szCs w:val="24"/>
          <w:lang w:val="sk-SK"/>
        </w:rPr>
        <w:t xml:space="preserve">zabezpečuje </w:t>
      </w:r>
      <w:r w:rsidR="003B4C42" w:rsidRPr="004D68C7">
        <w:rPr>
          <w:sz w:val="24"/>
          <w:szCs w:val="24"/>
          <w:lang w:val="sk-SK"/>
        </w:rPr>
        <w:t xml:space="preserve">funkcionality </w:t>
      </w:r>
      <w:r w:rsidRPr="004D68C7">
        <w:rPr>
          <w:sz w:val="24"/>
          <w:szCs w:val="24"/>
          <w:lang w:val="sk-SK"/>
        </w:rPr>
        <w:t>ITMS2014+ vo vzťahu k podpore ČMU v ITMS2014+.</w:t>
      </w:r>
    </w:p>
    <w:p w14:paraId="6122628A" w14:textId="2320FAFA" w:rsidR="001254AE" w:rsidRPr="004D68C7" w:rsidRDefault="00400ACD" w:rsidP="0040484A">
      <w:pPr>
        <w:pStyle w:val="Zkladntext"/>
        <w:numPr>
          <w:ilvl w:val="0"/>
          <w:numId w:val="4"/>
        </w:numPr>
        <w:spacing w:before="120" w:after="120"/>
        <w:ind w:left="426" w:hanging="426"/>
        <w:rPr>
          <w:sz w:val="24"/>
          <w:szCs w:val="24"/>
          <w:lang w:val="sk-SK"/>
        </w:rPr>
      </w:pPr>
      <w:r w:rsidRPr="004D68C7">
        <w:rPr>
          <w:sz w:val="24"/>
          <w:szCs w:val="24"/>
          <w:lang w:val="sk-SK"/>
        </w:rPr>
        <w:t>RO</w:t>
      </w:r>
      <w:r w:rsidR="001254AE" w:rsidRPr="004D68C7">
        <w:rPr>
          <w:sz w:val="24"/>
          <w:szCs w:val="24"/>
          <w:lang w:val="sk-SK"/>
        </w:rPr>
        <w:t>:</w:t>
      </w:r>
    </w:p>
    <w:p w14:paraId="6FAA3C6C" w14:textId="65E374A9" w:rsidR="00B70445" w:rsidRPr="004D68C7" w:rsidRDefault="00484390" w:rsidP="00C626C1">
      <w:pPr>
        <w:pStyle w:val="Zkladntext"/>
        <w:numPr>
          <w:ilvl w:val="0"/>
          <w:numId w:val="6"/>
        </w:numPr>
        <w:spacing w:before="120" w:after="120"/>
        <w:ind w:left="851" w:hanging="425"/>
        <w:rPr>
          <w:sz w:val="24"/>
          <w:szCs w:val="24"/>
          <w:lang w:val="sk-SK"/>
        </w:rPr>
      </w:pPr>
      <w:r w:rsidRPr="004D68C7">
        <w:rPr>
          <w:sz w:val="24"/>
          <w:szCs w:val="24"/>
          <w:lang w:val="sk-SK"/>
        </w:rPr>
        <w:t xml:space="preserve">je </w:t>
      </w:r>
      <w:r w:rsidR="00B70445" w:rsidRPr="004D68C7">
        <w:rPr>
          <w:sz w:val="24"/>
          <w:szCs w:val="24"/>
          <w:lang w:val="sk-SK"/>
        </w:rPr>
        <w:t xml:space="preserve">v súvislosti s prípravou OP zodpovedný za nastavenie efektívneho a účinného systému </w:t>
      </w:r>
      <w:r w:rsidR="00400ACD" w:rsidRPr="004D68C7">
        <w:rPr>
          <w:sz w:val="24"/>
          <w:szCs w:val="24"/>
          <w:lang w:val="sk-SK"/>
        </w:rPr>
        <w:t>MU</w:t>
      </w:r>
      <w:r w:rsidR="00B70445" w:rsidRPr="004D68C7">
        <w:rPr>
          <w:sz w:val="24"/>
          <w:szCs w:val="24"/>
          <w:lang w:val="sk-SK"/>
        </w:rPr>
        <w:t xml:space="preserve"> na úrovni OP;</w:t>
      </w:r>
    </w:p>
    <w:p w14:paraId="03ECE60C" w14:textId="61FF74D3" w:rsidR="00B70445" w:rsidRPr="004D68C7" w:rsidRDefault="00B70445" w:rsidP="00C626C1">
      <w:pPr>
        <w:pStyle w:val="Zkladntext"/>
        <w:numPr>
          <w:ilvl w:val="0"/>
          <w:numId w:val="6"/>
        </w:numPr>
        <w:spacing w:before="120" w:after="120"/>
        <w:ind w:left="851" w:hanging="425"/>
        <w:rPr>
          <w:sz w:val="24"/>
          <w:szCs w:val="24"/>
          <w:lang w:val="sk-SK"/>
        </w:rPr>
      </w:pPr>
      <w:r w:rsidRPr="004D68C7">
        <w:rPr>
          <w:sz w:val="24"/>
          <w:szCs w:val="24"/>
          <w:lang w:val="sk-SK"/>
        </w:rPr>
        <w:t xml:space="preserve">v nadväznosti na stanovenie systému </w:t>
      </w:r>
      <w:r w:rsidR="00400ACD" w:rsidRPr="004D68C7">
        <w:rPr>
          <w:sz w:val="24"/>
          <w:szCs w:val="24"/>
          <w:lang w:val="sk-SK"/>
        </w:rPr>
        <w:t>MU</w:t>
      </w:r>
      <w:r w:rsidRPr="004D68C7">
        <w:rPr>
          <w:sz w:val="24"/>
          <w:szCs w:val="24"/>
          <w:lang w:val="sk-SK"/>
        </w:rPr>
        <w:t xml:space="preserve"> </w:t>
      </w:r>
      <w:r w:rsidR="006D194C" w:rsidRPr="004D68C7">
        <w:rPr>
          <w:sz w:val="24"/>
          <w:szCs w:val="24"/>
          <w:lang w:val="sk-SK"/>
        </w:rPr>
        <w:t xml:space="preserve">na úrovni </w:t>
      </w:r>
      <w:r w:rsidRPr="004D68C7">
        <w:rPr>
          <w:sz w:val="24"/>
          <w:szCs w:val="24"/>
          <w:lang w:val="sk-SK"/>
        </w:rPr>
        <w:t xml:space="preserve">OP je zodpovedný rovnako za nastavenie </w:t>
      </w:r>
      <w:r w:rsidR="006D194C" w:rsidRPr="004D68C7">
        <w:rPr>
          <w:sz w:val="24"/>
          <w:szCs w:val="24"/>
          <w:lang w:val="sk-SK"/>
        </w:rPr>
        <w:t xml:space="preserve">efektívneho a </w:t>
      </w:r>
      <w:r w:rsidRPr="004D68C7">
        <w:rPr>
          <w:sz w:val="24"/>
          <w:szCs w:val="24"/>
          <w:lang w:val="sk-SK"/>
        </w:rPr>
        <w:t xml:space="preserve">účinného systému </w:t>
      </w:r>
      <w:r w:rsidR="00CC6178" w:rsidRPr="004D68C7">
        <w:rPr>
          <w:sz w:val="24"/>
          <w:szCs w:val="24"/>
          <w:lang w:val="sk-SK"/>
        </w:rPr>
        <w:t>MU</w:t>
      </w:r>
      <w:r w:rsidR="006D194C" w:rsidRPr="004D68C7">
        <w:rPr>
          <w:sz w:val="24"/>
          <w:szCs w:val="24"/>
          <w:lang w:val="sk-SK"/>
        </w:rPr>
        <w:t xml:space="preserve"> na úrovni</w:t>
      </w:r>
      <w:r w:rsidRPr="004D68C7">
        <w:rPr>
          <w:sz w:val="24"/>
          <w:szCs w:val="24"/>
          <w:lang w:val="sk-SK"/>
        </w:rPr>
        <w:t xml:space="preserve"> projektov</w:t>
      </w:r>
      <w:r w:rsidR="009B5CC1" w:rsidRPr="004D68C7">
        <w:rPr>
          <w:sz w:val="24"/>
          <w:szCs w:val="24"/>
          <w:lang w:val="sk-SK"/>
        </w:rPr>
        <w:t xml:space="preserve"> a iných údajov</w:t>
      </w:r>
      <w:r w:rsidRPr="004D68C7">
        <w:rPr>
          <w:sz w:val="24"/>
          <w:szCs w:val="24"/>
          <w:lang w:val="sk-SK"/>
        </w:rPr>
        <w:t>;</w:t>
      </w:r>
    </w:p>
    <w:p w14:paraId="7F2B41F6" w14:textId="0CAFE88E" w:rsidR="001254AE" w:rsidRPr="004D68C7" w:rsidRDefault="00400ACD" w:rsidP="0040484A">
      <w:pPr>
        <w:pStyle w:val="Zkladntext"/>
        <w:numPr>
          <w:ilvl w:val="0"/>
          <w:numId w:val="6"/>
        </w:numPr>
        <w:spacing w:before="120" w:after="120"/>
        <w:ind w:left="851" w:hanging="425"/>
        <w:rPr>
          <w:sz w:val="24"/>
          <w:szCs w:val="24"/>
          <w:lang w:val="sk-SK"/>
        </w:rPr>
      </w:pPr>
      <w:r w:rsidRPr="004D68C7">
        <w:rPr>
          <w:sz w:val="24"/>
          <w:szCs w:val="24"/>
          <w:lang w:val="sk-SK"/>
        </w:rPr>
        <w:t xml:space="preserve">formou ŽoZ </w:t>
      </w:r>
      <w:r w:rsidR="001254AE" w:rsidRPr="004D68C7">
        <w:rPr>
          <w:sz w:val="24"/>
          <w:szCs w:val="24"/>
          <w:lang w:val="sk-SK"/>
        </w:rPr>
        <w:t>predkladá správcovi ČMU návrhy na zaradenie položiek do ČMU,</w:t>
      </w:r>
      <w:r w:rsidRPr="004D68C7">
        <w:rPr>
          <w:sz w:val="24"/>
          <w:szCs w:val="24"/>
          <w:lang w:val="sk-SK"/>
        </w:rPr>
        <w:t xml:space="preserve"> návrhy na opravu</w:t>
      </w:r>
      <w:r w:rsidR="00AE6511">
        <w:rPr>
          <w:sz w:val="24"/>
          <w:szCs w:val="24"/>
          <w:lang w:val="sk-SK"/>
        </w:rPr>
        <w:t xml:space="preserve"> položiek v ČMU</w:t>
      </w:r>
      <w:r w:rsidR="00AB05A8" w:rsidRPr="004D68C7">
        <w:rPr>
          <w:sz w:val="24"/>
          <w:szCs w:val="24"/>
          <w:lang w:val="sk-SK"/>
        </w:rPr>
        <w:t xml:space="preserve"> </w:t>
      </w:r>
      <w:r w:rsidR="00AE6511">
        <w:rPr>
          <w:sz w:val="24"/>
          <w:szCs w:val="24"/>
          <w:lang w:val="sk-SK"/>
        </w:rPr>
        <w:t>(</w:t>
      </w:r>
      <w:r w:rsidR="00AB05A8" w:rsidRPr="004D68C7">
        <w:rPr>
          <w:sz w:val="24"/>
          <w:szCs w:val="24"/>
          <w:lang w:val="sk-SK"/>
        </w:rPr>
        <w:t>vrátane priradenia</w:t>
      </w:r>
      <w:r w:rsidR="004F791F">
        <w:rPr>
          <w:sz w:val="24"/>
          <w:szCs w:val="24"/>
          <w:lang w:val="sk-SK"/>
        </w:rPr>
        <w:t>/</w:t>
      </w:r>
      <w:r w:rsidR="00AB05A8" w:rsidRPr="004D68C7">
        <w:rPr>
          <w:sz w:val="24"/>
          <w:szCs w:val="24"/>
          <w:lang w:val="sk-SK"/>
        </w:rPr>
        <w:t>odradenia položky ČMU k OP, IP a pod.</w:t>
      </w:r>
      <w:r w:rsidR="00AE6511">
        <w:rPr>
          <w:sz w:val="24"/>
          <w:szCs w:val="24"/>
          <w:lang w:val="sk-SK"/>
        </w:rPr>
        <w:t>)</w:t>
      </w:r>
      <w:r w:rsidR="005B4224">
        <w:rPr>
          <w:sz w:val="24"/>
          <w:szCs w:val="24"/>
          <w:lang w:val="sk-SK"/>
        </w:rPr>
        <w:t>, splatnenie</w:t>
      </w:r>
      <w:r w:rsidR="00502E6F">
        <w:rPr>
          <w:rStyle w:val="Odkaznapoznmkupodiarou"/>
          <w:sz w:val="24"/>
          <w:szCs w:val="24"/>
          <w:lang w:val="sk-SK"/>
        </w:rPr>
        <w:footnoteReference w:id="6"/>
      </w:r>
      <w:r w:rsidR="005B4224">
        <w:rPr>
          <w:sz w:val="24"/>
          <w:szCs w:val="24"/>
          <w:lang w:val="sk-SK"/>
        </w:rPr>
        <w:t xml:space="preserve"> položiek v ČMU</w:t>
      </w:r>
      <w:r w:rsidRPr="004D68C7">
        <w:rPr>
          <w:sz w:val="24"/>
          <w:szCs w:val="24"/>
          <w:lang w:val="sk-SK"/>
        </w:rPr>
        <w:t xml:space="preserve"> a zneplatnenie existujúcich položiek v ČMU,</w:t>
      </w:r>
      <w:r w:rsidR="001254AE" w:rsidRPr="004D68C7">
        <w:rPr>
          <w:sz w:val="24"/>
          <w:szCs w:val="24"/>
          <w:lang w:val="sk-SK"/>
        </w:rPr>
        <w:t xml:space="preserve"> pričom zodpovedá za úplnosť, správnosť a aktuálnosť predložených </w:t>
      </w:r>
      <w:r w:rsidR="00413DC7" w:rsidRPr="004D68C7">
        <w:rPr>
          <w:sz w:val="24"/>
          <w:szCs w:val="24"/>
          <w:lang w:val="sk-SK"/>
        </w:rPr>
        <w:t>formulárov ŽoZ a navrhované zmeny dostatočne zdôvodní</w:t>
      </w:r>
      <w:r w:rsidR="00AE6511">
        <w:rPr>
          <w:sz w:val="24"/>
          <w:szCs w:val="24"/>
          <w:lang w:val="sk-SK"/>
        </w:rPr>
        <w:t>;</w:t>
      </w:r>
    </w:p>
    <w:p w14:paraId="398E87E8" w14:textId="2BB4FD98" w:rsidR="001254AE" w:rsidRPr="004D68C7" w:rsidRDefault="002B71A6" w:rsidP="0040484A">
      <w:pPr>
        <w:pStyle w:val="Zkladntext"/>
        <w:numPr>
          <w:ilvl w:val="0"/>
          <w:numId w:val="6"/>
        </w:numPr>
        <w:spacing w:before="120" w:after="120"/>
        <w:ind w:left="851" w:hanging="425"/>
        <w:rPr>
          <w:sz w:val="24"/>
          <w:szCs w:val="24"/>
          <w:lang w:val="sk-SK"/>
        </w:rPr>
      </w:pPr>
      <w:r w:rsidRPr="004D68C7">
        <w:rPr>
          <w:sz w:val="24"/>
          <w:szCs w:val="24"/>
          <w:lang w:val="sk-SK"/>
        </w:rPr>
        <w:t>na základe návrhu</w:t>
      </w:r>
      <w:r w:rsidR="00CC6178" w:rsidRPr="004D68C7">
        <w:rPr>
          <w:sz w:val="24"/>
          <w:szCs w:val="24"/>
          <w:lang w:val="sk-SK"/>
        </w:rPr>
        <w:t>/posúdenia</w:t>
      </w:r>
      <w:r w:rsidRPr="004D68C7">
        <w:rPr>
          <w:sz w:val="24"/>
          <w:szCs w:val="24"/>
          <w:lang w:val="sk-SK"/>
        </w:rPr>
        <w:t xml:space="preserve"> gestorov HP </w:t>
      </w:r>
      <w:r w:rsidR="00FE74BF">
        <w:rPr>
          <w:sz w:val="24"/>
          <w:szCs w:val="24"/>
          <w:lang w:val="sk-SK"/>
        </w:rPr>
        <w:t>požiada CKO o</w:t>
      </w:r>
      <w:r w:rsidR="000C73E5">
        <w:rPr>
          <w:sz w:val="24"/>
          <w:szCs w:val="24"/>
          <w:lang w:val="sk-SK"/>
        </w:rPr>
        <w:t xml:space="preserve"> </w:t>
      </w:r>
      <w:r w:rsidRPr="004D68C7">
        <w:rPr>
          <w:sz w:val="24"/>
          <w:szCs w:val="24"/>
          <w:lang w:val="sk-SK"/>
        </w:rPr>
        <w:t>prirad</w:t>
      </w:r>
      <w:r w:rsidR="000C73E5">
        <w:rPr>
          <w:sz w:val="24"/>
          <w:szCs w:val="24"/>
          <w:lang w:val="sk-SK"/>
        </w:rPr>
        <w:t>enie</w:t>
      </w:r>
      <w:r w:rsidRPr="004D68C7">
        <w:rPr>
          <w:sz w:val="24"/>
          <w:szCs w:val="24"/>
          <w:lang w:val="sk-SK"/>
        </w:rPr>
        <w:t xml:space="preserve"> relevanci</w:t>
      </w:r>
      <w:r w:rsidR="000C73E5">
        <w:rPr>
          <w:sz w:val="24"/>
          <w:szCs w:val="24"/>
          <w:lang w:val="sk-SK"/>
        </w:rPr>
        <w:t>e</w:t>
      </w:r>
      <w:r w:rsidRPr="004D68C7">
        <w:rPr>
          <w:sz w:val="24"/>
          <w:szCs w:val="24"/>
          <w:lang w:val="sk-SK"/>
        </w:rPr>
        <w:t xml:space="preserve"> HP k </w:t>
      </w:r>
      <w:r w:rsidR="00CC6178" w:rsidRPr="004D68C7">
        <w:rPr>
          <w:sz w:val="24"/>
          <w:szCs w:val="24"/>
          <w:lang w:val="sk-SK"/>
        </w:rPr>
        <w:t>MU</w:t>
      </w:r>
      <w:r w:rsidR="004F791F">
        <w:rPr>
          <w:sz w:val="24"/>
          <w:szCs w:val="24"/>
          <w:lang w:val="sk-SK"/>
        </w:rPr>
        <w:t>/</w:t>
      </w:r>
      <w:r w:rsidR="00CC6178" w:rsidRPr="004D68C7">
        <w:rPr>
          <w:sz w:val="24"/>
          <w:szCs w:val="24"/>
          <w:lang w:val="sk-SK"/>
        </w:rPr>
        <w:t>iným údajom</w:t>
      </w:r>
      <w:r w:rsidRPr="004D68C7">
        <w:rPr>
          <w:sz w:val="24"/>
          <w:szCs w:val="24"/>
          <w:lang w:val="sk-SK"/>
        </w:rPr>
        <w:t xml:space="preserve"> alebo </w:t>
      </w:r>
      <w:r w:rsidR="00CC6178" w:rsidRPr="004D68C7">
        <w:rPr>
          <w:sz w:val="24"/>
          <w:szCs w:val="24"/>
          <w:lang w:val="sk-SK"/>
        </w:rPr>
        <w:t>požiada o</w:t>
      </w:r>
      <w:r w:rsidR="00E90AE3">
        <w:rPr>
          <w:sz w:val="24"/>
          <w:szCs w:val="24"/>
          <w:lang w:val="sk-SK"/>
        </w:rPr>
        <w:t> </w:t>
      </w:r>
      <w:r w:rsidR="00CC6178" w:rsidRPr="004D68C7">
        <w:rPr>
          <w:sz w:val="24"/>
          <w:szCs w:val="24"/>
          <w:lang w:val="sk-SK"/>
        </w:rPr>
        <w:t>vytvorenie</w:t>
      </w:r>
      <w:r w:rsidR="004F791F">
        <w:rPr>
          <w:sz w:val="24"/>
          <w:szCs w:val="24"/>
          <w:lang w:val="sk-SK"/>
        </w:rPr>
        <w:t>/</w:t>
      </w:r>
      <w:r w:rsidR="00E90AE3">
        <w:rPr>
          <w:sz w:val="24"/>
          <w:szCs w:val="24"/>
          <w:lang w:val="sk-SK"/>
        </w:rPr>
        <w:t>opravu</w:t>
      </w:r>
      <w:r w:rsidR="004F791F">
        <w:rPr>
          <w:sz w:val="24"/>
          <w:szCs w:val="24"/>
          <w:lang w:val="sk-SK"/>
        </w:rPr>
        <w:t>/</w:t>
      </w:r>
      <w:r w:rsidR="00E90AE3">
        <w:rPr>
          <w:sz w:val="24"/>
          <w:szCs w:val="24"/>
          <w:lang w:val="sk-SK"/>
        </w:rPr>
        <w:t>zneplatnenie</w:t>
      </w:r>
      <w:r w:rsidR="004E79B9">
        <w:rPr>
          <w:sz w:val="24"/>
          <w:szCs w:val="24"/>
          <w:lang w:val="sk-SK"/>
        </w:rPr>
        <w:t>/splatnenie</w:t>
      </w:r>
      <w:r w:rsidRPr="004D68C7">
        <w:rPr>
          <w:sz w:val="24"/>
          <w:szCs w:val="24"/>
          <w:lang w:val="sk-SK"/>
        </w:rPr>
        <w:t xml:space="preserve"> iných údajov, ktorými sa zabezpečí sledovanie príspevku k napĺňaniu HP</w:t>
      </w:r>
      <w:r w:rsidR="00960F3B" w:rsidRPr="004D68C7">
        <w:rPr>
          <w:sz w:val="24"/>
          <w:szCs w:val="24"/>
          <w:lang w:val="sk-SK"/>
        </w:rPr>
        <w:t xml:space="preserve"> (priradenie relevancie k HP podlieha rovnako schváleniu správcom ČMU)</w:t>
      </w:r>
      <w:r w:rsidRPr="004D68C7">
        <w:rPr>
          <w:sz w:val="24"/>
          <w:szCs w:val="24"/>
          <w:lang w:val="sk-SK"/>
        </w:rPr>
        <w:t xml:space="preserve">; </w:t>
      </w:r>
    </w:p>
    <w:p w14:paraId="5D63DE6F" w14:textId="3D4363DC" w:rsidR="001254AE" w:rsidRPr="004D68C7" w:rsidRDefault="001254AE" w:rsidP="0040484A">
      <w:pPr>
        <w:pStyle w:val="Zkladntext"/>
        <w:numPr>
          <w:ilvl w:val="0"/>
          <w:numId w:val="6"/>
        </w:numPr>
        <w:spacing w:before="120" w:after="120"/>
        <w:ind w:left="851" w:hanging="425"/>
        <w:rPr>
          <w:sz w:val="24"/>
          <w:szCs w:val="24"/>
          <w:lang w:val="sk-SK"/>
        </w:rPr>
      </w:pPr>
      <w:r w:rsidRPr="004D68C7">
        <w:rPr>
          <w:sz w:val="24"/>
          <w:szCs w:val="24"/>
          <w:lang w:val="sk-SK"/>
        </w:rPr>
        <w:lastRenderedPageBreak/>
        <w:t xml:space="preserve">zodpovedá za definovanie </w:t>
      </w:r>
      <w:r w:rsidR="00960F3B" w:rsidRPr="004D68C7">
        <w:rPr>
          <w:sz w:val="24"/>
          <w:szCs w:val="24"/>
          <w:lang w:val="sk-SK"/>
        </w:rPr>
        <w:t xml:space="preserve">typov výpočtu </w:t>
      </w:r>
      <w:r w:rsidR="005D423F">
        <w:rPr>
          <w:sz w:val="24"/>
          <w:szCs w:val="24"/>
          <w:lang w:val="sk-SK"/>
        </w:rPr>
        <w:t xml:space="preserve">MU/iných údajov </w:t>
      </w:r>
      <w:r w:rsidR="00960F3B" w:rsidRPr="004D68C7">
        <w:rPr>
          <w:sz w:val="24"/>
          <w:szCs w:val="24"/>
          <w:lang w:val="sk-SK"/>
        </w:rPr>
        <w:t xml:space="preserve">a </w:t>
      </w:r>
      <w:r w:rsidR="005D423F">
        <w:rPr>
          <w:sz w:val="24"/>
          <w:szCs w:val="24"/>
          <w:lang w:val="sk-SK"/>
        </w:rPr>
        <w:t>typov</w:t>
      </w:r>
      <w:r w:rsidR="005D423F" w:rsidRPr="004D68C7">
        <w:rPr>
          <w:sz w:val="24"/>
          <w:szCs w:val="24"/>
          <w:lang w:val="sk-SK"/>
        </w:rPr>
        <w:t xml:space="preserve"> </w:t>
      </w:r>
      <w:r w:rsidR="00266A2C" w:rsidRPr="004D68C7">
        <w:rPr>
          <w:sz w:val="24"/>
          <w:szCs w:val="24"/>
          <w:lang w:val="sk-SK"/>
        </w:rPr>
        <w:t>agregácií</w:t>
      </w:r>
      <w:r w:rsidRPr="004D68C7">
        <w:rPr>
          <w:sz w:val="24"/>
          <w:szCs w:val="24"/>
          <w:lang w:val="sk-SK"/>
        </w:rPr>
        <w:t xml:space="preserve"> </w:t>
      </w:r>
      <w:r w:rsidR="00CC6178" w:rsidRPr="004D68C7">
        <w:rPr>
          <w:sz w:val="24"/>
          <w:szCs w:val="24"/>
          <w:lang w:val="sk-SK"/>
        </w:rPr>
        <w:t>MU</w:t>
      </w:r>
      <w:r w:rsidR="005D423F">
        <w:rPr>
          <w:sz w:val="24"/>
          <w:szCs w:val="24"/>
          <w:lang w:val="sk-SK"/>
        </w:rPr>
        <w:t xml:space="preserve"> programu </w:t>
      </w:r>
      <w:r w:rsidRPr="004D68C7">
        <w:rPr>
          <w:sz w:val="24"/>
          <w:szCs w:val="24"/>
          <w:lang w:val="sk-SK"/>
        </w:rPr>
        <w:t>v rámci intervenčnej logiky a programovej štruktúry OP, v rámci skupín MU</w:t>
      </w:r>
      <w:r w:rsidR="004F791F">
        <w:rPr>
          <w:sz w:val="24"/>
          <w:szCs w:val="24"/>
          <w:lang w:val="sk-SK"/>
        </w:rPr>
        <w:t>/</w:t>
      </w:r>
      <w:r w:rsidR="00960F3B" w:rsidRPr="004D68C7">
        <w:rPr>
          <w:sz w:val="24"/>
          <w:szCs w:val="24"/>
          <w:lang w:val="sk-SK"/>
        </w:rPr>
        <w:t>iných údajov</w:t>
      </w:r>
      <w:r w:rsidRPr="004D68C7">
        <w:rPr>
          <w:sz w:val="24"/>
          <w:szCs w:val="24"/>
          <w:lang w:val="sk-SK"/>
        </w:rPr>
        <w:t xml:space="preserve">; </w:t>
      </w:r>
    </w:p>
    <w:p w14:paraId="5B592DC7" w14:textId="4019AA7A" w:rsidR="001254AE" w:rsidRPr="004D68C7" w:rsidRDefault="001254AE" w:rsidP="0040484A">
      <w:pPr>
        <w:pStyle w:val="Zkladntext"/>
        <w:numPr>
          <w:ilvl w:val="0"/>
          <w:numId w:val="6"/>
        </w:numPr>
        <w:spacing w:before="120" w:after="120"/>
        <w:ind w:left="851" w:hanging="425"/>
        <w:rPr>
          <w:sz w:val="24"/>
          <w:szCs w:val="24"/>
          <w:lang w:val="sk-SK"/>
        </w:rPr>
      </w:pPr>
      <w:r w:rsidRPr="004D68C7">
        <w:rPr>
          <w:sz w:val="24"/>
          <w:szCs w:val="24"/>
          <w:lang w:val="sk-SK"/>
        </w:rPr>
        <w:t>poskytuje súčinnosť správcovi ČMU pri zabezpečení aktuálnosti</w:t>
      </w:r>
      <w:r w:rsidR="006D194C" w:rsidRPr="004D68C7">
        <w:rPr>
          <w:sz w:val="24"/>
          <w:szCs w:val="24"/>
          <w:lang w:val="sk-SK"/>
        </w:rPr>
        <w:t xml:space="preserve"> ČMU</w:t>
      </w:r>
      <w:r w:rsidRPr="004D68C7">
        <w:rPr>
          <w:sz w:val="24"/>
          <w:szCs w:val="24"/>
          <w:lang w:val="sk-SK"/>
        </w:rPr>
        <w:t>;</w:t>
      </w:r>
    </w:p>
    <w:p w14:paraId="073E02E3" w14:textId="33ADD819" w:rsidR="001254AE" w:rsidRPr="004D68C7" w:rsidRDefault="001254AE" w:rsidP="0040484A">
      <w:pPr>
        <w:pStyle w:val="Zkladntext"/>
        <w:numPr>
          <w:ilvl w:val="0"/>
          <w:numId w:val="6"/>
        </w:numPr>
        <w:spacing w:before="120" w:after="120"/>
        <w:ind w:left="851" w:hanging="425"/>
        <w:rPr>
          <w:sz w:val="24"/>
          <w:szCs w:val="24"/>
          <w:lang w:val="sk-SK"/>
        </w:rPr>
      </w:pPr>
      <w:r w:rsidRPr="004D68C7">
        <w:rPr>
          <w:sz w:val="24"/>
          <w:szCs w:val="24"/>
          <w:lang w:val="sk-SK"/>
        </w:rPr>
        <w:t>zodpovedá za efektívne využívanie MU a iných údajov zaradených v ČMU v priebehu celého PO 2014</w:t>
      </w:r>
      <w:r w:rsidR="006D194C" w:rsidRPr="004D68C7">
        <w:rPr>
          <w:sz w:val="24"/>
          <w:szCs w:val="24"/>
          <w:lang w:val="sk-SK"/>
        </w:rPr>
        <w:t xml:space="preserve"> – </w:t>
      </w:r>
      <w:r w:rsidRPr="004D68C7">
        <w:rPr>
          <w:sz w:val="24"/>
          <w:szCs w:val="24"/>
          <w:lang w:val="sk-SK"/>
        </w:rPr>
        <w:t>2020.</w:t>
      </w:r>
    </w:p>
    <w:p w14:paraId="71017EE7" w14:textId="1E923D8D" w:rsidR="001254AE" w:rsidRPr="004D68C7" w:rsidRDefault="001254AE" w:rsidP="0040484A">
      <w:pPr>
        <w:pStyle w:val="Zkladntext"/>
        <w:numPr>
          <w:ilvl w:val="0"/>
          <w:numId w:val="4"/>
        </w:numPr>
        <w:spacing w:before="120" w:after="120"/>
        <w:ind w:left="426" w:hanging="426"/>
        <w:rPr>
          <w:sz w:val="24"/>
          <w:szCs w:val="24"/>
          <w:lang w:val="sk-SK"/>
        </w:rPr>
      </w:pPr>
      <w:r w:rsidRPr="004D68C7">
        <w:rPr>
          <w:sz w:val="24"/>
          <w:szCs w:val="24"/>
          <w:lang w:val="sk-SK"/>
        </w:rPr>
        <w:t>Gestor HP:</w:t>
      </w:r>
    </w:p>
    <w:p w14:paraId="616E45D9" w14:textId="344E8B52" w:rsidR="001254AE" w:rsidRPr="004D68C7" w:rsidRDefault="0027531B" w:rsidP="0040484A">
      <w:pPr>
        <w:pStyle w:val="Zkladntext"/>
        <w:numPr>
          <w:ilvl w:val="0"/>
          <w:numId w:val="7"/>
        </w:numPr>
        <w:spacing w:before="120" w:after="120"/>
        <w:ind w:left="851" w:hanging="425"/>
        <w:rPr>
          <w:sz w:val="24"/>
          <w:szCs w:val="24"/>
          <w:lang w:val="sk-SK"/>
        </w:rPr>
      </w:pPr>
      <w:r>
        <w:rPr>
          <w:sz w:val="24"/>
          <w:szCs w:val="24"/>
          <w:lang w:val="sk-SK"/>
        </w:rPr>
        <w:t>n</w:t>
      </w:r>
      <w:r w:rsidR="002B71A6" w:rsidRPr="004D68C7">
        <w:rPr>
          <w:sz w:val="24"/>
          <w:szCs w:val="24"/>
          <w:lang w:val="sk-SK"/>
        </w:rPr>
        <w:t>avrhuje</w:t>
      </w:r>
      <w:r w:rsidR="004F791F">
        <w:rPr>
          <w:sz w:val="24"/>
          <w:szCs w:val="24"/>
          <w:lang w:val="sk-SK"/>
        </w:rPr>
        <w:t>/</w:t>
      </w:r>
      <w:r w:rsidR="00CC6178" w:rsidRPr="004D68C7">
        <w:rPr>
          <w:sz w:val="24"/>
          <w:szCs w:val="24"/>
          <w:lang w:val="sk-SK"/>
        </w:rPr>
        <w:t>posudzuje</w:t>
      </w:r>
      <w:r w:rsidR="002B71A6" w:rsidRPr="004D68C7">
        <w:rPr>
          <w:sz w:val="24"/>
          <w:szCs w:val="24"/>
          <w:lang w:val="sk-SK"/>
        </w:rPr>
        <w:t xml:space="preserve"> relevanciu HP k</w:t>
      </w:r>
      <w:r w:rsidR="00CC6178" w:rsidRPr="004D68C7">
        <w:rPr>
          <w:sz w:val="24"/>
          <w:szCs w:val="24"/>
          <w:lang w:val="sk-SK"/>
        </w:rPr>
        <w:t> </w:t>
      </w:r>
      <w:r w:rsidR="002B71A6" w:rsidRPr="004D68C7">
        <w:rPr>
          <w:sz w:val="24"/>
          <w:szCs w:val="24"/>
          <w:lang w:val="sk-SK"/>
        </w:rPr>
        <w:t>MU</w:t>
      </w:r>
      <w:r w:rsidR="004F791F">
        <w:rPr>
          <w:sz w:val="24"/>
          <w:szCs w:val="24"/>
          <w:lang w:val="sk-SK"/>
        </w:rPr>
        <w:t>/</w:t>
      </w:r>
      <w:r w:rsidR="00CC6178" w:rsidRPr="004D68C7">
        <w:rPr>
          <w:sz w:val="24"/>
          <w:szCs w:val="24"/>
          <w:lang w:val="sk-SK"/>
        </w:rPr>
        <w:t>iným údajom</w:t>
      </w:r>
      <w:r w:rsidR="002B71A6" w:rsidRPr="004D68C7">
        <w:rPr>
          <w:sz w:val="24"/>
          <w:szCs w:val="24"/>
          <w:lang w:val="sk-SK"/>
        </w:rPr>
        <w:t xml:space="preserve"> a </w:t>
      </w:r>
      <w:r w:rsidR="001254AE" w:rsidRPr="004D68C7">
        <w:rPr>
          <w:sz w:val="24"/>
          <w:szCs w:val="24"/>
          <w:lang w:val="sk-SK"/>
        </w:rPr>
        <w:t>spolupracuje s</w:t>
      </w:r>
      <w:r w:rsidR="00E90AE3">
        <w:rPr>
          <w:sz w:val="24"/>
          <w:szCs w:val="24"/>
          <w:lang w:val="sk-SK"/>
        </w:rPr>
        <w:t xml:space="preserve"> </w:t>
      </w:r>
      <w:r w:rsidR="001254AE" w:rsidRPr="004D68C7">
        <w:rPr>
          <w:sz w:val="24"/>
          <w:szCs w:val="24"/>
          <w:lang w:val="sk-SK"/>
        </w:rPr>
        <w:t>RO</w:t>
      </w:r>
      <w:r w:rsidR="00D05FE9">
        <w:rPr>
          <w:sz w:val="24"/>
          <w:szCs w:val="24"/>
          <w:lang w:val="sk-SK"/>
        </w:rPr>
        <w:t xml:space="preserve"> pri definovaní MU</w:t>
      </w:r>
      <w:r w:rsidR="004F791F">
        <w:rPr>
          <w:sz w:val="24"/>
          <w:szCs w:val="24"/>
          <w:lang w:val="sk-SK"/>
        </w:rPr>
        <w:t>/</w:t>
      </w:r>
      <w:r w:rsidR="004F3D22">
        <w:rPr>
          <w:sz w:val="24"/>
          <w:szCs w:val="24"/>
          <w:lang w:val="sk-SK"/>
        </w:rPr>
        <w:t>iných údajov</w:t>
      </w:r>
      <w:r w:rsidR="002B71A6" w:rsidRPr="004D68C7">
        <w:rPr>
          <w:sz w:val="24"/>
          <w:szCs w:val="24"/>
          <w:lang w:val="sk-SK"/>
        </w:rPr>
        <w:t>;</w:t>
      </w:r>
    </w:p>
    <w:p w14:paraId="1C70D042" w14:textId="1305F632" w:rsidR="001254AE" w:rsidRDefault="001254AE" w:rsidP="0040484A">
      <w:pPr>
        <w:pStyle w:val="Zkladntext"/>
        <w:numPr>
          <w:ilvl w:val="0"/>
          <w:numId w:val="7"/>
        </w:numPr>
        <w:spacing w:before="120" w:after="120"/>
        <w:ind w:left="851" w:hanging="425"/>
        <w:rPr>
          <w:sz w:val="24"/>
          <w:szCs w:val="24"/>
          <w:lang w:val="sk-SK"/>
        </w:rPr>
      </w:pPr>
      <w:r w:rsidRPr="004D68C7">
        <w:rPr>
          <w:sz w:val="24"/>
          <w:szCs w:val="24"/>
          <w:lang w:val="sk-SK"/>
        </w:rPr>
        <w:t xml:space="preserve">môže RO navrhovať </w:t>
      </w:r>
      <w:r w:rsidR="00157B6D" w:rsidRPr="004D68C7">
        <w:rPr>
          <w:sz w:val="24"/>
          <w:szCs w:val="24"/>
          <w:lang w:val="sk-SK"/>
        </w:rPr>
        <w:t>vytvorenie</w:t>
      </w:r>
      <w:r w:rsidR="004F791F">
        <w:rPr>
          <w:sz w:val="24"/>
          <w:szCs w:val="24"/>
          <w:lang w:val="sk-SK"/>
        </w:rPr>
        <w:t>/</w:t>
      </w:r>
      <w:r w:rsidR="00157B6D">
        <w:rPr>
          <w:sz w:val="24"/>
          <w:szCs w:val="24"/>
          <w:lang w:val="sk-SK"/>
        </w:rPr>
        <w:t>opravu</w:t>
      </w:r>
      <w:r w:rsidR="004F791F">
        <w:rPr>
          <w:sz w:val="24"/>
          <w:szCs w:val="24"/>
          <w:lang w:val="sk-SK"/>
        </w:rPr>
        <w:t>/</w:t>
      </w:r>
      <w:r w:rsidR="00157B6D">
        <w:rPr>
          <w:sz w:val="24"/>
          <w:szCs w:val="24"/>
          <w:lang w:val="sk-SK"/>
        </w:rPr>
        <w:t>zneplatnenie</w:t>
      </w:r>
      <w:r w:rsidR="004E79B9">
        <w:rPr>
          <w:sz w:val="24"/>
          <w:szCs w:val="24"/>
          <w:lang w:val="sk-SK"/>
        </w:rPr>
        <w:t>/splatnenie</w:t>
      </w:r>
      <w:r w:rsidR="00157B6D" w:rsidRPr="004D68C7">
        <w:rPr>
          <w:sz w:val="24"/>
          <w:szCs w:val="24"/>
          <w:lang w:val="sk-SK"/>
        </w:rPr>
        <w:t xml:space="preserve"> iných údajov</w:t>
      </w:r>
      <w:r w:rsidRPr="004D68C7">
        <w:rPr>
          <w:sz w:val="24"/>
          <w:szCs w:val="24"/>
          <w:lang w:val="sk-SK"/>
        </w:rPr>
        <w:t xml:space="preserve">, </w:t>
      </w:r>
      <w:r w:rsidR="00157B6D" w:rsidRPr="004D68C7">
        <w:rPr>
          <w:sz w:val="24"/>
          <w:szCs w:val="24"/>
          <w:lang w:val="sk-SK"/>
        </w:rPr>
        <w:t>ktorými sa zabezpečí sledovanie príspevku k napĺňaniu HP</w:t>
      </w:r>
      <w:r w:rsidRPr="004D68C7">
        <w:rPr>
          <w:sz w:val="24"/>
          <w:szCs w:val="24"/>
          <w:lang w:val="sk-SK"/>
        </w:rPr>
        <w:t>;</w:t>
      </w:r>
    </w:p>
    <w:p w14:paraId="7D1E0543" w14:textId="2B68A8B0" w:rsidR="00442DF0" w:rsidRPr="004D68C7" w:rsidRDefault="001E7D15" w:rsidP="00442DF0">
      <w:pPr>
        <w:pStyle w:val="Zkladntext"/>
        <w:numPr>
          <w:ilvl w:val="0"/>
          <w:numId w:val="7"/>
        </w:numPr>
        <w:spacing w:before="120" w:after="120"/>
        <w:rPr>
          <w:sz w:val="24"/>
          <w:szCs w:val="24"/>
          <w:lang w:val="sk-SK"/>
        </w:rPr>
      </w:pPr>
      <w:r>
        <w:rPr>
          <w:sz w:val="24"/>
          <w:szCs w:val="24"/>
          <w:lang w:val="sk-SK"/>
        </w:rPr>
        <w:t xml:space="preserve">po predchádzajúcej dohode s RO </w:t>
      </w:r>
      <w:r w:rsidR="00442DF0" w:rsidRPr="004D68C7">
        <w:rPr>
          <w:sz w:val="24"/>
          <w:szCs w:val="24"/>
          <w:lang w:val="sk-SK"/>
        </w:rPr>
        <w:t xml:space="preserve">formou ŽoZ predkladá správcovi ČMU návrhy na zaradenie </w:t>
      </w:r>
      <w:r w:rsidR="00442DF0">
        <w:rPr>
          <w:sz w:val="24"/>
          <w:szCs w:val="24"/>
          <w:lang w:val="sk-SK"/>
        </w:rPr>
        <w:t>iných údajov</w:t>
      </w:r>
      <w:r w:rsidR="002535F9">
        <w:rPr>
          <w:sz w:val="24"/>
          <w:szCs w:val="24"/>
          <w:lang w:val="sk-SK"/>
        </w:rPr>
        <w:t>, ktoré sledujú príspevok EŠIF k napĺňaniu cieľov HP</w:t>
      </w:r>
      <w:r w:rsidR="00442DF0" w:rsidRPr="004D68C7">
        <w:rPr>
          <w:sz w:val="24"/>
          <w:szCs w:val="24"/>
          <w:lang w:val="sk-SK"/>
        </w:rPr>
        <w:t xml:space="preserve"> do ČMU, návrhy na opravu</w:t>
      </w:r>
      <w:r w:rsidR="00442DF0">
        <w:rPr>
          <w:sz w:val="24"/>
          <w:szCs w:val="24"/>
          <w:lang w:val="sk-SK"/>
        </w:rPr>
        <w:t xml:space="preserve"> </w:t>
      </w:r>
      <w:r w:rsidR="002535F9">
        <w:rPr>
          <w:sz w:val="24"/>
          <w:szCs w:val="24"/>
          <w:lang w:val="sk-SK"/>
        </w:rPr>
        <w:t xml:space="preserve">týchto </w:t>
      </w:r>
      <w:r w:rsidR="00442DF0">
        <w:rPr>
          <w:sz w:val="24"/>
          <w:szCs w:val="24"/>
          <w:lang w:val="sk-SK"/>
        </w:rPr>
        <w:t>položiek v ČMU</w:t>
      </w:r>
      <w:r w:rsidR="00442DF0" w:rsidRPr="004D68C7">
        <w:rPr>
          <w:sz w:val="24"/>
          <w:szCs w:val="24"/>
          <w:lang w:val="sk-SK"/>
        </w:rPr>
        <w:t xml:space="preserve"> </w:t>
      </w:r>
      <w:r w:rsidR="00442DF0">
        <w:rPr>
          <w:sz w:val="24"/>
          <w:szCs w:val="24"/>
          <w:lang w:val="sk-SK"/>
        </w:rPr>
        <w:t>(</w:t>
      </w:r>
      <w:r w:rsidR="00442DF0" w:rsidRPr="004D68C7">
        <w:rPr>
          <w:sz w:val="24"/>
          <w:szCs w:val="24"/>
          <w:lang w:val="sk-SK"/>
        </w:rPr>
        <w:t>vrátane priradenia</w:t>
      </w:r>
      <w:r w:rsidR="004F791F">
        <w:rPr>
          <w:sz w:val="24"/>
          <w:szCs w:val="24"/>
          <w:lang w:val="sk-SK"/>
        </w:rPr>
        <w:t>/</w:t>
      </w:r>
      <w:r w:rsidR="00442DF0" w:rsidRPr="004D68C7">
        <w:rPr>
          <w:sz w:val="24"/>
          <w:szCs w:val="24"/>
          <w:lang w:val="sk-SK"/>
        </w:rPr>
        <w:t>odradenia položky ČMU k OP, IP a pod.</w:t>
      </w:r>
      <w:r w:rsidR="00442DF0">
        <w:rPr>
          <w:sz w:val="24"/>
          <w:szCs w:val="24"/>
          <w:lang w:val="sk-SK"/>
        </w:rPr>
        <w:t>)</w:t>
      </w:r>
      <w:r w:rsidR="005B4224">
        <w:rPr>
          <w:sz w:val="24"/>
          <w:szCs w:val="24"/>
          <w:lang w:val="sk-SK"/>
        </w:rPr>
        <w:t>,</w:t>
      </w:r>
      <w:r w:rsidR="00442DF0" w:rsidRPr="004D68C7">
        <w:rPr>
          <w:sz w:val="24"/>
          <w:szCs w:val="24"/>
          <w:lang w:val="sk-SK"/>
        </w:rPr>
        <w:t xml:space="preserve"> </w:t>
      </w:r>
      <w:r w:rsidR="005B4224">
        <w:rPr>
          <w:sz w:val="24"/>
          <w:szCs w:val="24"/>
          <w:lang w:val="sk-SK"/>
        </w:rPr>
        <w:t xml:space="preserve">splatnenie týchto položiek v ČMU </w:t>
      </w:r>
      <w:r w:rsidR="00442DF0" w:rsidRPr="004D68C7">
        <w:rPr>
          <w:sz w:val="24"/>
          <w:szCs w:val="24"/>
          <w:lang w:val="sk-SK"/>
        </w:rPr>
        <w:t xml:space="preserve">a zneplatnenie </w:t>
      </w:r>
      <w:r w:rsidR="002535F9">
        <w:rPr>
          <w:sz w:val="24"/>
          <w:szCs w:val="24"/>
          <w:lang w:val="sk-SK"/>
        </w:rPr>
        <w:t xml:space="preserve">týchto </w:t>
      </w:r>
      <w:r w:rsidR="00442DF0" w:rsidRPr="004D68C7">
        <w:rPr>
          <w:sz w:val="24"/>
          <w:szCs w:val="24"/>
          <w:lang w:val="sk-SK"/>
        </w:rPr>
        <w:t>existujúcich položiek v ČMU, pričom zodpovedá za úplnosť, správnosť a aktuálnosť predložených formulárov ŽoZ a navrhované zmeny dostatočne zdôvodní</w:t>
      </w:r>
      <w:r w:rsidR="00442DF0">
        <w:rPr>
          <w:sz w:val="24"/>
          <w:szCs w:val="24"/>
          <w:lang w:val="sk-SK"/>
        </w:rPr>
        <w:t>;</w:t>
      </w:r>
    </w:p>
    <w:p w14:paraId="16A5B724" w14:textId="4C633F6D" w:rsidR="008D4EF4" w:rsidRPr="004D68C7" w:rsidRDefault="00442DF0" w:rsidP="0040484A">
      <w:pPr>
        <w:pStyle w:val="Zkladntext"/>
        <w:numPr>
          <w:ilvl w:val="0"/>
          <w:numId w:val="7"/>
        </w:numPr>
        <w:spacing w:before="120" w:after="120"/>
        <w:ind w:left="851" w:hanging="425"/>
        <w:rPr>
          <w:sz w:val="24"/>
          <w:szCs w:val="24"/>
          <w:lang w:val="sk-SK"/>
        </w:rPr>
      </w:pPr>
      <w:r>
        <w:rPr>
          <w:sz w:val="24"/>
          <w:szCs w:val="24"/>
          <w:lang w:val="sk-SK"/>
        </w:rPr>
        <w:t xml:space="preserve">zodpovedá za </w:t>
      </w:r>
      <w:r w:rsidR="002535F9">
        <w:rPr>
          <w:sz w:val="24"/>
          <w:szCs w:val="24"/>
          <w:lang w:val="sk-SK"/>
        </w:rPr>
        <w:t xml:space="preserve">efektívne a účinné nastavenie iných údajov, </w:t>
      </w:r>
      <w:r w:rsidR="00FD4711">
        <w:rPr>
          <w:sz w:val="24"/>
          <w:szCs w:val="24"/>
          <w:lang w:val="sk-SK"/>
        </w:rPr>
        <w:t>ktoré sledujú príspevok EŠIF k napĺňaniu cieľov HP</w:t>
      </w:r>
      <w:r w:rsidR="002535F9">
        <w:rPr>
          <w:sz w:val="24"/>
          <w:szCs w:val="24"/>
          <w:lang w:val="sk-SK"/>
        </w:rPr>
        <w:t xml:space="preserve"> v ČMU;</w:t>
      </w:r>
    </w:p>
    <w:p w14:paraId="27D10CAD" w14:textId="469F8075" w:rsidR="001254AE" w:rsidRPr="004D68C7" w:rsidRDefault="001254AE" w:rsidP="000218C7">
      <w:pPr>
        <w:pStyle w:val="Zkladntext"/>
        <w:numPr>
          <w:ilvl w:val="0"/>
          <w:numId w:val="7"/>
        </w:numPr>
        <w:spacing w:before="120" w:after="200" w:line="276" w:lineRule="auto"/>
        <w:ind w:left="851" w:hanging="425"/>
      </w:pPr>
      <w:r w:rsidRPr="004D68C7">
        <w:rPr>
          <w:sz w:val="24"/>
          <w:szCs w:val="24"/>
          <w:lang w:val="sk-SK"/>
        </w:rPr>
        <w:t>poskytuje súčinnosť správcovi ČMU pri zabezpečení aktuálnosti</w:t>
      </w:r>
      <w:r w:rsidR="006D194C" w:rsidRPr="004D68C7">
        <w:rPr>
          <w:sz w:val="24"/>
          <w:szCs w:val="24"/>
          <w:lang w:val="sk-SK"/>
        </w:rPr>
        <w:t xml:space="preserve"> ČMU</w:t>
      </w:r>
      <w:r w:rsidRPr="004D68C7">
        <w:rPr>
          <w:sz w:val="24"/>
          <w:szCs w:val="24"/>
          <w:lang w:val="sk-SK"/>
        </w:rPr>
        <w:t>.</w:t>
      </w:r>
      <w:r w:rsidR="00FA0CF1">
        <w:br w:type="page"/>
      </w:r>
    </w:p>
    <w:p w14:paraId="1E94F423" w14:textId="5EB48574" w:rsidR="00850467" w:rsidRPr="004D68C7" w:rsidRDefault="00850467" w:rsidP="005279C5">
      <w:pPr>
        <w:pStyle w:val="MPCKO1"/>
        <w:numPr>
          <w:ilvl w:val="0"/>
          <w:numId w:val="0"/>
        </w:numPr>
        <w:ind w:left="576" w:hanging="576"/>
        <w:rPr>
          <w:rFonts w:cs="Times New Roman"/>
        </w:rPr>
      </w:pPr>
      <w:bookmarkStart w:id="157" w:name="_Toc404872046"/>
      <w:bookmarkStart w:id="158" w:name="_Toc404872121"/>
      <w:bookmarkStart w:id="159" w:name="_Toc23334854"/>
      <w:bookmarkStart w:id="160" w:name="_Toc37769452"/>
      <w:bookmarkStart w:id="161" w:name="_Toc68791200"/>
      <w:bookmarkStart w:id="162" w:name="_Toc54359860"/>
      <w:r w:rsidRPr="004D68C7">
        <w:rPr>
          <w:rFonts w:cs="Times New Roman"/>
        </w:rPr>
        <w:lastRenderedPageBreak/>
        <w:t xml:space="preserve">2 </w:t>
      </w:r>
      <w:bookmarkEnd w:id="157"/>
      <w:bookmarkEnd w:id="158"/>
      <w:r w:rsidR="001254AE" w:rsidRPr="004D68C7">
        <w:rPr>
          <w:rFonts w:cs="Times New Roman"/>
        </w:rPr>
        <w:t>Základné pojmy a definície</w:t>
      </w:r>
      <w:bookmarkEnd w:id="159"/>
      <w:bookmarkEnd w:id="160"/>
      <w:bookmarkEnd w:id="161"/>
      <w:bookmarkEnd w:id="162"/>
    </w:p>
    <w:p w14:paraId="5366AADF" w14:textId="58FFFD2D"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 xml:space="preserve">Merateľný ukazovateľ </w:t>
      </w:r>
      <w:r w:rsidRPr="004D68C7">
        <w:rPr>
          <w:sz w:val="24"/>
          <w:lang w:val="sk-SK"/>
        </w:rPr>
        <w:t xml:space="preserve">je hlavným  nástrojom monitorovania a hodnotenia pokroku pri dosahovaní cieľov OP. Predstavuje východiskovú informáciu pri preskúmavaní výkonnosti programu. K základnej charakteristike MU patrí jeho </w:t>
      </w:r>
      <w:r w:rsidR="00B71A73" w:rsidRPr="004D68C7">
        <w:rPr>
          <w:sz w:val="24"/>
          <w:lang w:val="sk-SK"/>
        </w:rPr>
        <w:t xml:space="preserve">kód, </w:t>
      </w:r>
      <w:r w:rsidRPr="004D68C7">
        <w:rPr>
          <w:sz w:val="24"/>
          <w:lang w:val="sk-SK"/>
        </w:rPr>
        <w:t>názov, definícia</w:t>
      </w:r>
      <w:r w:rsidR="004F791F">
        <w:rPr>
          <w:sz w:val="24"/>
          <w:lang w:val="sk-SK"/>
        </w:rPr>
        <w:t>/</w:t>
      </w:r>
      <w:r w:rsidRPr="004D68C7">
        <w:rPr>
          <w:sz w:val="24"/>
          <w:lang w:val="sk-SK"/>
        </w:rPr>
        <w:t>metóda výpočtu, merná jednotka, v ktorej sa udávajú hodnoty MU a čas plnenia. V ČMU sa priraďujú k MU ďalšie atribúty, ktoré charakterizujú MU z hľadiska jeho zaradenia v hierarchii tematických cieľov EŠIF, z hľadiska relevantnosti k plneniu </w:t>
      </w:r>
      <w:r w:rsidR="004C1722" w:rsidRPr="004D68C7" w:rsidDel="0032384A">
        <w:rPr>
          <w:sz w:val="24"/>
          <w:lang w:val="sk-SK"/>
        </w:rPr>
        <w:t xml:space="preserve"> </w:t>
      </w:r>
      <w:r w:rsidRPr="004D68C7">
        <w:rPr>
          <w:sz w:val="24"/>
          <w:lang w:val="sk-SK"/>
        </w:rPr>
        <w:t>HP</w:t>
      </w:r>
      <w:r w:rsidR="007975FB" w:rsidRPr="004D68C7">
        <w:rPr>
          <w:sz w:val="24"/>
          <w:lang w:val="sk-SK"/>
        </w:rPr>
        <w:t>,</w:t>
      </w:r>
      <w:r w:rsidRPr="004D68C7">
        <w:rPr>
          <w:sz w:val="24"/>
          <w:lang w:val="sk-SK"/>
        </w:rPr>
        <w:t xml:space="preserve"> z hľadiska programovej štruktúry</w:t>
      </w:r>
      <w:r w:rsidR="00B71A73" w:rsidRPr="004D68C7">
        <w:rPr>
          <w:sz w:val="24"/>
          <w:lang w:val="sk-SK"/>
        </w:rPr>
        <w:t>, z hľadiska agregácií</w:t>
      </w:r>
      <w:r w:rsidRPr="004D68C7">
        <w:rPr>
          <w:sz w:val="24"/>
          <w:lang w:val="sk-SK"/>
        </w:rPr>
        <w:t xml:space="preserve"> a pod.</w:t>
      </w:r>
      <w:r w:rsidRPr="004D68C7">
        <w:rPr>
          <w:sz w:val="24"/>
          <w:vertAlign w:val="superscript"/>
          <w:lang w:val="sk-SK"/>
        </w:rPr>
        <w:footnoteReference w:id="7"/>
      </w:r>
      <w:r w:rsidRPr="004D68C7">
        <w:rPr>
          <w:sz w:val="24"/>
          <w:lang w:val="sk-SK"/>
        </w:rPr>
        <w:t xml:space="preserve"> V súlade s článkom 27 ods. 4 všeobecného nariadenia sa MU na úrovni OP delia na </w:t>
      </w:r>
      <w:r w:rsidRPr="004D68C7">
        <w:rPr>
          <w:i/>
          <w:sz w:val="24"/>
          <w:lang w:val="sk-SK"/>
        </w:rPr>
        <w:t>MU výstupov, výsledkov a finančné ukazovatele</w:t>
      </w:r>
      <w:r w:rsidRPr="004D68C7">
        <w:rPr>
          <w:sz w:val="24"/>
          <w:lang w:val="sk-SK"/>
        </w:rPr>
        <w:t>.</w:t>
      </w:r>
    </w:p>
    <w:p w14:paraId="24B603C8" w14:textId="1559007F"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Finančn</w:t>
      </w:r>
      <w:r w:rsidR="0036679D" w:rsidRPr="004D68C7">
        <w:rPr>
          <w:b/>
          <w:sz w:val="24"/>
          <w:lang w:val="sk-SK"/>
        </w:rPr>
        <w:t>ý</w:t>
      </w:r>
      <w:r w:rsidRPr="004D68C7">
        <w:rPr>
          <w:b/>
          <w:sz w:val="24"/>
          <w:lang w:val="sk-SK"/>
        </w:rPr>
        <w:t xml:space="preserve"> ukazovate</w:t>
      </w:r>
      <w:r w:rsidR="0036679D" w:rsidRPr="004D68C7">
        <w:rPr>
          <w:b/>
          <w:sz w:val="24"/>
          <w:lang w:val="sk-SK"/>
        </w:rPr>
        <w:t>ľ</w:t>
      </w:r>
      <w:r w:rsidRPr="004D68C7">
        <w:rPr>
          <w:b/>
          <w:sz w:val="24"/>
          <w:lang w:val="sk-SK"/>
        </w:rPr>
        <w:t xml:space="preserve"> </w:t>
      </w:r>
      <w:r w:rsidRPr="004D68C7">
        <w:rPr>
          <w:sz w:val="24"/>
          <w:szCs w:val="22"/>
          <w:lang w:val="sk-SK"/>
        </w:rPr>
        <w:t>charakterizuj</w:t>
      </w:r>
      <w:r w:rsidR="0036679D" w:rsidRPr="004D68C7">
        <w:rPr>
          <w:sz w:val="24"/>
          <w:szCs w:val="22"/>
          <w:lang w:val="sk-SK"/>
        </w:rPr>
        <w:t>e</w:t>
      </w:r>
      <w:r w:rsidRPr="004D68C7">
        <w:rPr>
          <w:sz w:val="24"/>
          <w:szCs w:val="22"/>
          <w:lang w:val="sk-SK"/>
        </w:rPr>
        <w:t xml:space="preserve"> pokrok </w:t>
      </w:r>
      <w:r w:rsidR="0077548C" w:rsidRPr="004D68C7">
        <w:rPr>
          <w:sz w:val="24"/>
          <w:szCs w:val="22"/>
          <w:lang w:val="sk-SK"/>
        </w:rPr>
        <w:t xml:space="preserve">vyjadrený vo finančných jednotkách </w:t>
      </w:r>
      <w:r w:rsidRPr="004D68C7">
        <w:rPr>
          <w:sz w:val="24"/>
          <w:szCs w:val="22"/>
          <w:lang w:val="sk-SK"/>
        </w:rPr>
        <w:t xml:space="preserve">v rámci </w:t>
      </w:r>
      <w:r w:rsidR="005F28F5" w:rsidRPr="004D68C7">
        <w:rPr>
          <w:sz w:val="24"/>
          <w:szCs w:val="22"/>
          <w:lang w:val="sk-SK"/>
        </w:rPr>
        <w:t>PO</w:t>
      </w:r>
      <w:r w:rsidRPr="004D68C7">
        <w:rPr>
          <w:sz w:val="24"/>
          <w:szCs w:val="22"/>
          <w:lang w:val="sk-SK"/>
        </w:rPr>
        <w:t xml:space="preserve"> jednotlivých OP</w:t>
      </w:r>
      <w:r w:rsidR="0036679D" w:rsidRPr="004D68C7">
        <w:rPr>
          <w:sz w:val="24"/>
          <w:szCs w:val="22"/>
          <w:lang w:val="sk-SK"/>
        </w:rPr>
        <w:t xml:space="preserve"> na úrovni kategórie regiónov</w:t>
      </w:r>
      <w:r w:rsidRPr="004D68C7">
        <w:rPr>
          <w:sz w:val="24"/>
          <w:szCs w:val="22"/>
          <w:lang w:val="sk-SK"/>
        </w:rPr>
        <w:t xml:space="preserve">. </w:t>
      </w:r>
      <w:r w:rsidR="0036679D" w:rsidRPr="004D68C7">
        <w:rPr>
          <w:sz w:val="24"/>
          <w:szCs w:val="22"/>
          <w:lang w:val="sk-SK"/>
        </w:rPr>
        <w:t>Bol vytvorený pre potreby vyhodnocovania plnenia výkonnostného rámca. Finančný ukazovateľ s jeho základnou charakteristikou stanovuje MP CKO č. 2 k</w:t>
      </w:r>
      <w:r w:rsidR="00A9699C" w:rsidRPr="004D68C7">
        <w:rPr>
          <w:sz w:val="24"/>
          <w:szCs w:val="22"/>
          <w:lang w:val="sk-SK"/>
        </w:rPr>
        <w:t xml:space="preserve"> výkonnostnej rezerve a </w:t>
      </w:r>
      <w:r w:rsidR="0036679D" w:rsidRPr="004D68C7">
        <w:rPr>
          <w:sz w:val="24"/>
          <w:szCs w:val="22"/>
          <w:lang w:val="sk-SK"/>
        </w:rPr>
        <w:t xml:space="preserve">výkonnostnému rámcu. </w:t>
      </w:r>
    </w:p>
    <w:p w14:paraId="75BBD02B" w14:textId="6FA08E12"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 xml:space="preserve">MU výstupov </w:t>
      </w:r>
      <w:r w:rsidRPr="004D68C7">
        <w:rPr>
          <w:sz w:val="24"/>
          <w:lang w:val="sk-SK"/>
        </w:rPr>
        <w:t xml:space="preserve">súvisia s podporovanými </w:t>
      </w:r>
      <w:r w:rsidR="00A9699C" w:rsidRPr="004D68C7">
        <w:rPr>
          <w:sz w:val="24"/>
          <w:lang w:val="sk-SK"/>
        </w:rPr>
        <w:t>projektmi</w:t>
      </w:r>
      <w:r w:rsidR="00683B29" w:rsidRPr="004D68C7">
        <w:rPr>
          <w:sz w:val="24"/>
          <w:lang w:val="sk-SK"/>
        </w:rPr>
        <w:t xml:space="preserve"> </w:t>
      </w:r>
      <w:r w:rsidRPr="004D68C7">
        <w:rPr>
          <w:sz w:val="24"/>
          <w:lang w:val="sk-SK"/>
        </w:rPr>
        <w:t>(čl</w:t>
      </w:r>
      <w:r w:rsidR="00F566A2">
        <w:rPr>
          <w:sz w:val="24"/>
          <w:lang w:val="sk-SK"/>
        </w:rPr>
        <w:t>ánok</w:t>
      </w:r>
      <w:r w:rsidRPr="004D68C7">
        <w:rPr>
          <w:sz w:val="24"/>
          <w:lang w:val="sk-SK"/>
        </w:rPr>
        <w:t xml:space="preserve"> 96 ods. 2, písm. b) (iv) všeobecného nariadenia) pre každú investičnú prioritu, a</w:t>
      </w:r>
      <w:r w:rsidR="00A9699C" w:rsidRPr="004D68C7">
        <w:rPr>
          <w:sz w:val="24"/>
          <w:lang w:val="sk-SK"/>
        </w:rPr>
        <w:t xml:space="preserve"> obsahujú </w:t>
      </w:r>
      <w:r w:rsidRPr="004D68C7">
        <w:rPr>
          <w:sz w:val="24"/>
          <w:lang w:val="sk-SK"/>
        </w:rPr>
        <w:t>kvantifikovan</w:t>
      </w:r>
      <w:r w:rsidR="00A9699C" w:rsidRPr="004D68C7">
        <w:rPr>
          <w:sz w:val="24"/>
          <w:lang w:val="sk-SK"/>
        </w:rPr>
        <w:t>ú</w:t>
      </w:r>
      <w:r w:rsidRPr="004D68C7">
        <w:rPr>
          <w:sz w:val="24"/>
          <w:lang w:val="sk-SK"/>
        </w:rPr>
        <w:t xml:space="preserve"> cieľov</w:t>
      </w:r>
      <w:r w:rsidR="00A9699C" w:rsidRPr="004D68C7">
        <w:rPr>
          <w:sz w:val="24"/>
          <w:lang w:val="sk-SK"/>
        </w:rPr>
        <w:t>ú</w:t>
      </w:r>
      <w:r w:rsidRPr="004D68C7">
        <w:rPr>
          <w:sz w:val="24"/>
          <w:lang w:val="sk-SK"/>
        </w:rPr>
        <w:t xml:space="preserve"> hodnot</w:t>
      </w:r>
      <w:r w:rsidR="00A9699C" w:rsidRPr="004D68C7">
        <w:rPr>
          <w:sz w:val="24"/>
          <w:lang w:val="sk-SK"/>
        </w:rPr>
        <w:t>u (s výnimkou prioritnej osi týkajúcej sa technickej pomoci)</w:t>
      </w:r>
      <w:r w:rsidRPr="004D68C7">
        <w:rPr>
          <w:sz w:val="24"/>
          <w:lang w:val="sk-SK"/>
        </w:rPr>
        <w:t>, ktor</w:t>
      </w:r>
      <w:r w:rsidR="00A9699C" w:rsidRPr="004D68C7">
        <w:rPr>
          <w:sz w:val="24"/>
          <w:lang w:val="sk-SK"/>
        </w:rPr>
        <w:t>ou</w:t>
      </w:r>
      <w:r w:rsidRPr="004D68C7">
        <w:rPr>
          <w:sz w:val="24"/>
          <w:lang w:val="sk-SK"/>
        </w:rPr>
        <w:t xml:space="preserve"> by podľa očakávania mali v súlade s pravidlami pre jednotlivé fondy prispieť k dosiahnutiu výsledkov.</w:t>
      </w:r>
      <w:r w:rsidRPr="004D68C7">
        <w:rPr>
          <w:sz w:val="24"/>
          <w:vertAlign w:val="superscript"/>
          <w:lang w:val="sk-SK"/>
        </w:rPr>
        <w:footnoteReference w:id="8"/>
      </w:r>
      <w:r w:rsidRPr="004D68C7">
        <w:rPr>
          <w:sz w:val="24"/>
          <w:lang w:val="sk-SK"/>
        </w:rPr>
        <w:t xml:space="preserve"> Sú priamymi</w:t>
      </w:r>
      <w:r w:rsidRPr="004D68C7">
        <w:rPr>
          <w:i/>
          <w:sz w:val="24"/>
          <w:lang w:val="sk-SK"/>
        </w:rPr>
        <w:t xml:space="preserve"> </w:t>
      </w:r>
      <w:r w:rsidRPr="004D68C7">
        <w:rPr>
          <w:sz w:val="24"/>
          <w:lang w:val="sk-SK"/>
        </w:rPr>
        <w:t xml:space="preserve">a okamžitými produktmi </w:t>
      </w:r>
      <w:r w:rsidR="00683B29" w:rsidRPr="004D68C7">
        <w:rPr>
          <w:sz w:val="24"/>
          <w:lang w:val="sk-SK"/>
        </w:rPr>
        <w:t>projektu</w:t>
      </w:r>
      <w:r w:rsidRPr="004D68C7">
        <w:rPr>
          <w:sz w:val="24"/>
          <w:lang w:val="sk-SK"/>
        </w:rPr>
        <w:t>. Ich monitorovanie umožňuje sledovať plnenie aktivít v súlade s harmonogramom projektu.</w:t>
      </w:r>
    </w:p>
    <w:p w14:paraId="412DEA85" w14:textId="06AEBDD5"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 xml:space="preserve">MU výsledkov </w:t>
      </w:r>
      <w:r w:rsidRPr="004D68C7">
        <w:rPr>
          <w:sz w:val="24"/>
          <w:lang w:val="sk-SK"/>
        </w:rPr>
        <w:t xml:space="preserve">sa vzťahujú na definované </w:t>
      </w:r>
      <w:r w:rsidR="00252845" w:rsidRPr="004D68C7">
        <w:rPr>
          <w:sz w:val="24"/>
          <w:lang w:val="sk-SK"/>
        </w:rPr>
        <w:t>ŠC</w:t>
      </w:r>
      <w:r w:rsidRPr="004D68C7">
        <w:rPr>
          <w:sz w:val="24"/>
          <w:lang w:val="sk-SK"/>
        </w:rPr>
        <w:t xml:space="preserve"> prioritných osí OP s priamou väzbou na relevantné investičné priority a tematické ciele (čl</w:t>
      </w:r>
      <w:r w:rsidR="00F566A2">
        <w:rPr>
          <w:sz w:val="24"/>
          <w:lang w:val="sk-SK"/>
        </w:rPr>
        <w:t>ánok</w:t>
      </w:r>
      <w:r w:rsidRPr="004D68C7">
        <w:rPr>
          <w:sz w:val="24"/>
          <w:lang w:val="sk-SK"/>
        </w:rPr>
        <w:t xml:space="preserve"> 96 ods. 2, písm. b) (ii) všeobecného nariadenia) </w:t>
      </w:r>
      <w:r w:rsidR="00A9699C" w:rsidRPr="004D68C7">
        <w:rPr>
          <w:sz w:val="24"/>
          <w:lang w:val="sk-SK"/>
        </w:rPr>
        <w:t xml:space="preserve">a obsahujú </w:t>
      </w:r>
      <w:r w:rsidRPr="004D68C7">
        <w:rPr>
          <w:sz w:val="24"/>
          <w:lang w:val="sk-SK"/>
        </w:rPr>
        <w:t>východiskov</w:t>
      </w:r>
      <w:r w:rsidR="00A9699C" w:rsidRPr="004D68C7">
        <w:rPr>
          <w:sz w:val="24"/>
          <w:lang w:val="sk-SK"/>
        </w:rPr>
        <w:t>ú</w:t>
      </w:r>
      <w:r w:rsidRPr="004D68C7">
        <w:rPr>
          <w:sz w:val="24"/>
          <w:lang w:val="sk-SK"/>
        </w:rPr>
        <w:t xml:space="preserve"> a cieľov</w:t>
      </w:r>
      <w:r w:rsidR="00A9699C" w:rsidRPr="004D68C7">
        <w:rPr>
          <w:sz w:val="24"/>
          <w:lang w:val="sk-SK"/>
        </w:rPr>
        <w:t>ú</w:t>
      </w:r>
      <w:r w:rsidRPr="004D68C7">
        <w:rPr>
          <w:sz w:val="24"/>
          <w:lang w:val="sk-SK"/>
        </w:rPr>
        <w:t xml:space="preserve"> hodnotou, podľa potreby kvantifikovan</w:t>
      </w:r>
      <w:r w:rsidR="00A9699C" w:rsidRPr="004D68C7">
        <w:rPr>
          <w:sz w:val="24"/>
          <w:lang w:val="sk-SK"/>
        </w:rPr>
        <w:t>ú</w:t>
      </w:r>
      <w:r w:rsidRPr="004D68C7">
        <w:rPr>
          <w:sz w:val="24"/>
          <w:lang w:val="sk-SK"/>
        </w:rPr>
        <w:t xml:space="preserve">, a to v súlade s pravidlami pre jednotlivé fondy. Poskytujú informáciu o určitom merateľnom aspekte dosahovaného výsledku. Slúžia na sledovanie pokroku v plnení </w:t>
      </w:r>
      <w:r w:rsidR="00252845" w:rsidRPr="004D68C7">
        <w:rPr>
          <w:sz w:val="24"/>
          <w:lang w:val="sk-SK"/>
        </w:rPr>
        <w:t>ŠC</w:t>
      </w:r>
      <w:r w:rsidRPr="004D68C7">
        <w:rPr>
          <w:sz w:val="24"/>
          <w:lang w:val="sk-SK"/>
        </w:rPr>
        <w:t xml:space="preserve"> OP. Keďže sú dôležitým meradlom pokroku v implementácii, musia spĺňať určité kvalitatívne kritéria: vystihovať podstatné stránky podporovanej intervencie, mať zrozumiteľnú a jednoznačnú interpretáciu a zber potrebných údajov by mal byť jednoduchý a rýchly. </w:t>
      </w:r>
      <w:r w:rsidRPr="004D68C7">
        <w:rPr>
          <w:sz w:val="24"/>
          <w:szCs w:val="22"/>
          <w:lang w:val="sk-SK"/>
        </w:rPr>
        <w:t>Plánovaný výsledok je osobitným rozmerom blahobytu a pokroku ľudí, ktorý motivuje k politickým opatreniam, t. j. čo sa má zmeniť</w:t>
      </w:r>
      <w:r w:rsidR="00D21094" w:rsidRPr="004D68C7">
        <w:rPr>
          <w:rStyle w:val="Odkaznapoznmkupodiarou"/>
          <w:sz w:val="24"/>
          <w:szCs w:val="22"/>
          <w:lang w:val="sk-SK"/>
        </w:rPr>
        <w:footnoteReference w:id="9"/>
      </w:r>
      <w:r w:rsidRPr="004D68C7">
        <w:rPr>
          <w:sz w:val="24"/>
          <w:szCs w:val="22"/>
          <w:lang w:val="sk-SK"/>
        </w:rPr>
        <w:t xml:space="preserve"> s príspevkom navrhovaných intervencií. V prípade ESF je plánovaným výsledkom očakávaný účinok programu na účastníkov alebo subjekty, napr. </w:t>
      </w:r>
      <w:r w:rsidRPr="004D68C7">
        <w:rPr>
          <w:spacing w:val="1"/>
          <w:sz w:val="24"/>
          <w:szCs w:val="22"/>
          <w:lang w:val="sk-SK"/>
        </w:rPr>
        <w:t xml:space="preserve"> </w:t>
      </w:r>
      <w:r w:rsidRPr="004D68C7">
        <w:rPr>
          <w:sz w:val="24"/>
          <w:szCs w:val="22"/>
          <w:lang w:val="sk-SK"/>
        </w:rPr>
        <w:t>zamestnanecké postavenie účastníkov, t. j. ide o zmenu situácie subjektov</w:t>
      </w:r>
      <w:r w:rsidRPr="004D68C7">
        <w:rPr>
          <w:spacing w:val="1"/>
          <w:sz w:val="24"/>
          <w:szCs w:val="22"/>
          <w:lang w:val="sk-SK"/>
        </w:rPr>
        <w:t xml:space="preserve"> </w:t>
      </w:r>
      <w:r w:rsidRPr="004D68C7">
        <w:rPr>
          <w:spacing w:val="2"/>
          <w:sz w:val="24"/>
          <w:szCs w:val="22"/>
          <w:lang w:val="sk-SK"/>
        </w:rPr>
        <w:t xml:space="preserve">alebo </w:t>
      </w:r>
      <w:r w:rsidRPr="004D68C7">
        <w:rPr>
          <w:sz w:val="24"/>
          <w:szCs w:val="22"/>
          <w:lang w:val="sk-SK"/>
        </w:rPr>
        <w:t xml:space="preserve">účastníkov, napr.  </w:t>
      </w:r>
      <w:r w:rsidRPr="004D68C7">
        <w:rPr>
          <w:spacing w:val="1"/>
          <w:sz w:val="24"/>
          <w:szCs w:val="22"/>
          <w:lang w:val="sk-SK"/>
        </w:rPr>
        <w:t>zamestnanosť</w:t>
      </w:r>
      <w:r w:rsidRPr="004D68C7">
        <w:rPr>
          <w:sz w:val="24"/>
          <w:szCs w:val="22"/>
          <w:lang w:val="sk-SK"/>
        </w:rPr>
        <w:t>. Aby sa mini</w:t>
      </w:r>
      <w:r w:rsidRPr="004D68C7">
        <w:rPr>
          <w:spacing w:val="-2"/>
          <w:sz w:val="24"/>
          <w:szCs w:val="22"/>
          <w:lang w:val="sk-SK"/>
        </w:rPr>
        <w:t xml:space="preserve">malizoval účinok vonkajších faktorov, ktoré ovplyvňujú hodnotu </w:t>
      </w:r>
      <w:r w:rsidRPr="004D68C7">
        <w:rPr>
          <w:sz w:val="24"/>
          <w:szCs w:val="22"/>
          <w:lang w:val="sk-SK"/>
        </w:rPr>
        <w:t>predloženú v rámci</w:t>
      </w:r>
      <w:r w:rsidRPr="004D68C7">
        <w:rPr>
          <w:spacing w:val="2"/>
          <w:sz w:val="24"/>
          <w:szCs w:val="22"/>
          <w:lang w:val="sk-SK"/>
        </w:rPr>
        <w:t xml:space="preserve"> </w:t>
      </w:r>
      <w:r w:rsidRPr="004D68C7">
        <w:rPr>
          <w:sz w:val="24"/>
          <w:szCs w:val="22"/>
          <w:lang w:val="sk-SK"/>
        </w:rPr>
        <w:t>MU výsledkov v ESF, odporúča sa definovať</w:t>
      </w:r>
      <w:r w:rsidRPr="004D68C7">
        <w:rPr>
          <w:spacing w:val="1"/>
          <w:sz w:val="24"/>
          <w:szCs w:val="22"/>
          <w:lang w:val="sk-SK"/>
        </w:rPr>
        <w:t xml:space="preserve"> </w:t>
      </w:r>
      <w:r w:rsidRPr="004D68C7">
        <w:rPr>
          <w:sz w:val="24"/>
          <w:szCs w:val="22"/>
          <w:lang w:val="sk-SK"/>
        </w:rPr>
        <w:t>MU čo najbližšie k činnostiam vykonávaným v rámci príslušnej</w:t>
      </w:r>
      <w:r w:rsidRPr="004D68C7">
        <w:rPr>
          <w:spacing w:val="39"/>
          <w:sz w:val="24"/>
          <w:szCs w:val="22"/>
          <w:lang w:val="sk-SK"/>
        </w:rPr>
        <w:t xml:space="preserve"> </w:t>
      </w:r>
      <w:r w:rsidRPr="004D68C7">
        <w:rPr>
          <w:sz w:val="24"/>
          <w:szCs w:val="22"/>
          <w:lang w:val="sk-SK"/>
        </w:rPr>
        <w:t>investičnej priority.</w:t>
      </w:r>
      <w:r w:rsidRPr="004D68C7">
        <w:rPr>
          <w:sz w:val="24"/>
          <w:lang w:val="sk-SK"/>
        </w:rPr>
        <w:t xml:space="preserve"> </w:t>
      </w:r>
    </w:p>
    <w:p w14:paraId="198AD58C" w14:textId="4FB156F0" w:rsidR="001254AE" w:rsidRPr="00667301" w:rsidRDefault="001254AE" w:rsidP="0040484A">
      <w:pPr>
        <w:pStyle w:val="Zkladntext"/>
        <w:numPr>
          <w:ilvl w:val="0"/>
          <w:numId w:val="8"/>
        </w:numPr>
        <w:spacing w:before="120" w:after="120"/>
        <w:ind w:left="426" w:hanging="426"/>
        <w:rPr>
          <w:sz w:val="24"/>
          <w:lang w:val="sk-SK"/>
        </w:rPr>
      </w:pPr>
      <w:bookmarkStart w:id="163" w:name="_Hlk508978400"/>
      <w:r w:rsidRPr="004D68C7">
        <w:rPr>
          <w:b/>
          <w:sz w:val="24"/>
          <w:lang w:val="sk-SK"/>
        </w:rPr>
        <w:lastRenderedPageBreak/>
        <w:t xml:space="preserve">Programové MU </w:t>
      </w:r>
      <w:r w:rsidRPr="004D68C7">
        <w:rPr>
          <w:sz w:val="24"/>
          <w:lang w:val="sk-SK"/>
        </w:rPr>
        <w:t xml:space="preserve">sú MU definované na úrovni OP. </w:t>
      </w:r>
      <w:r w:rsidR="00A9699C" w:rsidRPr="004D68C7">
        <w:rPr>
          <w:sz w:val="24"/>
          <w:lang w:val="sk-SK"/>
        </w:rPr>
        <w:t>Môžu mať charakter</w:t>
      </w:r>
      <w:r w:rsidR="007975FB" w:rsidRPr="004D68C7">
        <w:rPr>
          <w:sz w:val="24"/>
          <w:lang w:val="sk-SK"/>
        </w:rPr>
        <w:t xml:space="preserve"> </w:t>
      </w:r>
      <w:r w:rsidRPr="004D68C7">
        <w:rPr>
          <w:i/>
          <w:sz w:val="24"/>
          <w:lang w:val="sk-SK"/>
        </w:rPr>
        <w:t>MU výstupu</w:t>
      </w:r>
      <w:r w:rsidRPr="004D68C7">
        <w:rPr>
          <w:sz w:val="24"/>
          <w:lang w:val="sk-SK"/>
        </w:rPr>
        <w:t xml:space="preserve"> a </w:t>
      </w:r>
      <w:r w:rsidRPr="004D68C7">
        <w:rPr>
          <w:i/>
          <w:sz w:val="24"/>
          <w:lang w:val="sk-SK"/>
        </w:rPr>
        <w:t>MU výsledku</w:t>
      </w:r>
      <w:r w:rsidRPr="004D68C7">
        <w:rPr>
          <w:sz w:val="24"/>
          <w:lang w:val="sk-SK"/>
        </w:rPr>
        <w:t xml:space="preserve">. Sú súčasťou </w:t>
      </w:r>
      <w:r w:rsidR="00D778E0">
        <w:rPr>
          <w:sz w:val="24"/>
          <w:lang w:val="sk-SK"/>
        </w:rPr>
        <w:t xml:space="preserve">aktuálne platných </w:t>
      </w:r>
      <w:r w:rsidRPr="004D68C7">
        <w:rPr>
          <w:sz w:val="24"/>
          <w:lang w:val="sk-SK"/>
        </w:rPr>
        <w:t>schválených OP</w:t>
      </w:r>
      <w:r w:rsidR="00721F44">
        <w:rPr>
          <w:sz w:val="24"/>
          <w:lang w:val="sk-SK"/>
        </w:rPr>
        <w:t>. Kód programových MU  v ČMU je zhodný s kódom</w:t>
      </w:r>
      <w:r w:rsidR="00DE323E">
        <w:rPr>
          <w:sz w:val="24"/>
          <w:lang w:val="sk-SK"/>
        </w:rPr>
        <w:t xml:space="preserve">, </w:t>
      </w:r>
      <w:r w:rsidR="00DA4450">
        <w:rPr>
          <w:sz w:val="24"/>
          <w:lang w:val="sk-SK"/>
        </w:rPr>
        <w:t xml:space="preserve">pod </w:t>
      </w:r>
      <w:r w:rsidR="00DE323E">
        <w:rPr>
          <w:sz w:val="24"/>
          <w:lang w:val="sk-SK"/>
        </w:rPr>
        <w:t xml:space="preserve">ktorým </w:t>
      </w:r>
      <w:r w:rsidR="00721F44">
        <w:rPr>
          <w:sz w:val="24"/>
          <w:lang w:val="sk-SK"/>
        </w:rPr>
        <w:t xml:space="preserve">sú </w:t>
      </w:r>
      <w:r w:rsidR="00DE323E">
        <w:rPr>
          <w:sz w:val="24"/>
          <w:lang w:val="sk-SK"/>
        </w:rPr>
        <w:t xml:space="preserve">registrované </w:t>
      </w:r>
      <w:r w:rsidR="00DA4450">
        <w:rPr>
          <w:sz w:val="24"/>
          <w:lang w:val="sk-SK"/>
        </w:rPr>
        <w:t>v</w:t>
      </w:r>
      <w:r w:rsidR="00DA1776">
        <w:rPr>
          <w:sz w:val="24"/>
          <w:lang w:val="sk-SK"/>
        </w:rPr>
        <w:t> </w:t>
      </w:r>
      <w:r w:rsidR="00DE323E">
        <w:rPr>
          <w:sz w:val="24"/>
          <w:lang w:val="sk-SK"/>
        </w:rPr>
        <w:t>SFC</w:t>
      </w:r>
      <w:r w:rsidR="00DA1776">
        <w:rPr>
          <w:sz w:val="24"/>
          <w:lang w:val="sk-SK"/>
        </w:rPr>
        <w:t>2014</w:t>
      </w:r>
      <w:r w:rsidR="005E29F4">
        <w:rPr>
          <w:sz w:val="24"/>
          <w:lang w:val="sk-SK"/>
        </w:rPr>
        <w:t>.</w:t>
      </w:r>
      <w:r w:rsidR="00FC4A8B">
        <w:rPr>
          <w:sz w:val="24"/>
          <w:lang w:val="sk-SK"/>
        </w:rPr>
        <w:t xml:space="preserve"> </w:t>
      </w:r>
      <w:r w:rsidR="00721F44">
        <w:rPr>
          <w:sz w:val="24"/>
          <w:lang w:val="sk-SK"/>
        </w:rPr>
        <w:t>Kód novému programovému MU priraďuje na vyžiadanie RO správca ČMU.</w:t>
      </w:r>
      <w:r w:rsidR="00A90E88">
        <w:rPr>
          <w:rStyle w:val="Odkaznapoznmkupodiarou"/>
          <w:sz w:val="24"/>
          <w:lang w:val="sk-SK"/>
        </w:rPr>
        <w:footnoteReference w:id="10"/>
      </w:r>
      <w:r w:rsidR="00721F44">
        <w:rPr>
          <w:sz w:val="24"/>
          <w:lang w:val="sk-SK"/>
        </w:rPr>
        <w:t xml:space="preserve"> RO informuje správcu ČMU o schválení/neschválení navrhovaného programového MU zo strany Európskej komisie. </w:t>
      </w:r>
      <w:r w:rsidR="0004271F">
        <w:rPr>
          <w:sz w:val="24"/>
          <w:lang w:val="sk-SK"/>
        </w:rPr>
        <w:t>Všetky zmeny programových MU (</w:t>
      </w:r>
      <w:r w:rsidR="0004271F" w:rsidRPr="004D68C7">
        <w:rPr>
          <w:sz w:val="24"/>
          <w:szCs w:val="24"/>
          <w:lang w:val="sk-SK"/>
        </w:rPr>
        <w:t>vytvorenie</w:t>
      </w:r>
      <w:r w:rsidR="004F791F">
        <w:rPr>
          <w:sz w:val="24"/>
          <w:szCs w:val="24"/>
          <w:lang w:val="sk-SK"/>
        </w:rPr>
        <w:t>/</w:t>
      </w:r>
      <w:r w:rsidR="0004271F">
        <w:rPr>
          <w:sz w:val="24"/>
          <w:szCs w:val="24"/>
          <w:lang w:val="sk-SK"/>
        </w:rPr>
        <w:t>opravu</w:t>
      </w:r>
      <w:r w:rsidR="004F791F">
        <w:rPr>
          <w:sz w:val="24"/>
          <w:szCs w:val="24"/>
          <w:lang w:val="sk-SK"/>
        </w:rPr>
        <w:t>/</w:t>
      </w:r>
      <w:r w:rsidR="0004271F">
        <w:rPr>
          <w:sz w:val="24"/>
          <w:szCs w:val="24"/>
          <w:lang w:val="sk-SK"/>
        </w:rPr>
        <w:t>zneplatnenie</w:t>
      </w:r>
      <w:r w:rsidR="005D423F">
        <w:rPr>
          <w:sz w:val="24"/>
          <w:szCs w:val="24"/>
          <w:lang w:val="sk-SK"/>
        </w:rPr>
        <w:t>/splatnenie</w:t>
      </w:r>
      <w:r w:rsidR="0004271F">
        <w:rPr>
          <w:sz w:val="24"/>
          <w:szCs w:val="24"/>
          <w:lang w:val="sk-SK"/>
        </w:rPr>
        <w:t>)</w:t>
      </w:r>
      <w:r w:rsidR="0004271F" w:rsidRPr="004D68C7">
        <w:rPr>
          <w:sz w:val="24"/>
          <w:szCs w:val="24"/>
          <w:lang w:val="sk-SK"/>
        </w:rPr>
        <w:t xml:space="preserve"> </w:t>
      </w:r>
      <w:r w:rsidR="0004271F">
        <w:rPr>
          <w:sz w:val="24"/>
          <w:lang w:val="sk-SK"/>
        </w:rPr>
        <w:t xml:space="preserve">v zmysle platných OP </w:t>
      </w:r>
      <w:r w:rsidR="00721F44">
        <w:rPr>
          <w:sz w:val="24"/>
          <w:lang w:val="sk-SK"/>
        </w:rPr>
        <w:t>je potrebné</w:t>
      </w:r>
      <w:r w:rsidR="00F96C0F">
        <w:rPr>
          <w:sz w:val="24"/>
          <w:lang w:val="sk-SK"/>
        </w:rPr>
        <w:t xml:space="preserve"> bezodkladne</w:t>
      </w:r>
      <w:r w:rsidR="00721F44">
        <w:rPr>
          <w:sz w:val="24"/>
          <w:lang w:val="sk-SK"/>
        </w:rPr>
        <w:t xml:space="preserve"> </w:t>
      </w:r>
      <w:r w:rsidR="00867333">
        <w:rPr>
          <w:sz w:val="24"/>
          <w:lang w:val="sk-SK"/>
        </w:rPr>
        <w:t xml:space="preserve">oznámiť </w:t>
      </w:r>
      <w:r w:rsidR="00721F44">
        <w:rPr>
          <w:sz w:val="24"/>
          <w:lang w:val="sk-SK"/>
        </w:rPr>
        <w:t xml:space="preserve">správcovi ČMU </w:t>
      </w:r>
      <w:r w:rsidR="0004271F">
        <w:rPr>
          <w:sz w:val="24"/>
          <w:lang w:val="sk-SK"/>
        </w:rPr>
        <w:t xml:space="preserve">prostredníctvom </w:t>
      </w:r>
      <w:r w:rsidR="00721F44">
        <w:rPr>
          <w:sz w:val="24"/>
          <w:lang w:val="sk-SK"/>
        </w:rPr>
        <w:t>ŽoZ</w:t>
      </w:r>
      <w:r w:rsidR="0004271F">
        <w:rPr>
          <w:sz w:val="24"/>
          <w:lang w:val="sk-SK"/>
        </w:rPr>
        <w:t>,</w:t>
      </w:r>
      <w:r w:rsidR="0004271F" w:rsidRPr="0004271F">
        <w:rPr>
          <w:sz w:val="24"/>
          <w:lang w:val="sk-SK"/>
        </w:rPr>
        <w:t xml:space="preserve"> </w:t>
      </w:r>
      <w:r w:rsidR="0004271F">
        <w:rPr>
          <w:sz w:val="24"/>
          <w:lang w:val="sk-SK"/>
        </w:rPr>
        <w:t>ktorou sa zabezpečí zosúladenie zmien programových MU s ČMU.</w:t>
      </w:r>
      <w:r w:rsidR="00721F44">
        <w:rPr>
          <w:sz w:val="24"/>
          <w:lang w:val="sk-SK"/>
        </w:rPr>
        <w:t xml:space="preserve"> </w:t>
      </w:r>
      <w:r w:rsidRPr="004D68C7">
        <w:rPr>
          <w:sz w:val="24"/>
          <w:lang w:val="sk-SK"/>
        </w:rPr>
        <w:t xml:space="preserve">Sledovanie programových MU zabezpečí priebežné údaje o pokroku v plnení cieľov OP, investičných priorít, </w:t>
      </w:r>
      <w:r w:rsidR="00252845" w:rsidRPr="004D68C7">
        <w:rPr>
          <w:sz w:val="24"/>
          <w:lang w:val="sk-SK"/>
        </w:rPr>
        <w:t>ŠC</w:t>
      </w:r>
      <w:r w:rsidRPr="004D68C7">
        <w:rPr>
          <w:sz w:val="24"/>
          <w:lang w:val="sk-SK"/>
        </w:rPr>
        <w:t xml:space="preserve"> a typov aktivít</w:t>
      </w:r>
      <w:r w:rsidR="00B71A73" w:rsidRPr="004D68C7">
        <w:rPr>
          <w:sz w:val="24"/>
          <w:lang w:val="sk-SK"/>
        </w:rPr>
        <w:t xml:space="preserve"> OP</w:t>
      </w:r>
      <w:r w:rsidRPr="004D68C7">
        <w:rPr>
          <w:sz w:val="24"/>
          <w:lang w:val="sk-SK"/>
        </w:rPr>
        <w:t xml:space="preserve">. RO zodpovedá za relevantnosť MU na programovej úrovni vo vzťahu k intervenčnej logike OP. Z hľadiska relevantnosti vo vzťahu k národným cieľom a spoločným cieľom  na úrovni EÚ delíme programové MU na </w:t>
      </w:r>
      <w:r w:rsidRPr="004D68C7">
        <w:rPr>
          <w:i/>
          <w:sz w:val="24"/>
          <w:lang w:val="sk-SK"/>
        </w:rPr>
        <w:t>spoločné MU a programovo špecifické MU.</w:t>
      </w:r>
    </w:p>
    <w:bookmarkEnd w:id="163"/>
    <w:p w14:paraId="7E2F1E8B" w14:textId="59FEFF43"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Spoločné (</w:t>
      </w:r>
      <w:r w:rsidRPr="004D68C7">
        <w:rPr>
          <w:b/>
          <w:i/>
          <w:sz w:val="24"/>
          <w:lang w:val="sk-SK"/>
        </w:rPr>
        <w:t>common</w:t>
      </w:r>
      <w:r w:rsidRPr="004D68C7">
        <w:rPr>
          <w:b/>
          <w:sz w:val="24"/>
          <w:lang w:val="sk-SK"/>
        </w:rPr>
        <w:t xml:space="preserve">) MU </w:t>
      </w:r>
      <w:r w:rsidRPr="004D68C7">
        <w:rPr>
          <w:sz w:val="24"/>
          <w:lang w:val="sk-SK"/>
        </w:rPr>
        <w:t xml:space="preserve">sú definované na úrovni EÚ. Poskytujú možnosť sledovať  plnenie cieľov kohéznej politiky na úrovni celej EÚ. Vo všetkých oblastiach EŠIF, kde sa ciele národných politík prekrývajú s cieľmi EÚ, sú zahrnuté spoločné MU do súboru sledovaných MU na úrovni príslušného OP. Agregácia MU na úrovni EÚ umožňuje získať globálnu informáciu o plnení cieľov EŠIF, ktorú </w:t>
      </w:r>
      <w:r w:rsidR="005F28F5" w:rsidRPr="004D68C7">
        <w:rPr>
          <w:sz w:val="24"/>
          <w:lang w:val="sk-SK"/>
        </w:rPr>
        <w:t>EK</w:t>
      </w:r>
      <w:r w:rsidRPr="004D68C7">
        <w:rPr>
          <w:sz w:val="24"/>
          <w:lang w:val="sk-SK"/>
        </w:rPr>
        <w:t xml:space="preserve"> poskytuje Rade EÚ, EP, Dvoru audítorov a občanom EÚ. Spoločné MU sú definované pre jednotlivé fondy: </w:t>
      </w:r>
      <w:r w:rsidRPr="004D68C7">
        <w:rPr>
          <w:i/>
          <w:sz w:val="24"/>
          <w:lang w:val="sk-SK"/>
        </w:rPr>
        <w:t>EFRR, ESF, KF, ENRF a</w:t>
      </w:r>
      <w:r w:rsidR="003463D1" w:rsidRPr="004D68C7">
        <w:rPr>
          <w:i/>
          <w:sz w:val="24"/>
          <w:lang w:val="sk-SK"/>
        </w:rPr>
        <w:t xml:space="preserve"> zvlášť </w:t>
      </w:r>
      <w:r w:rsidRPr="004D68C7">
        <w:rPr>
          <w:i/>
          <w:sz w:val="24"/>
          <w:lang w:val="sk-SK"/>
        </w:rPr>
        <w:t>pre</w:t>
      </w:r>
      <w:r w:rsidR="003463D1" w:rsidRPr="004D68C7">
        <w:rPr>
          <w:i/>
          <w:sz w:val="24"/>
          <w:lang w:val="sk-SK"/>
        </w:rPr>
        <w:t xml:space="preserve"> programy</w:t>
      </w:r>
      <w:r w:rsidRPr="004D68C7">
        <w:rPr>
          <w:i/>
          <w:sz w:val="24"/>
          <w:lang w:val="sk-SK"/>
        </w:rPr>
        <w:t xml:space="preserve"> EÚS.</w:t>
      </w:r>
      <w:r w:rsidRPr="004D68C7">
        <w:rPr>
          <w:sz w:val="24"/>
          <w:lang w:val="sk-SK"/>
        </w:rPr>
        <w:t xml:space="preserve"> Zoznam týchto spoločných MU sa nachádza v prílohách príslušných nariadení pre jednotlivé fondy. S výnimkou ESF a ENRF sú všetky tieto </w:t>
      </w:r>
      <w:r w:rsidR="003463D1" w:rsidRPr="004D68C7">
        <w:rPr>
          <w:sz w:val="24"/>
          <w:lang w:val="sk-SK"/>
        </w:rPr>
        <w:t xml:space="preserve">spoločné MU charakterom </w:t>
      </w:r>
      <w:r w:rsidRPr="004D68C7">
        <w:rPr>
          <w:sz w:val="24"/>
          <w:lang w:val="sk-SK"/>
        </w:rPr>
        <w:t xml:space="preserve"> </w:t>
      </w:r>
      <w:r w:rsidR="00726BF3" w:rsidRPr="004D68C7">
        <w:rPr>
          <w:sz w:val="24"/>
          <w:lang w:val="sk-SK"/>
        </w:rPr>
        <w:t xml:space="preserve">MU </w:t>
      </w:r>
      <w:r w:rsidRPr="004D68C7">
        <w:rPr>
          <w:sz w:val="24"/>
          <w:lang w:val="sk-SK"/>
        </w:rPr>
        <w:t>výstup</w:t>
      </w:r>
      <w:r w:rsidR="00726BF3" w:rsidRPr="004D68C7">
        <w:rPr>
          <w:sz w:val="24"/>
          <w:lang w:val="sk-SK"/>
        </w:rPr>
        <w:t>ov</w:t>
      </w:r>
      <w:r w:rsidRPr="004D68C7">
        <w:rPr>
          <w:sz w:val="24"/>
          <w:lang w:val="sk-SK"/>
        </w:rPr>
        <w:t xml:space="preserve">. Spoločné MU ESF a ENRF obsahujú </w:t>
      </w:r>
      <w:r w:rsidR="005A3E3E" w:rsidRPr="004D68C7">
        <w:rPr>
          <w:sz w:val="24"/>
          <w:lang w:val="sk-SK"/>
        </w:rPr>
        <w:t xml:space="preserve">MU </w:t>
      </w:r>
      <w:r w:rsidRPr="004D68C7">
        <w:rPr>
          <w:sz w:val="24"/>
          <w:lang w:val="sk-SK"/>
        </w:rPr>
        <w:t>výstup</w:t>
      </w:r>
      <w:r w:rsidR="005A3E3E" w:rsidRPr="004D68C7">
        <w:rPr>
          <w:sz w:val="24"/>
          <w:lang w:val="sk-SK"/>
        </w:rPr>
        <w:t>ov</w:t>
      </w:r>
      <w:r w:rsidRPr="004D68C7">
        <w:rPr>
          <w:sz w:val="24"/>
          <w:lang w:val="sk-SK"/>
        </w:rPr>
        <w:t xml:space="preserve"> aj </w:t>
      </w:r>
      <w:r w:rsidR="005A3E3E" w:rsidRPr="004D68C7">
        <w:rPr>
          <w:sz w:val="24"/>
          <w:lang w:val="sk-SK"/>
        </w:rPr>
        <w:t xml:space="preserve">MU </w:t>
      </w:r>
      <w:r w:rsidRPr="004D68C7">
        <w:rPr>
          <w:sz w:val="24"/>
          <w:lang w:val="sk-SK"/>
        </w:rPr>
        <w:t xml:space="preserve">výsledkov. </w:t>
      </w:r>
    </w:p>
    <w:p w14:paraId="70B3ADA9" w14:textId="19CE1A42"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Spoločné MU výstupov EFRR</w:t>
      </w:r>
      <w:r w:rsidRPr="004D68C7">
        <w:rPr>
          <w:sz w:val="24"/>
          <w:lang w:val="sk-SK"/>
        </w:rPr>
        <w:t xml:space="preserve"> sú stanovené v prílohe I k nariadeniu</w:t>
      </w:r>
      <w:r w:rsidR="009B7EE6" w:rsidRPr="004D68C7">
        <w:rPr>
          <w:sz w:val="24"/>
          <w:lang w:val="sk-SK"/>
        </w:rPr>
        <w:t xml:space="preserve"> o EFRR</w:t>
      </w:r>
      <w:r w:rsidRPr="004D68C7">
        <w:rPr>
          <w:sz w:val="24"/>
          <w:lang w:val="sk-SK"/>
        </w:rPr>
        <w:t>. Spolu s programovo špecifickými MU výsledkov a prípadne programovo špecifickými MU výstupov sa používajú v súlade s článkom 27 ods. 4, článkom 96 ods. 2 písm. b) bodmi ii) a iv) a písm. c) bodmi i) a iv) všeobecného nariadenia (článok 6 bod 1 nariadenia</w:t>
      </w:r>
      <w:r w:rsidR="009B7EE6" w:rsidRPr="004D68C7">
        <w:rPr>
          <w:sz w:val="24"/>
          <w:lang w:val="sk-SK"/>
        </w:rPr>
        <w:t xml:space="preserve"> o EFRR</w:t>
      </w:r>
      <w:r w:rsidRPr="004D68C7">
        <w:rPr>
          <w:sz w:val="24"/>
          <w:lang w:val="sk-SK"/>
        </w:rPr>
        <w:t xml:space="preserve">). Tieto MU zodpovedajú investičnej priorite a druhu opatrení podporovaných v súlade s nariadením </w:t>
      </w:r>
      <w:r w:rsidR="009B7EE6" w:rsidRPr="004D68C7">
        <w:rPr>
          <w:sz w:val="24"/>
          <w:lang w:val="sk-SK"/>
        </w:rPr>
        <w:t xml:space="preserve">o EFRR </w:t>
      </w:r>
      <w:r w:rsidRPr="004D68C7">
        <w:rPr>
          <w:sz w:val="24"/>
          <w:lang w:val="sk-SK"/>
        </w:rPr>
        <w:t>a príslušnými ustanoveniami všeobecného nariadenia. Tieto spoločné MU slúžia na zhromaždenie informácií v členskom štáte a za členské štáty a vyjadrujú často používané investície z EFRR.</w:t>
      </w:r>
    </w:p>
    <w:p w14:paraId="381A0D47" w14:textId="09C838F1"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Spoločné MU výstupov KF</w:t>
      </w:r>
      <w:r w:rsidRPr="004D68C7">
        <w:rPr>
          <w:sz w:val="24"/>
          <w:lang w:val="sk-SK"/>
        </w:rPr>
        <w:t xml:space="preserve"> sú stanovené v prílohe I k nariadeniu </w:t>
      </w:r>
      <w:r w:rsidR="00B70445" w:rsidRPr="004D68C7">
        <w:rPr>
          <w:sz w:val="24"/>
          <w:lang w:val="sk-SK"/>
        </w:rPr>
        <w:t xml:space="preserve">o KF </w:t>
      </w:r>
      <w:r w:rsidRPr="004D68C7">
        <w:rPr>
          <w:sz w:val="24"/>
          <w:lang w:val="sk-SK"/>
        </w:rPr>
        <w:t xml:space="preserve">a spolu s programovo špecifickými MU výsledkov a prípadne programovo špecifickými MU výstupov sa používajú v súlade s článkom 27 ods. 4 a článkom 96 ods. 2 písm. b) bodmi </w:t>
      </w:r>
      <w:r w:rsidRPr="004D68C7">
        <w:rPr>
          <w:sz w:val="24"/>
          <w:lang w:val="sk-SK"/>
        </w:rPr>
        <w:lastRenderedPageBreak/>
        <w:t>ii) a iv) všeobecného nariadenia (článok 5 bod 1 nariadenia</w:t>
      </w:r>
      <w:r w:rsidR="00B70445" w:rsidRPr="004D68C7">
        <w:rPr>
          <w:sz w:val="24"/>
          <w:lang w:val="sk-SK"/>
        </w:rPr>
        <w:t xml:space="preserve"> </w:t>
      </w:r>
      <w:r w:rsidR="00977D9F" w:rsidRPr="004D68C7">
        <w:rPr>
          <w:sz w:val="24"/>
          <w:lang w:val="sk-SK"/>
        </w:rPr>
        <w:t xml:space="preserve">o </w:t>
      </w:r>
      <w:r w:rsidR="00B70445" w:rsidRPr="004D68C7">
        <w:rPr>
          <w:sz w:val="24"/>
          <w:lang w:val="sk-SK"/>
        </w:rPr>
        <w:t>KF</w:t>
      </w:r>
      <w:r w:rsidRPr="004D68C7">
        <w:rPr>
          <w:sz w:val="24"/>
          <w:lang w:val="sk-SK"/>
        </w:rPr>
        <w:t>). Tieto MU zodpovedajú investičným prioritám a druhu činností podporovaných v súlade s nariadením</w:t>
      </w:r>
      <w:r w:rsidR="009B7EE6" w:rsidRPr="004D68C7">
        <w:rPr>
          <w:sz w:val="24"/>
          <w:lang w:val="sk-SK"/>
        </w:rPr>
        <w:t xml:space="preserve"> o KF</w:t>
      </w:r>
      <w:r w:rsidRPr="004D68C7">
        <w:rPr>
          <w:sz w:val="24"/>
          <w:lang w:val="sk-SK"/>
        </w:rPr>
        <w:t xml:space="preserve"> a príslušnými ustanoveniami všeobecného nariadenia. </w:t>
      </w:r>
    </w:p>
    <w:p w14:paraId="5A7C3163" w14:textId="4D06A77C"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Spoločné MU výstupov EÚS</w:t>
      </w:r>
      <w:r w:rsidRPr="004D68C7">
        <w:rPr>
          <w:sz w:val="24"/>
          <w:lang w:val="sk-SK"/>
        </w:rPr>
        <w:t xml:space="preserve"> sú stanovené v prílohe k nariadeniu </w:t>
      </w:r>
      <w:r w:rsidR="00B70445" w:rsidRPr="004D68C7">
        <w:rPr>
          <w:sz w:val="24"/>
          <w:lang w:val="sk-SK"/>
        </w:rPr>
        <w:t xml:space="preserve">o EÚS </w:t>
      </w:r>
      <w:r w:rsidRPr="004D68C7">
        <w:rPr>
          <w:sz w:val="24"/>
          <w:lang w:val="sk-SK"/>
        </w:rPr>
        <w:t xml:space="preserve">a spolu s MU výsledkov konkrétnych programov a prípadne MU výstupov konkrétnych programov sa používajú v súlade s článkom 27 ods. 4 všeobecného nariadenia a s článkom 8 ods. 2 prvým pododsekom písm. b) bodmi ii) a iv) a písm. c) bodmi ii) a iv) tohto nariadenia. </w:t>
      </w:r>
    </w:p>
    <w:p w14:paraId="697F7F93" w14:textId="5A822F9D"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Spoločné MU výstupov a výsledkov ESF</w:t>
      </w:r>
      <w:r w:rsidRPr="004D68C7">
        <w:rPr>
          <w:sz w:val="24"/>
          <w:lang w:val="sk-SK"/>
        </w:rPr>
        <w:t xml:space="preserve"> sú stanovené v prílohe I  k nariadeniu</w:t>
      </w:r>
      <w:r w:rsidR="009B7EE6" w:rsidRPr="004D68C7">
        <w:rPr>
          <w:sz w:val="24"/>
          <w:lang w:val="sk-SK"/>
        </w:rPr>
        <w:t xml:space="preserve"> o ESF</w:t>
      </w:r>
      <w:r w:rsidRPr="004D68C7">
        <w:rPr>
          <w:sz w:val="24"/>
          <w:lang w:val="sk-SK"/>
        </w:rPr>
        <w:t>. Spolu s programovo špecifickými MU sa používajú v súlade s článkom 27 ods. 4 a článkom 96 ods. 2 písm. b) bodmi ii) a iv) všeobecného nariadenia. Všetky spoločné MU výstupov a výsledkov sa uvádzajú v súvislosti so všetkými investičnými prioritami</w:t>
      </w:r>
      <w:r w:rsidR="00C579D2" w:rsidRPr="004D68C7">
        <w:rPr>
          <w:sz w:val="24"/>
          <w:lang w:val="sk-SK"/>
        </w:rPr>
        <w:t xml:space="preserve"> podporovanými v </w:t>
      </w:r>
      <w:r w:rsidR="009B7EE6" w:rsidRPr="004D68C7">
        <w:rPr>
          <w:sz w:val="24"/>
          <w:lang w:val="sk-SK"/>
        </w:rPr>
        <w:t>OP</w:t>
      </w:r>
      <w:r w:rsidRPr="004D68C7">
        <w:rPr>
          <w:sz w:val="24"/>
          <w:lang w:val="sk-SK"/>
        </w:rPr>
        <w:t xml:space="preserve">. </w:t>
      </w:r>
      <w:r w:rsidR="00C579D2" w:rsidRPr="004D68C7">
        <w:rPr>
          <w:sz w:val="24"/>
          <w:lang w:val="sk-SK"/>
        </w:rPr>
        <w:t xml:space="preserve">Na </w:t>
      </w:r>
      <w:r w:rsidR="00683B29" w:rsidRPr="004D68C7">
        <w:rPr>
          <w:sz w:val="24"/>
          <w:lang w:val="sk-SK"/>
        </w:rPr>
        <w:t xml:space="preserve">projekty </w:t>
      </w:r>
      <w:r w:rsidRPr="004D68C7">
        <w:rPr>
          <w:sz w:val="24"/>
          <w:lang w:val="sk-SK"/>
        </w:rPr>
        <w:t xml:space="preserve">podporované v rámci investičnej priority podľa článku 3 ods. 1 písm. a) bodu ii) tohto nariadenia na vykonávanie </w:t>
      </w:r>
      <w:r w:rsidR="00E7724D" w:rsidRPr="004D68C7">
        <w:rPr>
          <w:sz w:val="24"/>
          <w:lang w:val="sk-SK"/>
        </w:rPr>
        <w:t xml:space="preserve">IZM </w:t>
      </w:r>
      <w:r w:rsidR="00C579D2" w:rsidRPr="004D68C7">
        <w:rPr>
          <w:sz w:val="24"/>
          <w:lang w:val="sk-SK"/>
        </w:rPr>
        <w:t>sa okrem ukazovateľov uvedených v prílohe I nariadenia</w:t>
      </w:r>
      <w:r w:rsidR="009B7EE6" w:rsidRPr="004D68C7">
        <w:rPr>
          <w:sz w:val="24"/>
          <w:lang w:val="sk-SK"/>
        </w:rPr>
        <w:t xml:space="preserve"> o ESF</w:t>
      </w:r>
      <w:r w:rsidR="00C579D2" w:rsidRPr="004D68C7">
        <w:rPr>
          <w:sz w:val="24"/>
          <w:lang w:val="sk-SK"/>
        </w:rPr>
        <w:t xml:space="preserve"> vzťahujú aj ukazovatele stanovené v prílohe II nariadenia</w:t>
      </w:r>
      <w:r w:rsidR="009B7EE6" w:rsidRPr="004D68C7">
        <w:rPr>
          <w:sz w:val="24"/>
          <w:lang w:val="sk-SK"/>
        </w:rPr>
        <w:t xml:space="preserve"> o ESF</w:t>
      </w:r>
      <w:r w:rsidRPr="004D68C7">
        <w:rPr>
          <w:sz w:val="24"/>
          <w:lang w:val="sk-SK"/>
        </w:rPr>
        <w:t xml:space="preserve">. Ak je to relevantné (tzn. pri jednotlivcoch, nie pri entitách/subjektoch), tieto údaje sa roztriedia podľa </w:t>
      </w:r>
      <w:r w:rsidR="005F15B0">
        <w:rPr>
          <w:sz w:val="24"/>
          <w:lang w:val="sk-SK"/>
        </w:rPr>
        <w:t>pohlavia</w:t>
      </w:r>
      <w:r w:rsidRPr="004D68C7">
        <w:rPr>
          <w:sz w:val="24"/>
          <w:lang w:val="sk-SK"/>
        </w:rPr>
        <w:t>. Spoločné MU predstavujú minimálny súbor MU pre každý OP</w:t>
      </w:r>
      <w:r w:rsidR="005F15B0">
        <w:rPr>
          <w:sz w:val="24"/>
          <w:lang w:val="sk-SK"/>
        </w:rPr>
        <w:t>,</w:t>
      </w:r>
      <w:r w:rsidRPr="004D68C7">
        <w:rPr>
          <w:sz w:val="24"/>
          <w:lang w:val="sk-SK"/>
        </w:rPr>
        <w:t xml:space="preserve"> financovaný z prostriedkov ESF. V prípade potreby môžu byť doplnené programovo špecifickými MU výsledkov a/alebo výstupov.</w:t>
      </w:r>
    </w:p>
    <w:p w14:paraId="529F3588" w14:textId="4F6983AF" w:rsidR="001254AE" w:rsidRPr="004D68C7" w:rsidRDefault="001254AE" w:rsidP="005279C5">
      <w:pPr>
        <w:pStyle w:val="Zkladntext"/>
        <w:numPr>
          <w:ilvl w:val="0"/>
          <w:numId w:val="8"/>
        </w:numPr>
        <w:spacing w:before="120" w:after="120"/>
        <w:ind w:left="426" w:hanging="426"/>
        <w:rPr>
          <w:b/>
          <w:sz w:val="24"/>
          <w:lang w:val="sk-SK"/>
        </w:rPr>
      </w:pPr>
      <w:r w:rsidRPr="004D68C7">
        <w:rPr>
          <w:b/>
          <w:sz w:val="24"/>
          <w:lang w:val="sk-SK"/>
        </w:rPr>
        <w:t xml:space="preserve">Spoločné MU (výsledkov a výstupov) </w:t>
      </w:r>
      <w:r w:rsidRPr="00667301">
        <w:rPr>
          <w:b/>
          <w:sz w:val="24"/>
          <w:lang w:val="sk-SK"/>
        </w:rPr>
        <w:t>ENRF</w:t>
      </w:r>
      <w:r w:rsidRPr="004D68C7">
        <w:rPr>
          <w:sz w:val="24"/>
          <w:lang w:val="sk-SK"/>
        </w:rPr>
        <w:t xml:space="preserve"> sú určené v záujme umožnenia agregácie údajov na úrovni EÚ v zmysle nariadenia</w:t>
      </w:r>
      <w:r w:rsidR="009B7EE6" w:rsidRPr="004D68C7">
        <w:rPr>
          <w:sz w:val="24"/>
          <w:lang w:val="sk-SK"/>
        </w:rPr>
        <w:t xml:space="preserve"> o ENRF</w:t>
      </w:r>
      <w:r w:rsidRPr="004D68C7">
        <w:rPr>
          <w:sz w:val="24"/>
          <w:lang w:val="sk-SK"/>
        </w:rPr>
        <w:t>. Súvisia s východiskovou situáciou a finančnou realizáciou, výstupmi a výsledkami OP a sú uplatniteľné na všetky OP</w:t>
      </w:r>
      <w:r w:rsidR="005F15B0">
        <w:rPr>
          <w:sz w:val="24"/>
          <w:lang w:val="sk-SK"/>
        </w:rPr>
        <w:t>, financované z ENRF</w:t>
      </w:r>
      <w:r w:rsidRPr="004D68C7">
        <w:rPr>
          <w:sz w:val="24"/>
          <w:lang w:val="sk-SK"/>
        </w:rPr>
        <w:t>. Sú spojené s medzníkmi a cieľmi stanovenými v OP v súlade s prioritami EÚ stanovenými v článku 6 nariadenia</w:t>
      </w:r>
      <w:r w:rsidR="009B7EE6" w:rsidRPr="004D68C7">
        <w:rPr>
          <w:sz w:val="24"/>
          <w:lang w:val="sk-SK"/>
        </w:rPr>
        <w:t xml:space="preserve"> o ENRF</w:t>
      </w:r>
      <w:r w:rsidRPr="004D68C7">
        <w:rPr>
          <w:sz w:val="24"/>
          <w:lang w:val="sk-SK"/>
        </w:rPr>
        <w:t>. Slúžia na posúdenie a monitorovanie plnenia cieľov definovaných v článku 5 nariadenia</w:t>
      </w:r>
      <w:r w:rsidR="009B7EE6" w:rsidRPr="004D68C7">
        <w:rPr>
          <w:sz w:val="24"/>
          <w:lang w:val="sk-SK"/>
        </w:rPr>
        <w:t xml:space="preserve"> o ENRF</w:t>
      </w:r>
      <w:r w:rsidRPr="004D68C7">
        <w:rPr>
          <w:sz w:val="24"/>
          <w:lang w:val="sk-SK"/>
        </w:rPr>
        <w:t xml:space="preserve">. Monitorovanie OP vykonáva RO a monitorovací výbor prostredníctvom finančných ukazovateľov a MU týkajúcich sa výstupov (pre jednotlivé opatrenia) a výsledkov (pre </w:t>
      </w:r>
      <w:r w:rsidR="00252845" w:rsidRPr="004D68C7">
        <w:rPr>
          <w:sz w:val="24"/>
          <w:lang w:val="sk-SK"/>
        </w:rPr>
        <w:t>ŠC</w:t>
      </w:r>
      <w:r w:rsidRPr="004D68C7">
        <w:rPr>
          <w:sz w:val="24"/>
          <w:lang w:val="sk-SK"/>
        </w:rPr>
        <w:t>).</w:t>
      </w:r>
    </w:p>
    <w:p w14:paraId="40D57341" w14:textId="46D90EB9" w:rsidR="001254AE" w:rsidRPr="00D84213" w:rsidRDefault="001254AE" w:rsidP="0040484A">
      <w:pPr>
        <w:pStyle w:val="Zkladntext"/>
        <w:numPr>
          <w:ilvl w:val="0"/>
          <w:numId w:val="8"/>
        </w:numPr>
        <w:spacing w:before="120" w:after="120"/>
        <w:ind w:left="426" w:hanging="426"/>
        <w:rPr>
          <w:bCs/>
          <w:sz w:val="24"/>
          <w:lang w:val="sk-SK"/>
        </w:rPr>
      </w:pPr>
      <w:r w:rsidRPr="004D68C7">
        <w:rPr>
          <w:b/>
          <w:sz w:val="24"/>
          <w:lang w:val="sk-SK"/>
        </w:rPr>
        <w:t xml:space="preserve">Programovo špecifické MU </w:t>
      </w:r>
      <w:r w:rsidRPr="004D68C7">
        <w:rPr>
          <w:sz w:val="24"/>
          <w:lang w:val="sk-SK"/>
        </w:rPr>
        <w:t>sú MU výsledkov a MU výstupov na úrovni OP, ktoré nie sú zaradené do spoločných MU</w:t>
      </w:r>
      <w:r w:rsidR="004C3AC8" w:rsidRPr="004D68C7">
        <w:rPr>
          <w:sz w:val="24"/>
          <w:lang w:val="sk-SK"/>
        </w:rPr>
        <w:t xml:space="preserve"> a RO si ich zadefinoval za účelom sledovania plnenia cieľov špecifických pre OP</w:t>
      </w:r>
      <w:r w:rsidRPr="004D68C7">
        <w:rPr>
          <w:sz w:val="24"/>
          <w:lang w:val="sk-SK"/>
        </w:rPr>
        <w:t xml:space="preserve">. </w:t>
      </w:r>
    </w:p>
    <w:p w14:paraId="1016A202" w14:textId="12693AB3" w:rsidR="00211188" w:rsidRPr="00023FCC" w:rsidRDefault="00D84213" w:rsidP="0040484A">
      <w:pPr>
        <w:pStyle w:val="Zkladntext"/>
        <w:numPr>
          <w:ilvl w:val="0"/>
          <w:numId w:val="8"/>
        </w:numPr>
        <w:spacing w:before="120" w:after="120"/>
        <w:ind w:left="426" w:hanging="426"/>
        <w:rPr>
          <w:bCs/>
          <w:sz w:val="24"/>
          <w:szCs w:val="24"/>
          <w:lang w:val="sk-SK"/>
        </w:rPr>
      </w:pPr>
      <w:r>
        <w:rPr>
          <w:b/>
          <w:sz w:val="24"/>
          <w:lang w:val="sk-SK"/>
        </w:rPr>
        <w:t>COVID MU -</w:t>
      </w:r>
      <w:r w:rsidR="00225D17">
        <w:rPr>
          <w:b/>
          <w:sz w:val="24"/>
          <w:lang w:val="sk-SK"/>
        </w:rPr>
        <w:t xml:space="preserve"> </w:t>
      </w:r>
      <w:r w:rsidRPr="005E5F5C">
        <w:rPr>
          <w:sz w:val="24"/>
          <w:lang w:val="sk-SK"/>
        </w:rPr>
        <w:t>š</w:t>
      </w:r>
      <w:r w:rsidR="00211188" w:rsidRPr="005E5F5C">
        <w:rPr>
          <w:sz w:val="24"/>
          <w:lang w:val="sk-SK"/>
        </w:rPr>
        <w:t xml:space="preserve">pecifické programové </w:t>
      </w:r>
      <w:r w:rsidRPr="005E5F5C">
        <w:rPr>
          <w:sz w:val="24"/>
          <w:lang w:val="sk-SK"/>
        </w:rPr>
        <w:t>MU,</w:t>
      </w:r>
      <w:r>
        <w:rPr>
          <w:sz w:val="24"/>
          <w:lang w:val="sk-SK"/>
        </w:rPr>
        <w:t xml:space="preserve"> </w:t>
      </w:r>
      <w:r w:rsidR="00950D20">
        <w:rPr>
          <w:bCs/>
          <w:sz w:val="24"/>
          <w:lang w:val="sk-SK"/>
        </w:rPr>
        <w:t>navrhnuté EK alebo RO (v prípade, že sa RO rozhodne využívať iný COVID MU, nad rámec COVID MU uvedených v NON PAPER</w:t>
      </w:r>
      <w:ins w:id="179" w:author="oMN" w:date="2021-04-26T12:56:00Z">
        <w:r w:rsidR="0002563A">
          <w:rPr>
            <w:bCs/>
            <w:sz w:val="24"/>
            <w:lang w:val="sk-SK"/>
          </w:rPr>
          <w:t xml:space="preserve"> revised</w:t>
        </w:r>
      </w:ins>
      <w:r w:rsidR="00950D20">
        <w:rPr>
          <w:bCs/>
          <w:sz w:val="24"/>
          <w:lang w:val="sk-SK"/>
        </w:rPr>
        <w:t xml:space="preserve">), ktoré slúžia na monitorovanie a jednotné vykazovanie výstupov a výsledkov opatrení, súvisiacich s pandémiou </w:t>
      </w:r>
      <w:r w:rsidR="00B43DCB">
        <w:rPr>
          <w:bCs/>
          <w:sz w:val="24"/>
          <w:lang w:val="sk-SK"/>
        </w:rPr>
        <w:t>COVID-19</w:t>
      </w:r>
      <w:r w:rsidR="00950D20">
        <w:rPr>
          <w:bCs/>
          <w:sz w:val="24"/>
          <w:lang w:val="sk-SK"/>
        </w:rPr>
        <w:t xml:space="preserve">. </w:t>
      </w:r>
      <w:ins w:id="180" w:author="oMN" w:date="2021-04-26T12:56:00Z">
        <w:r w:rsidR="00E57372" w:rsidRPr="00023FCC">
          <w:rPr>
            <w:sz w:val="24"/>
            <w:szCs w:val="24"/>
          </w:rPr>
          <w:t xml:space="preserve">EK odporúča využitie týchto MU aj v rámci </w:t>
        </w:r>
        <w:r w:rsidR="0043231F" w:rsidRPr="00023FCC">
          <w:rPr>
            <w:sz w:val="24"/>
            <w:szCs w:val="24"/>
          </w:rPr>
          <w:t xml:space="preserve">dodatočne pridelených prostriedkov z </w:t>
        </w:r>
        <w:r w:rsidR="00E57372" w:rsidRPr="00023FCC">
          <w:rPr>
            <w:sz w:val="24"/>
            <w:szCs w:val="24"/>
          </w:rPr>
          <w:t>REACT – EU.</w:t>
        </w:r>
      </w:ins>
    </w:p>
    <w:p w14:paraId="57B35E14" w14:textId="21D6D579" w:rsidR="001254AE"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Kľúčové vykonávacie kroky</w:t>
      </w:r>
      <w:r w:rsidRPr="004D68C7">
        <w:rPr>
          <w:sz w:val="24"/>
          <w:lang w:val="sk-SK"/>
        </w:rPr>
        <w:t xml:space="preserve"> predstavujú dôležitý stupeň pri plnení cieľov </w:t>
      </w:r>
      <w:r w:rsidR="008B0998">
        <w:rPr>
          <w:sz w:val="24"/>
          <w:lang w:val="sk-SK"/>
        </w:rPr>
        <w:t>PO</w:t>
      </w:r>
      <w:r w:rsidRPr="004D68C7">
        <w:rPr>
          <w:sz w:val="24"/>
          <w:lang w:val="sk-SK"/>
        </w:rPr>
        <w:t xml:space="preserve"> OP, ktorý je overiteľný. </w:t>
      </w:r>
      <w:r w:rsidR="00C63D81" w:rsidRPr="004D68C7">
        <w:rPr>
          <w:sz w:val="24"/>
          <w:lang w:val="sk-SK"/>
        </w:rPr>
        <w:t xml:space="preserve">Využívajú sa pre potreby </w:t>
      </w:r>
      <w:r w:rsidR="00C63D81" w:rsidRPr="004D68C7">
        <w:rPr>
          <w:sz w:val="24"/>
          <w:szCs w:val="22"/>
          <w:lang w:val="sk-SK"/>
        </w:rPr>
        <w:t>vyhodnocovania plnenia výkonnostného rámca</w:t>
      </w:r>
      <w:r w:rsidR="004B0E97" w:rsidRPr="004D68C7">
        <w:rPr>
          <w:sz w:val="24"/>
          <w:szCs w:val="22"/>
          <w:lang w:val="sk-SK"/>
        </w:rPr>
        <w:t>.</w:t>
      </w:r>
      <w:r w:rsidR="00C63D81" w:rsidRPr="004D68C7">
        <w:rPr>
          <w:sz w:val="24"/>
          <w:lang w:val="sk-SK"/>
        </w:rPr>
        <w:t xml:space="preserve"> </w:t>
      </w:r>
      <w:r w:rsidRPr="004D68C7">
        <w:rPr>
          <w:sz w:val="24"/>
          <w:lang w:val="sk-SK"/>
        </w:rPr>
        <w:t xml:space="preserve">Ich využitie sa uplatní v prípadoch, v ktorých sa do konca roku 2018 neočakávajú relevantné merateľné výstupy v rámci </w:t>
      </w:r>
      <w:r w:rsidR="008B0998">
        <w:rPr>
          <w:sz w:val="24"/>
          <w:lang w:val="sk-SK"/>
        </w:rPr>
        <w:t>PO</w:t>
      </w:r>
      <w:r w:rsidRPr="004D68C7">
        <w:rPr>
          <w:sz w:val="24"/>
          <w:lang w:val="sk-SK"/>
        </w:rPr>
        <w:t xml:space="preserve"> OP. Napríklad kvôli dĺžke implementácie infraštruktúrnych projektov (nové železničné trate</w:t>
      </w:r>
      <w:r w:rsidR="00032BD4">
        <w:rPr>
          <w:sz w:val="24"/>
          <w:lang w:val="sk-SK"/>
        </w:rPr>
        <w:t>, diaľnice a pod.</w:t>
      </w:r>
      <w:r w:rsidRPr="004D68C7">
        <w:rPr>
          <w:sz w:val="24"/>
          <w:lang w:val="sk-SK"/>
        </w:rPr>
        <w:t xml:space="preserve">) pre stanovenie čiastkového cieľa, RO použije </w:t>
      </w:r>
      <w:r w:rsidR="008B0998">
        <w:rPr>
          <w:sz w:val="24"/>
          <w:lang w:val="sk-SK"/>
        </w:rPr>
        <w:t>KVK</w:t>
      </w:r>
      <w:r w:rsidRPr="004D68C7">
        <w:rPr>
          <w:sz w:val="24"/>
          <w:lang w:val="sk-SK"/>
        </w:rPr>
        <w:t xml:space="preserve"> (namiesto MU výstupu „počet kilometrov vybudovanej infraštruktúry“ vyberie </w:t>
      </w:r>
      <w:r w:rsidR="008B0998">
        <w:rPr>
          <w:sz w:val="24"/>
          <w:lang w:val="sk-SK"/>
        </w:rPr>
        <w:t>KVK</w:t>
      </w:r>
      <w:r w:rsidRPr="004D68C7">
        <w:rPr>
          <w:sz w:val="24"/>
          <w:lang w:val="sk-SK"/>
        </w:rPr>
        <w:t xml:space="preserve"> „počet ukončených verejných obstarávaní“). Môžu byť podľa vhodnosti vyjadrené číselne alebo percentuálne.</w:t>
      </w:r>
    </w:p>
    <w:p w14:paraId="6E6F7FF6" w14:textId="4D3A0411" w:rsidR="00F21552" w:rsidRPr="004D68C7" w:rsidRDefault="001254AE" w:rsidP="0040484A">
      <w:pPr>
        <w:pStyle w:val="Zkladntext"/>
        <w:numPr>
          <w:ilvl w:val="0"/>
          <w:numId w:val="8"/>
        </w:numPr>
        <w:spacing w:before="120" w:after="120"/>
        <w:ind w:left="426" w:hanging="426"/>
        <w:rPr>
          <w:sz w:val="24"/>
          <w:lang w:val="sk-SK"/>
        </w:rPr>
      </w:pPr>
      <w:r w:rsidRPr="004D68C7">
        <w:rPr>
          <w:b/>
          <w:sz w:val="24"/>
          <w:lang w:val="sk-SK"/>
        </w:rPr>
        <w:t>Projektové MU</w:t>
      </w:r>
      <w:r w:rsidRPr="004D68C7">
        <w:rPr>
          <w:sz w:val="24"/>
          <w:lang w:val="sk-SK"/>
        </w:rPr>
        <w:t xml:space="preserve"> definuje a sleduje RO na úrovni projektu. Za ich plnenie a vyhodnocovanie zodpovedá prijímateľ</w:t>
      </w:r>
      <w:r w:rsidR="00AB3401">
        <w:rPr>
          <w:sz w:val="24"/>
          <w:lang w:val="sk-SK"/>
        </w:rPr>
        <w:t xml:space="preserve"> (v súlade so </w:t>
      </w:r>
      <w:del w:id="181" w:author="oMN" w:date="2021-04-26T12:56:00Z">
        <w:r w:rsidR="00AB3401">
          <w:rPr>
            <w:sz w:val="24"/>
            <w:lang w:val="sk-SK"/>
          </w:rPr>
          <w:delText>zmluvou</w:delText>
        </w:r>
      </w:del>
      <w:ins w:id="182" w:author="oMN" w:date="2021-04-26T12:56:00Z">
        <w:r w:rsidR="006019B5">
          <w:rPr>
            <w:sz w:val="24"/>
            <w:lang w:val="sk-SK"/>
          </w:rPr>
          <w:t>Z</w:t>
        </w:r>
        <w:r w:rsidR="00AB3401">
          <w:rPr>
            <w:sz w:val="24"/>
            <w:lang w:val="sk-SK"/>
          </w:rPr>
          <w:t>mluvou</w:t>
        </w:r>
      </w:ins>
      <w:r w:rsidR="00AB3401">
        <w:rPr>
          <w:sz w:val="24"/>
          <w:lang w:val="sk-SK"/>
        </w:rPr>
        <w:t xml:space="preserve"> o NFP)</w:t>
      </w:r>
      <w:r w:rsidRPr="004D68C7">
        <w:rPr>
          <w:sz w:val="24"/>
          <w:lang w:val="sk-SK"/>
        </w:rPr>
        <w:t xml:space="preserve">. MU na </w:t>
      </w:r>
      <w:r w:rsidRPr="004D68C7">
        <w:rPr>
          <w:sz w:val="24"/>
          <w:lang w:val="sk-SK"/>
        </w:rPr>
        <w:lastRenderedPageBreak/>
        <w:t>úrovni projektu majú zabezpečiť, aby RO mal možnosť sledovať a záväzne stanoviť ciele, ktoré majú byť realizáciou projektu dosiahnuté a ktorými sa zabezpečí dosahovanie cieľov na úrovni OP. RO zodpovedá za</w:t>
      </w:r>
      <w:r w:rsidR="0093031D" w:rsidRPr="004D68C7">
        <w:rPr>
          <w:sz w:val="24"/>
          <w:lang w:val="sk-SK"/>
        </w:rPr>
        <w:t xml:space="preserve"> </w:t>
      </w:r>
      <w:r w:rsidRPr="004D68C7">
        <w:rPr>
          <w:sz w:val="24"/>
          <w:lang w:val="sk-SK"/>
        </w:rPr>
        <w:t>návrh</w:t>
      </w:r>
      <w:r w:rsidR="004B0E97" w:rsidRPr="004D68C7">
        <w:rPr>
          <w:sz w:val="24"/>
          <w:lang w:val="sk-SK"/>
        </w:rPr>
        <w:t xml:space="preserve"> a aktuálnosť</w:t>
      </w:r>
      <w:r w:rsidRPr="004D68C7">
        <w:rPr>
          <w:sz w:val="24"/>
          <w:lang w:val="sk-SK"/>
        </w:rPr>
        <w:t xml:space="preserve"> projektových MU za relevantný OP. RO pri návrhu MU na úrovni projektu zabezpečí, aby definovanými MU boli pokryté všetky kľúčové aktivity, ktoré sú pre RO nevyhnutné na správnu implementáciu OP, a zároveň aby takéto MU odzrkadľovali skutočné dosahovanie pokroku na úrovni projektu. Medzi MU na úrovni projektu patria</w:t>
      </w:r>
      <w:r w:rsidR="00F21552" w:rsidRPr="004D68C7">
        <w:rPr>
          <w:sz w:val="24"/>
          <w:lang w:val="sk-SK"/>
        </w:rPr>
        <w:t>:</w:t>
      </w:r>
    </w:p>
    <w:p w14:paraId="71D8704C" w14:textId="62C07442" w:rsidR="00F21552" w:rsidRPr="004D68C7" w:rsidRDefault="00135D56" w:rsidP="00C626C1">
      <w:pPr>
        <w:pStyle w:val="Zkladntext"/>
        <w:numPr>
          <w:ilvl w:val="1"/>
          <w:numId w:val="8"/>
        </w:numPr>
        <w:spacing w:before="120" w:after="120"/>
        <w:rPr>
          <w:sz w:val="24"/>
          <w:lang w:val="sk-SK"/>
        </w:rPr>
      </w:pPr>
      <w:r w:rsidRPr="004D68C7">
        <w:rPr>
          <w:b/>
          <w:sz w:val="24"/>
          <w:lang w:val="sk-SK"/>
        </w:rPr>
        <w:t>príslušné</w:t>
      </w:r>
      <w:r w:rsidR="00162902" w:rsidRPr="004D68C7">
        <w:rPr>
          <w:b/>
          <w:sz w:val="24"/>
          <w:lang w:val="sk-SK"/>
        </w:rPr>
        <w:t xml:space="preserve"> MU </w:t>
      </w:r>
      <w:r w:rsidR="001254AE" w:rsidRPr="004D68C7">
        <w:rPr>
          <w:b/>
          <w:sz w:val="24"/>
          <w:lang w:val="sk-SK"/>
        </w:rPr>
        <w:t>definované na úrovni OP</w:t>
      </w:r>
      <w:r w:rsidR="00162902" w:rsidRPr="004D68C7">
        <w:rPr>
          <w:sz w:val="24"/>
          <w:lang w:val="sk-SK"/>
        </w:rPr>
        <w:t xml:space="preserve"> </w:t>
      </w:r>
      <w:r w:rsidRPr="004D68C7">
        <w:rPr>
          <w:sz w:val="24"/>
          <w:lang w:val="sk-SK"/>
        </w:rPr>
        <w:t>preklopené na projektovú úroveň</w:t>
      </w:r>
      <w:r w:rsidR="00F21552" w:rsidRPr="004D68C7">
        <w:rPr>
          <w:sz w:val="24"/>
          <w:lang w:val="sk-SK"/>
        </w:rPr>
        <w:t xml:space="preserve"> </w:t>
      </w:r>
      <w:r w:rsidR="00EA33AE" w:rsidRPr="004D68C7">
        <w:rPr>
          <w:sz w:val="24"/>
          <w:lang w:val="sk-SK"/>
        </w:rPr>
        <w:t xml:space="preserve">v podobe projektových MU </w:t>
      </w:r>
      <w:r w:rsidR="00F21552" w:rsidRPr="004D68C7">
        <w:rPr>
          <w:sz w:val="24"/>
          <w:lang w:val="sk-SK"/>
        </w:rPr>
        <w:t>(RO ich vytvára tak, že ich definuje rovnakým spôsobom ako sú definované v OP, resp. spôsobom umožňujúcim ich priamu agregáciu na úroveň OP)</w:t>
      </w:r>
      <w:r w:rsidR="00162902" w:rsidRPr="004D68C7">
        <w:rPr>
          <w:sz w:val="24"/>
          <w:lang w:val="sk-SK"/>
        </w:rPr>
        <w:t>;</w:t>
      </w:r>
      <w:r w:rsidR="001254AE" w:rsidRPr="004D68C7">
        <w:rPr>
          <w:sz w:val="24"/>
          <w:lang w:val="sk-SK"/>
        </w:rPr>
        <w:t xml:space="preserve"> </w:t>
      </w:r>
    </w:p>
    <w:p w14:paraId="172CFA76" w14:textId="641312A5" w:rsidR="001254AE" w:rsidRPr="004D68C7" w:rsidRDefault="00162902" w:rsidP="003C1263">
      <w:pPr>
        <w:pStyle w:val="Zkladntext"/>
        <w:numPr>
          <w:ilvl w:val="1"/>
          <w:numId w:val="8"/>
        </w:numPr>
        <w:spacing w:before="120" w:after="120"/>
        <w:rPr>
          <w:sz w:val="24"/>
          <w:lang w:val="sk-SK"/>
        </w:rPr>
      </w:pPr>
      <w:r w:rsidRPr="004D68C7">
        <w:rPr>
          <w:sz w:val="24"/>
          <w:lang w:val="sk-SK"/>
        </w:rPr>
        <w:t>ď</w:t>
      </w:r>
      <w:r w:rsidR="001254AE" w:rsidRPr="004D68C7">
        <w:rPr>
          <w:sz w:val="24"/>
          <w:lang w:val="sk-SK"/>
        </w:rPr>
        <w:t xml:space="preserve">alej sem patria </w:t>
      </w:r>
      <w:r w:rsidR="001254AE" w:rsidRPr="004D68C7">
        <w:rPr>
          <w:b/>
          <w:sz w:val="24"/>
          <w:lang w:val="sk-SK"/>
        </w:rPr>
        <w:t>ďalšie MU projektu</w:t>
      </w:r>
      <w:r w:rsidR="001254AE" w:rsidRPr="004D68C7">
        <w:rPr>
          <w:sz w:val="24"/>
          <w:lang w:val="sk-SK"/>
        </w:rPr>
        <w:t xml:space="preserve">, ktoré prislúchajú k typu podporovaných aktivít a </w:t>
      </w:r>
      <w:r w:rsidR="008B0998">
        <w:rPr>
          <w:sz w:val="24"/>
          <w:lang w:val="sk-SK"/>
        </w:rPr>
        <w:t>ŠC</w:t>
      </w:r>
      <w:r w:rsidR="00F21552" w:rsidRPr="004D68C7">
        <w:rPr>
          <w:sz w:val="24"/>
          <w:lang w:val="sk-SK"/>
        </w:rPr>
        <w:t xml:space="preserve"> na úrovni OP, a </w:t>
      </w:r>
      <w:r w:rsidR="001254AE" w:rsidRPr="004D68C7">
        <w:rPr>
          <w:sz w:val="24"/>
          <w:lang w:val="sk-SK"/>
        </w:rPr>
        <w:t xml:space="preserve">ktorých sledovanie na úrovni projektu je </w:t>
      </w:r>
      <w:r w:rsidR="00C97A98" w:rsidRPr="004D68C7">
        <w:rPr>
          <w:sz w:val="24"/>
          <w:lang w:val="sk-SK"/>
        </w:rPr>
        <w:t xml:space="preserve">nevyhnutné </w:t>
      </w:r>
      <w:r w:rsidR="001254AE" w:rsidRPr="004D68C7">
        <w:rPr>
          <w:sz w:val="24"/>
          <w:lang w:val="sk-SK"/>
        </w:rPr>
        <w:t xml:space="preserve">z pohľadu </w:t>
      </w:r>
      <w:r w:rsidR="00C97A98" w:rsidRPr="004D68C7">
        <w:rPr>
          <w:sz w:val="24"/>
          <w:lang w:val="sk-SK"/>
        </w:rPr>
        <w:t>preukazovania prínosu k napĺňaniu cieľov OP, IP resp. ŠC</w:t>
      </w:r>
      <w:r w:rsidR="001254AE" w:rsidRPr="004D68C7">
        <w:rPr>
          <w:sz w:val="24"/>
          <w:lang w:val="sk-SK"/>
        </w:rPr>
        <w:t xml:space="preserve"> a sledovania výkonnosti</w:t>
      </w:r>
      <w:r w:rsidR="00C97A98" w:rsidRPr="004D68C7">
        <w:rPr>
          <w:sz w:val="24"/>
          <w:lang w:val="sk-SK"/>
        </w:rPr>
        <w:t xml:space="preserve"> projektu</w:t>
      </w:r>
      <w:r w:rsidR="001254AE" w:rsidRPr="004D68C7">
        <w:rPr>
          <w:sz w:val="24"/>
          <w:lang w:val="sk-SK"/>
        </w:rPr>
        <w:t xml:space="preserve">. Tieto MU projektu sú definované nad rámec MU definovaných na úrovni OP. </w:t>
      </w:r>
    </w:p>
    <w:p w14:paraId="05969723" w14:textId="1521E497" w:rsidR="00431FE3" w:rsidRPr="00667301" w:rsidRDefault="001254AE" w:rsidP="001D0C49">
      <w:pPr>
        <w:pStyle w:val="Zkladntext"/>
        <w:numPr>
          <w:ilvl w:val="0"/>
          <w:numId w:val="8"/>
        </w:numPr>
        <w:spacing w:before="120" w:after="120"/>
        <w:ind w:left="426" w:hanging="426"/>
        <w:rPr>
          <w:sz w:val="24"/>
          <w:lang w:val="sk-SK"/>
        </w:rPr>
      </w:pPr>
      <w:r w:rsidRPr="00667301">
        <w:rPr>
          <w:b/>
          <w:sz w:val="24"/>
          <w:lang w:val="sk-SK"/>
        </w:rPr>
        <w:t>Iné údaje</w:t>
      </w:r>
      <w:r w:rsidRPr="00667301">
        <w:rPr>
          <w:sz w:val="24"/>
          <w:lang w:val="sk-SK"/>
        </w:rPr>
        <w:t xml:space="preserve"> sú ďalšie údaje, resp. parametre (iné ako MU) monitorované </w:t>
      </w:r>
      <w:r w:rsidRPr="00667301">
        <w:rPr>
          <w:sz w:val="24"/>
          <w:u w:val="single"/>
          <w:lang w:val="sk-SK"/>
        </w:rPr>
        <w:t>na úrovni podporených projektov</w:t>
      </w:r>
      <w:r w:rsidR="009A3004">
        <w:rPr>
          <w:sz w:val="24"/>
          <w:u w:val="single"/>
          <w:lang w:val="sk-SK"/>
        </w:rPr>
        <w:t xml:space="preserve"> (v rozdelení na ŠC)</w:t>
      </w:r>
      <w:r w:rsidRPr="00667301">
        <w:rPr>
          <w:sz w:val="24"/>
          <w:lang w:val="sk-SK"/>
        </w:rPr>
        <w:t xml:space="preserve"> a zaradené do ČMU správcom ČMU na základe návrhu RO</w:t>
      </w:r>
      <w:r w:rsidR="00AE4651">
        <w:rPr>
          <w:sz w:val="24"/>
          <w:lang w:val="sk-SK"/>
        </w:rPr>
        <w:t>, návrhu gestora HP</w:t>
      </w:r>
      <w:r w:rsidRPr="00667301">
        <w:rPr>
          <w:sz w:val="24"/>
          <w:lang w:val="sk-SK"/>
        </w:rPr>
        <w:t xml:space="preserve"> alebo z vlastného podnetu CKO</w:t>
      </w:r>
      <w:r w:rsidR="00266A2C" w:rsidRPr="00667301">
        <w:rPr>
          <w:sz w:val="24"/>
          <w:lang w:val="sk-SK"/>
        </w:rPr>
        <w:t xml:space="preserve"> a to v prípade, ak </w:t>
      </w:r>
      <w:r w:rsidR="007567E4" w:rsidRPr="00667301">
        <w:rPr>
          <w:sz w:val="24"/>
          <w:lang w:val="sk-SK"/>
        </w:rPr>
        <w:t xml:space="preserve">si to vyžadujú </w:t>
      </w:r>
      <w:r w:rsidR="00880AA9" w:rsidRPr="00667301">
        <w:rPr>
          <w:sz w:val="24"/>
          <w:lang w:val="sk-SK"/>
        </w:rPr>
        <w:t xml:space="preserve">špecifické </w:t>
      </w:r>
      <w:r w:rsidR="00266A2C" w:rsidRPr="00667301">
        <w:rPr>
          <w:sz w:val="24"/>
          <w:lang w:val="sk-SK"/>
        </w:rPr>
        <w:t>potreby monitorovania</w:t>
      </w:r>
      <w:r w:rsidR="007567E4" w:rsidRPr="00667301">
        <w:rPr>
          <w:sz w:val="24"/>
          <w:lang w:val="sk-SK"/>
        </w:rPr>
        <w:t xml:space="preserve"> (RO, gestor HP a pod.).</w:t>
      </w:r>
      <w:r w:rsidR="00B23FD1">
        <w:rPr>
          <w:sz w:val="24"/>
          <w:lang w:val="sk-SK"/>
        </w:rPr>
        <w:t xml:space="preserve"> </w:t>
      </w:r>
      <w:r w:rsidR="000F505C" w:rsidRPr="00667301">
        <w:rPr>
          <w:sz w:val="24"/>
          <w:lang w:val="sk-SK"/>
        </w:rPr>
        <w:t>Z</w:t>
      </w:r>
      <w:r w:rsidR="00266A2C" w:rsidRPr="00667301">
        <w:rPr>
          <w:sz w:val="24"/>
          <w:lang w:val="sk-SK"/>
        </w:rPr>
        <w:t>o strany prijímateľa nie je potrebné vopred stanovovať</w:t>
      </w:r>
      <w:r w:rsidR="000F505C" w:rsidRPr="00667301">
        <w:rPr>
          <w:sz w:val="24"/>
          <w:lang w:val="sk-SK"/>
        </w:rPr>
        <w:t xml:space="preserve"> ich</w:t>
      </w:r>
      <w:r w:rsidR="00266A2C" w:rsidRPr="00667301">
        <w:rPr>
          <w:sz w:val="24"/>
          <w:lang w:val="sk-SK"/>
        </w:rPr>
        <w:t xml:space="preserve"> cieľovú hodnotu, resp. táto hodnota nebude pre prijímateľa záväzná.</w:t>
      </w:r>
      <w:r w:rsidR="00B70445" w:rsidRPr="00667301">
        <w:rPr>
          <w:sz w:val="24"/>
          <w:lang w:val="sk-SK"/>
        </w:rPr>
        <w:t xml:space="preserve"> </w:t>
      </w:r>
      <w:r w:rsidRPr="00667301">
        <w:rPr>
          <w:sz w:val="24"/>
          <w:lang w:val="sk-SK"/>
        </w:rPr>
        <w:t xml:space="preserve">Sú to všetky údaje, ktoré je potrebné sledovať/zbierať a nemajú charakter MU. Medzi iné údaje patria aj </w:t>
      </w:r>
      <w:r w:rsidRPr="00667301">
        <w:rPr>
          <w:sz w:val="24"/>
          <w:u w:val="single"/>
          <w:lang w:val="sk-SK"/>
        </w:rPr>
        <w:t>štatistické údaje</w:t>
      </w:r>
      <w:r w:rsidRPr="00667301">
        <w:rPr>
          <w:sz w:val="24"/>
          <w:lang w:val="sk-SK"/>
        </w:rPr>
        <w:t xml:space="preserve"> prierezového charakteru, ktorých jednotné vykazovanie na úrovni všetkých OP je dôležité z pohľadu cieľov PD SR 2014</w:t>
      </w:r>
      <w:r w:rsidR="0056653B" w:rsidRPr="00667301">
        <w:rPr>
          <w:sz w:val="24"/>
          <w:lang w:val="sk-SK"/>
        </w:rPr>
        <w:t xml:space="preserve"> – </w:t>
      </w:r>
      <w:r w:rsidRPr="00667301">
        <w:rPr>
          <w:sz w:val="24"/>
          <w:lang w:val="sk-SK"/>
        </w:rPr>
        <w:t>2020 a ktoré sú sledované na úrovni</w:t>
      </w:r>
      <w:r w:rsidR="006D3459">
        <w:rPr>
          <w:sz w:val="24"/>
          <w:lang w:val="sk-SK"/>
        </w:rPr>
        <w:t xml:space="preserve"> </w:t>
      </w:r>
      <w:r w:rsidRPr="00667301">
        <w:rPr>
          <w:sz w:val="24"/>
          <w:lang w:val="sk-SK"/>
        </w:rPr>
        <w:t xml:space="preserve">všetkých alebo jednoznačne určených </w:t>
      </w:r>
      <w:r w:rsidRPr="009A3004">
        <w:rPr>
          <w:sz w:val="24"/>
          <w:lang w:val="sk-SK"/>
        </w:rPr>
        <w:t>projektov</w:t>
      </w:r>
      <w:r w:rsidR="009A3004" w:rsidRPr="006A0F8E">
        <w:rPr>
          <w:sz w:val="24"/>
          <w:u w:val="single"/>
          <w:lang w:val="sk-SK"/>
        </w:rPr>
        <w:t xml:space="preserve"> </w:t>
      </w:r>
      <w:r w:rsidR="009A3004">
        <w:rPr>
          <w:sz w:val="24"/>
          <w:u w:val="single"/>
          <w:lang w:val="sk-SK"/>
        </w:rPr>
        <w:t>(v rozdelení na ŠC)</w:t>
      </w:r>
      <w:r w:rsidR="009A3004" w:rsidRPr="00667301">
        <w:rPr>
          <w:sz w:val="24"/>
          <w:lang w:val="sk-SK"/>
        </w:rPr>
        <w:t xml:space="preserve"> </w:t>
      </w:r>
      <w:r w:rsidRPr="00667301">
        <w:rPr>
          <w:sz w:val="24"/>
          <w:lang w:val="sk-SK"/>
        </w:rPr>
        <w:t xml:space="preserve"> </w:t>
      </w:r>
      <w:r w:rsidRPr="00667301">
        <w:rPr>
          <w:sz w:val="24"/>
          <w:u w:val="single"/>
          <w:lang w:val="sk-SK"/>
        </w:rPr>
        <w:t>bez ohľadu na ich zdroj</w:t>
      </w:r>
      <w:r w:rsidRPr="00667301">
        <w:rPr>
          <w:sz w:val="24"/>
          <w:lang w:val="sk-SK"/>
        </w:rPr>
        <w:t xml:space="preserve"> (t.</w:t>
      </w:r>
      <w:r w:rsidR="000B2250" w:rsidRPr="00667301">
        <w:rPr>
          <w:sz w:val="24"/>
          <w:lang w:val="sk-SK"/>
        </w:rPr>
        <w:t xml:space="preserve"> </w:t>
      </w:r>
      <w:r w:rsidRPr="00667301">
        <w:rPr>
          <w:sz w:val="24"/>
          <w:lang w:val="sk-SK"/>
        </w:rPr>
        <w:t>j. nemusí ísť priamo o</w:t>
      </w:r>
      <w:r w:rsidR="00534C00">
        <w:rPr>
          <w:sz w:val="24"/>
          <w:lang w:val="sk-SK"/>
        </w:rPr>
        <w:t> </w:t>
      </w:r>
      <w:r w:rsidRPr="00667301">
        <w:rPr>
          <w:sz w:val="24"/>
          <w:lang w:val="sk-SK"/>
        </w:rPr>
        <w:t>údaje</w:t>
      </w:r>
      <w:r w:rsidR="00534C00">
        <w:rPr>
          <w:sz w:val="24"/>
          <w:lang w:val="sk-SK"/>
        </w:rPr>
        <w:t xml:space="preserve"> získavané</w:t>
      </w:r>
      <w:r w:rsidRPr="00667301">
        <w:rPr>
          <w:sz w:val="24"/>
          <w:lang w:val="sk-SK"/>
        </w:rPr>
        <w:t xml:space="preserve"> prijímateľom, ale môže ísť o údaje získavané z iných zdrojov, napr. Štatistický úrad, Sociálna poisťovňa a pod.</w:t>
      </w:r>
      <w:r w:rsidR="00534C00">
        <w:rPr>
          <w:sz w:val="24"/>
          <w:lang w:val="sk-SK"/>
        </w:rPr>
        <w:t>, ktoré sú vyk</w:t>
      </w:r>
      <w:r w:rsidR="0015346F">
        <w:rPr>
          <w:sz w:val="24"/>
          <w:lang w:val="sk-SK"/>
        </w:rPr>
        <w:t>azované</w:t>
      </w:r>
      <w:r w:rsidR="00534C00">
        <w:rPr>
          <w:sz w:val="24"/>
          <w:lang w:val="sk-SK"/>
        </w:rPr>
        <w:t xml:space="preserve"> prijímateľom</w:t>
      </w:r>
      <w:r w:rsidRPr="00667301">
        <w:rPr>
          <w:sz w:val="24"/>
          <w:lang w:val="sk-SK"/>
        </w:rPr>
        <w:t>).</w:t>
      </w:r>
      <w:r w:rsidR="00C97A98" w:rsidRPr="00667301">
        <w:rPr>
          <w:sz w:val="24"/>
          <w:lang w:val="sk-SK"/>
        </w:rPr>
        <w:t xml:space="preserve"> Zároveň </w:t>
      </w:r>
      <w:r w:rsidR="00C97A98" w:rsidRPr="00667301" w:rsidDel="00431FE3">
        <w:rPr>
          <w:sz w:val="24"/>
          <w:lang w:val="sk-SK"/>
        </w:rPr>
        <w:t>prostredníctvom iných údajov by mali byť monitorované všetky skutočnosti, ktorých meranie nie je nevyhnutné z pohľadu preukazovania prínosu k napĺňaniu cieľov OP, IP resp. ŠC.</w:t>
      </w:r>
      <w:r w:rsidR="00261762" w:rsidRPr="00667301">
        <w:rPr>
          <w:sz w:val="24"/>
          <w:lang w:val="sk-SK"/>
        </w:rPr>
        <w:t xml:space="preserve">  </w:t>
      </w:r>
    </w:p>
    <w:p w14:paraId="679722DA" w14:textId="30F16945" w:rsidR="001254AE" w:rsidRPr="004D68C7" w:rsidRDefault="00EF7486" w:rsidP="0040484A">
      <w:pPr>
        <w:pStyle w:val="Zkladntext"/>
        <w:numPr>
          <w:ilvl w:val="0"/>
          <w:numId w:val="8"/>
        </w:numPr>
        <w:spacing w:before="120" w:after="120"/>
        <w:ind w:left="426" w:hanging="426"/>
        <w:rPr>
          <w:sz w:val="24"/>
          <w:lang w:val="sk-SK"/>
        </w:rPr>
      </w:pPr>
      <w:r w:rsidRPr="004D68C7">
        <w:rPr>
          <w:b/>
          <w:sz w:val="24"/>
          <w:lang w:val="sk-SK"/>
        </w:rPr>
        <w:t>M</w:t>
      </w:r>
      <w:r w:rsidR="001254AE" w:rsidRPr="004D68C7">
        <w:rPr>
          <w:b/>
          <w:sz w:val="24"/>
          <w:lang w:val="sk-SK"/>
        </w:rPr>
        <w:t>ikroúdaje</w:t>
      </w:r>
      <w:r w:rsidRPr="004D68C7">
        <w:rPr>
          <w:b/>
          <w:sz w:val="24"/>
          <w:lang w:val="sk-SK"/>
        </w:rPr>
        <w:t xml:space="preserve"> </w:t>
      </w:r>
      <w:r w:rsidRPr="004D68C7">
        <w:rPr>
          <w:sz w:val="24"/>
          <w:lang w:val="sk-SK"/>
        </w:rPr>
        <w:t>sumarizujú</w:t>
      </w:r>
      <w:r w:rsidR="001254AE" w:rsidRPr="004D68C7">
        <w:rPr>
          <w:sz w:val="24"/>
          <w:lang w:val="sk-SK"/>
        </w:rPr>
        <w:t xml:space="preserve"> „</w:t>
      </w:r>
      <w:r w:rsidR="001254AE" w:rsidRPr="004D68C7">
        <w:rPr>
          <w:sz w:val="24"/>
          <w:u w:val="single"/>
          <w:lang w:val="sk-SK"/>
        </w:rPr>
        <w:t xml:space="preserve">údaje o jednotlivých účastníkoch </w:t>
      </w:r>
      <w:r w:rsidR="001F0957">
        <w:rPr>
          <w:sz w:val="24"/>
          <w:u w:val="single"/>
          <w:lang w:val="sk-SK"/>
        </w:rPr>
        <w:t>projektov</w:t>
      </w:r>
      <w:r w:rsidR="001254AE" w:rsidRPr="004D68C7">
        <w:rPr>
          <w:sz w:val="24"/>
          <w:lang w:val="sk-SK"/>
        </w:rPr>
        <w:t>“ (článok 125 ods. 2 písm. d) všeobecného nariadenia) v prípade programov spolufinancovaných z</w:t>
      </w:r>
      <w:r w:rsidR="001F0957">
        <w:rPr>
          <w:sz w:val="24"/>
          <w:lang w:val="sk-SK"/>
        </w:rPr>
        <w:t> </w:t>
      </w:r>
      <w:r w:rsidR="001254AE" w:rsidRPr="004D68C7">
        <w:rPr>
          <w:sz w:val="24"/>
          <w:lang w:val="sk-SK"/>
        </w:rPr>
        <w:t>ESF</w:t>
      </w:r>
      <w:r w:rsidR="001F0957">
        <w:rPr>
          <w:sz w:val="24"/>
          <w:lang w:val="sk-SK"/>
        </w:rPr>
        <w:t>/IZM</w:t>
      </w:r>
      <w:r w:rsidR="00530A7C" w:rsidRPr="004D68C7">
        <w:rPr>
          <w:sz w:val="24"/>
          <w:lang w:val="sk-SK"/>
        </w:rPr>
        <w:t xml:space="preserve"> a predstavujú zdroj údajov pre potrebu monitorovania spoločných ukazovateľov pre ESF</w:t>
      </w:r>
      <w:r w:rsidR="001F0957">
        <w:rPr>
          <w:sz w:val="24"/>
          <w:lang w:val="sk-SK"/>
        </w:rPr>
        <w:t>/IZM</w:t>
      </w:r>
      <w:r w:rsidR="001254AE" w:rsidRPr="004D68C7">
        <w:rPr>
          <w:sz w:val="24"/>
          <w:lang w:val="sk-SK"/>
        </w:rPr>
        <w:t>. Mikroúdaje sú údaje z</w:t>
      </w:r>
      <w:r w:rsidR="007567E4">
        <w:rPr>
          <w:sz w:val="24"/>
          <w:lang w:val="sk-SK"/>
        </w:rPr>
        <w:t> </w:t>
      </w:r>
      <w:r w:rsidR="001254AE" w:rsidRPr="004D68C7">
        <w:rPr>
          <w:sz w:val="24"/>
          <w:lang w:val="sk-SK"/>
        </w:rPr>
        <w:t>pozorovania</w:t>
      </w:r>
      <w:r w:rsidR="007567E4">
        <w:rPr>
          <w:sz w:val="24"/>
          <w:lang w:val="sk-SK"/>
        </w:rPr>
        <w:t>,</w:t>
      </w:r>
      <w:r w:rsidR="001254AE" w:rsidRPr="004D68C7">
        <w:rPr>
          <w:sz w:val="24"/>
          <w:lang w:val="sk-SK"/>
        </w:rPr>
        <w:t xml:space="preserve"> získané o individuálnom objekte</w:t>
      </w:r>
      <w:r w:rsidR="004F791F">
        <w:rPr>
          <w:sz w:val="24"/>
          <w:lang w:val="sk-SK"/>
        </w:rPr>
        <w:t>/</w:t>
      </w:r>
      <w:r w:rsidR="001254AE" w:rsidRPr="004D68C7">
        <w:rPr>
          <w:sz w:val="24"/>
          <w:lang w:val="sk-SK"/>
        </w:rPr>
        <w:t>štatistickej jednotke (t.</w:t>
      </w:r>
      <w:r w:rsidR="000B2250">
        <w:rPr>
          <w:sz w:val="24"/>
          <w:lang w:val="sk-SK"/>
        </w:rPr>
        <w:t xml:space="preserve"> </w:t>
      </w:r>
      <w:r w:rsidR="001254AE" w:rsidRPr="004D68C7">
        <w:rPr>
          <w:sz w:val="24"/>
          <w:lang w:val="sk-SK"/>
        </w:rPr>
        <w:t>j. záznam</w:t>
      </w:r>
      <w:r w:rsidR="00E560AD" w:rsidRPr="004D68C7">
        <w:rPr>
          <w:sz w:val="24"/>
          <w:lang w:val="sk-SK"/>
        </w:rPr>
        <w:t xml:space="preserve"> o účasti na projekt</w:t>
      </w:r>
      <w:r w:rsidR="001F0957">
        <w:rPr>
          <w:sz w:val="24"/>
          <w:lang w:val="sk-SK"/>
        </w:rPr>
        <w:t>e</w:t>
      </w:r>
      <w:r w:rsidR="001254AE" w:rsidRPr="004D68C7">
        <w:rPr>
          <w:sz w:val="24"/>
          <w:lang w:val="sk-SK"/>
        </w:rPr>
        <w:t xml:space="preserve">) </w:t>
      </w:r>
      <w:r w:rsidR="00274A92" w:rsidRPr="004D68C7">
        <w:rPr>
          <w:sz w:val="24"/>
          <w:lang w:val="sk-SK"/>
        </w:rPr>
        <w:t xml:space="preserve">a </w:t>
      </w:r>
      <w:r w:rsidR="001254AE" w:rsidRPr="004D68C7">
        <w:rPr>
          <w:sz w:val="24"/>
          <w:lang w:val="sk-SK"/>
        </w:rPr>
        <w:t xml:space="preserve">sú </w:t>
      </w:r>
      <w:r w:rsidR="001254AE" w:rsidRPr="004D68C7">
        <w:rPr>
          <w:sz w:val="24"/>
          <w:u w:val="single"/>
          <w:lang w:val="sk-SK"/>
        </w:rPr>
        <w:t xml:space="preserve">zhromažďované </w:t>
      </w:r>
      <w:r w:rsidR="00274A92" w:rsidRPr="004D68C7">
        <w:rPr>
          <w:sz w:val="24"/>
          <w:u w:val="single"/>
          <w:lang w:val="sk-SK"/>
        </w:rPr>
        <w:t xml:space="preserve">pre účely získania hodnôt </w:t>
      </w:r>
      <w:r w:rsidR="001254AE" w:rsidRPr="004D68C7">
        <w:rPr>
          <w:sz w:val="24"/>
          <w:u w:val="single"/>
          <w:lang w:val="sk-SK"/>
        </w:rPr>
        <w:t>MU</w:t>
      </w:r>
      <w:r w:rsidR="00057BD8">
        <w:rPr>
          <w:sz w:val="24"/>
          <w:u w:val="single"/>
          <w:lang w:val="sk-SK"/>
        </w:rPr>
        <w:t xml:space="preserve"> OP</w:t>
      </w:r>
      <w:r w:rsidR="001254AE" w:rsidRPr="004D68C7">
        <w:rPr>
          <w:sz w:val="24"/>
          <w:lang w:val="sk-SK"/>
        </w:rPr>
        <w:t>. Mikroúdaje sú zložky, ktoré umožňujú vytvorenie štatistiky výstupov a/alebo výsledkov. Okrem toho umožňujú spájanie rôznych údajov z pozorovania, napr. určenie nezamestnaných účastníkov, ktorí majú základné alebo nižšie sekundárne vzdelanie, alebo počtu nezamestnaných, ktorí získali kvalifikáciu v čase odchodu</w:t>
      </w:r>
      <w:r w:rsidR="007567E4">
        <w:rPr>
          <w:sz w:val="24"/>
          <w:lang w:val="sk-SK"/>
        </w:rPr>
        <w:t xml:space="preserve"> z aktivity</w:t>
      </w:r>
      <w:r w:rsidR="001254AE" w:rsidRPr="004D68C7">
        <w:rPr>
          <w:sz w:val="24"/>
          <w:lang w:val="sk-SK"/>
        </w:rPr>
        <w:t>. To uľahčuje spájanie informácií</w:t>
      </w:r>
      <w:r w:rsidR="007567E4">
        <w:rPr>
          <w:sz w:val="24"/>
          <w:lang w:val="sk-SK"/>
        </w:rPr>
        <w:t>,</w:t>
      </w:r>
      <w:r w:rsidR="001254AE" w:rsidRPr="004D68C7">
        <w:rPr>
          <w:sz w:val="24"/>
          <w:lang w:val="sk-SK"/>
        </w:rPr>
        <w:t xml:space="preserve"> zhromaždených </w:t>
      </w:r>
      <w:r w:rsidR="00274A92" w:rsidRPr="004D68C7">
        <w:rPr>
          <w:sz w:val="24"/>
          <w:lang w:val="sk-SK"/>
        </w:rPr>
        <w:t xml:space="preserve">pre účely získavania hodnôt </w:t>
      </w:r>
      <w:r w:rsidR="001254AE" w:rsidRPr="004D68C7">
        <w:rPr>
          <w:sz w:val="24"/>
          <w:lang w:val="sk-SK"/>
        </w:rPr>
        <w:t>MU programu</w:t>
      </w:r>
      <w:r w:rsidR="007567E4">
        <w:rPr>
          <w:sz w:val="24"/>
          <w:lang w:val="sk-SK"/>
        </w:rPr>
        <w:t>,</w:t>
      </w:r>
      <w:r w:rsidR="001254AE" w:rsidRPr="004D68C7">
        <w:rPr>
          <w:sz w:val="24"/>
          <w:lang w:val="sk-SK"/>
        </w:rPr>
        <w:t xml:space="preserve"> s dostupnými informáciami o tých istých účastníkoch v iných </w:t>
      </w:r>
      <w:r w:rsidR="001254AE" w:rsidRPr="004D68C7">
        <w:rPr>
          <w:sz w:val="24"/>
          <w:lang w:val="sk-SK"/>
        </w:rPr>
        <w:lastRenderedPageBreak/>
        <w:t>administratívnych registroch.</w:t>
      </w:r>
      <w:r w:rsidR="001254AE" w:rsidRPr="004D68C7">
        <w:rPr>
          <w:sz w:val="24"/>
          <w:vertAlign w:val="superscript"/>
          <w:lang w:val="sk-SK"/>
        </w:rPr>
        <w:footnoteReference w:id="11"/>
      </w:r>
      <w:r w:rsidRPr="004D68C7">
        <w:rPr>
          <w:sz w:val="24"/>
          <w:lang w:val="sk-SK"/>
        </w:rPr>
        <w:t xml:space="preserve"> Mikroúdaje sú zbierané prostredníctvom karty účastníka</w:t>
      </w:r>
      <w:r w:rsidR="00205841" w:rsidRPr="004D68C7">
        <w:rPr>
          <w:sz w:val="24"/>
          <w:lang w:val="sk-SK"/>
        </w:rPr>
        <w:t xml:space="preserve"> (príloha č. </w:t>
      </w:r>
      <w:r w:rsidR="006509E2">
        <w:rPr>
          <w:sz w:val="24"/>
          <w:lang w:val="sk-SK"/>
        </w:rPr>
        <w:t>4</w:t>
      </w:r>
      <w:r w:rsidR="00205841" w:rsidRPr="004D68C7">
        <w:rPr>
          <w:sz w:val="24"/>
          <w:lang w:val="sk-SK"/>
        </w:rPr>
        <w:t xml:space="preserve"> k MP)</w:t>
      </w:r>
      <w:r w:rsidRPr="004D68C7">
        <w:rPr>
          <w:sz w:val="24"/>
          <w:lang w:val="sk-SK"/>
        </w:rPr>
        <w:t>.</w:t>
      </w:r>
    </w:p>
    <w:p w14:paraId="2C20E28F" w14:textId="7FF63907" w:rsidR="001254AE" w:rsidRPr="004D68C7" w:rsidRDefault="001254AE">
      <w:pPr>
        <w:pStyle w:val="Zkladntext"/>
        <w:numPr>
          <w:ilvl w:val="0"/>
          <w:numId w:val="8"/>
        </w:numPr>
        <w:spacing w:before="120" w:after="120"/>
        <w:ind w:left="426" w:hanging="426"/>
        <w:rPr>
          <w:sz w:val="24"/>
          <w:lang w:val="sk-SK"/>
        </w:rPr>
      </w:pPr>
      <w:r w:rsidRPr="004D68C7">
        <w:rPr>
          <w:b/>
          <w:sz w:val="24"/>
          <w:lang w:val="sk-SK"/>
        </w:rPr>
        <w:t xml:space="preserve">Agregácia </w:t>
      </w:r>
      <w:r w:rsidRPr="004D68C7">
        <w:rPr>
          <w:sz w:val="24"/>
          <w:lang w:val="sk-SK"/>
        </w:rPr>
        <w:t xml:space="preserve">je </w:t>
      </w:r>
      <w:r w:rsidR="008C0C9D" w:rsidRPr="004D68C7">
        <w:rPr>
          <w:sz w:val="24"/>
          <w:szCs w:val="24"/>
          <w:lang w:val="sk-SK" w:eastAsia="sk-SK"/>
        </w:rPr>
        <w:t>jeden z typov výpočtu hodnoty MU programu, teda spôsob, akým sa vypočíta hodnota MU prog</w:t>
      </w:r>
      <w:r w:rsidR="00DF6FCD" w:rsidRPr="004D68C7">
        <w:rPr>
          <w:sz w:val="24"/>
          <w:szCs w:val="24"/>
          <w:lang w:val="sk-SK" w:eastAsia="sk-SK"/>
        </w:rPr>
        <w:t>ramu z úrovne iných MU programu</w:t>
      </w:r>
      <w:r w:rsidR="004F791F">
        <w:rPr>
          <w:sz w:val="24"/>
          <w:szCs w:val="24"/>
          <w:lang w:val="sk-SK" w:eastAsia="sk-SK"/>
        </w:rPr>
        <w:t>/</w:t>
      </w:r>
      <w:r w:rsidR="008C0C9D" w:rsidRPr="004D68C7">
        <w:rPr>
          <w:sz w:val="24"/>
          <w:lang w:val="sk-SK"/>
        </w:rPr>
        <w:t>projektových MU</w:t>
      </w:r>
      <w:r w:rsidR="004F791F">
        <w:rPr>
          <w:sz w:val="24"/>
          <w:lang w:val="sk-SK"/>
        </w:rPr>
        <w:t>/</w:t>
      </w:r>
      <w:r w:rsidR="00DF6FCD" w:rsidRPr="004D68C7">
        <w:rPr>
          <w:sz w:val="24"/>
          <w:lang w:val="sk-SK"/>
        </w:rPr>
        <w:t>iných údajov</w:t>
      </w:r>
      <w:r w:rsidRPr="004D68C7">
        <w:rPr>
          <w:rStyle w:val="Odkaznapoznmkupodiarou"/>
          <w:sz w:val="24"/>
          <w:lang w:val="sk-SK"/>
        </w:rPr>
        <w:footnoteReference w:id="12"/>
      </w:r>
      <w:r w:rsidRPr="004D68C7">
        <w:rPr>
          <w:sz w:val="24"/>
          <w:lang w:val="sk-SK"/>
        </w:rPr>
        <w:t xml:space="preserve">. </w:t>
      </w:r>
    </w:p>
    <w:p w14:paraId="3C7E584E" w14:textId="64943DFE" w:rsidR="001254AE" w:rsidRDefault="001254AE" w:rsidP="001254AE">
      <w:pPr>
        <w:jc w:val="both"/>
        <w:rPr>
          <w:i/>
        </w:rPr>
      </w:pPr>
    </w:p>
    <w:p w14:paraId="261B367B" w14:textId="0E57CDBA" w:rsidR="00171534" w:rsidRDefault="00171534" w:rsidP="001254AE">
      <w:pPr>
        <w:jc w:val="both"/>
        <w:rPr>
          <w:i/>
        </w:rPr>
      </w:pPr>
    </w:p>
    <w:p w14:paraId="597C1EED" w14:textId="085B072B" w:rsidR="00171534" w:rsidRDefault="00171534" w:rsidP="001254AE">
      <w:pPr>
        <w:jc w:val="both"/>
        <w:rPr>
          <w:i/>
        </w:rPr>
      </w:pPr>
    </w:p>
    <w:p w14:paraId="272EA409" w14:textId="77777777" w:rsidR="00171534" w:rsidRPr="004D68C7" w:rsidRDefault="00171534" w:rsidP="001254AE">
      <w:pPr>
        <w:jc w:val="both"/>
        <w:rPr>
          <w:i/>
        </w:rPr>
      </w:pPr>
    </w:p>
    <w:p w14:paraId="560E8E63" w14:textId="06655FC8" w:rsidR="001254AE" w:rsidRDefault="001254AE" w:rsidP="001254AE">
      <w:pPr>
        <w:ind w:left="1232" w:hanging="1232"/>
        <w:rPr>
          <w:i/>
        </w:rPr>
      </w:pPr>
      <w:r w:rsidRPr="004D68C7">
        <w:rPr>
          <w:i/>
        </w:rPr>
        <w:t>Tabuľka 1 – Príklady jednotlivých typov MU a ďalších položiek ČMU na úrovni programu a prepojenia projektovej úrovne na typ MU na úrovni programu</w:t>
      </w:r>
    </w:p>
    <w:p w14:paraId="7A181EF2" w14:textId="77777777" w:rsidR="00A35F00" w:rsidRPr="004D68C7" w:rsidRDefault="00A35F00" w:rsidP="001254AE">
      <w:pPr>
        <w:ind w:left="1232" w:hanging="1232"/>
        <w:rPr>
          <w:ins w:id="183" w:author="oMN" w:date="2021-04-26T12:56:00Z"/>
          <w:i/>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2161"/>
        <w:gridCol w:w="3828"/>
        <w:gridCol w:w="2551"/>
      </w:tblGrid>
      <w:tr w:rsidR="00DB0EC2" w:rsidRPr="004D68C7" w14:paraId="31161E6A" w14:textId="77777777" w:rsidTr="001254AE">
        <w:tc>
          <w:tcPr>
            <w:tcW w:w="669" w:type="dxa"/>
            <w:shd w:val="clear" w:color="auto" w:fill="95B3D7" w:themeFill="accent1" w:themeFillTint="99"/>
            <w:vAlign w:val="center"/>
          </w:tcPr>
          <w:p w14:paraId="077954F1" w14:textId="77777777" w:rsidR="001254AE" w:rsidRPr="004D68C7" w:rsidRDefault="001254AE" w:rsidP="001254AE">
            <w:pPr>
              <w:jc w:val="center"/>
              <w:rPr>
                <w:b/>
              </w:rPr>
            </w:pPr>
            <w:r w:rsidRPr="004D68C7">
              <w:rPr>
                <w:b/>
              </w:rPr>
              <w:t>P. č.</w:t>
            </w:r>
          </w:p>
        </w:tc>
        <w:tc>
          <w:tcPr>
            <w:tcW w:w="2161" w:type="dxa"/>
            <w:shd w:val="clear" w:color="auto" w:fill="95B3D7" w:themeFill="accent1" w:themeFillTint="99"/>
            <w:vAlign w:val="center"/>
          </w:tcPr>
          <w:p w14:paraId="54BC6762" w14:textId="77777777" w:rsidR="001254AE" w:rsidRPr="004D68C7" w:rsidRDefault="001254AE" w:rsidP="001254AE">
            <w:pPr>
              <w:jc w:val="center"/>
              <w:rPr>
                <w:b/>
              </w:rPr>
            </w:pPr>
            <w:r w:rsidRPr="004D68C7">
              <w:rPr>
                <w:b/>
              </w:rPr>
              <w:t>Typ MU na programovej úrovni</w:t>
            </w:r>
          </w:p>
        </w:tc>
        <w:tc>
          <w:tcPr>
            <w:tcW w:w="3828" w:type="dxa"/>
            <w:shd w:val="clear" w:color="auto" w:fill="95B3D7" w:themeFill="accent1" w:themeFillTint="99"/>
            <w:vAlign w:val="center"/>
          </w:tcPr>
          <w:p w14:paraId="5AD6FF87" w14:textId="77777777" w:rsidR="001254AE" w:rsidRPr="004D68C7" w:rsidRDefault="001254AE" w:rsidP="001254AE">
            <w:pPr>
              <w:jc w:val="center"/>
              <w:rPr>
                <w:b/>
              </w:rPr>
            </w:pPr>
            <w:r w:rsidRPr="004D68C7">
              <w:rPr>
                <w:b/>
              </w:rPr>
              <w:t>Názov</w:t>
            </w:r>
          </w:p>
        </w:tc>
        <w:tc>
          <w:tcPr>
            <w:tcW w:w="2551" w:type="dxa"/>
            <w:shd w:val="clear" w:color="auto" w:fill="95B3D7" w:themeFill="accent1" w:themeFillTint="99"/>
            <w:vAlign w:val="center"/>
          </w:tcPr>
          <w:p w14:paraId="0515D196" w14:textId="77777777" w:rsidR="001254AE" w:rsidRPr="004D68C7" w:rsidRDefault="001254AE" w:rsidP="001254AE">
            <w:pPr>
              <w:jc w:val="center"/>
              <w:rPr>
                <w:b/>
              </w:rPr>
            </w:pPr>
            <w:r w:rsidRPr="004D68C7">
              <w:rPr>
                <w:b/>
              </w:rPr>
              <w:t>Typ MU/iný údaj na projektovej úrovni</w:t>
            </w:r>
          </w:p>
        </w:tc>
      </w:tr>
      <w:tr w:rsidR="00DB0EC2" w:rsidRPr="004D68C7" w14:paraId="5996D20A" w14:textId="77777777" w:rsidTr="000218C7">
        <w:tc>
          <w:tcPr>
            <w:tcW w:w="669" w:type="dxa"/>
            <w:shd w:val="clear" w:color="auto" w:fill="auto"/>
            <w:vAlign w:val="center"/>
          </w:tcPr>
          <w:p w14:paraId="3899A7D1" w14:textId="77777777" w:rsidR="001254AE" w:rsidRPr="004D68C7" w:rsidRDefault="001254AE" w:rsidP="001254AE">
            <w:pPr>
              <w:jc w:val="center"/>
              <w:rPr>
                <w:caps/>
                <w:sz w:val="22"/>
                <w:szCs w:val="18"/>
              </w:rPr>
            </w:pPr>
            <w:r w:rsidRPr="004D68C7">
              <w:rPr>
                <w:caps/>
                <w:sz w:val="22"/>
                <w:szCs w:val="18"/>
              </w:rPr>
              <w:t>1.</w:t>
            </w:r>
          </w:p>
        </w:tc>
        <w:tc>
          <w:tcPr>
            <w:tcW w:w="2161" w:type="dxa"/>
            <w:shd w:val="clear" w:color="auto" w:fill="auto"/>
          </w:tcPr>
          <w:p w14:paraId="79C7D88F" w14:textId="46095E3D" w:rsidR="001254AE" w:rsidRPr="004D68C7" w:rsidRDefault="001254AE" w:rsidP="001254AE">
            <w:pPr>
              <w:rPr>
                <w:sz w:val="22"/>
              </w:rPr>
            </w:pPr>
            <w:r w:rsidRPr="004D68C7">
              <w:rPr>
                <w:caps/>
                <w:sz w:val="22"/>
                <w:szCs w:val="18"/>
              </w:rPr>
              <w:t>PROGRAMOVO ŠPECIFICKÝ</w:t>
            </w:r>
            <w:r w:rsidR="005A3E3E" w:rsidRPr="004D68C7">
              <w:rPr>
                <w:caps/>
                <w:sz w:val="22"/>
                <w:szCs w:val="18"/>
              </w:rPr>
              <w:t xml:space="preserve"> MU VÝSLEDKU</w:t>
            </w:r>
          </w:p>
        </w:tc>
        <w:tc>
          <w:tcPr>
            <w:tcW w:w="3828" w:type="dxa"/>
            <w:shd w:val="clear" w:color="auto" w:fill="auto"/>
          </w:tcPr>
          <w:p w14:paraId="02CBEBC6" w14:textId="77777777" w:rsidR="001254AE" w:rsidRPr="004D68C7" w:rsidRDefault="001254AE" w:rsidP="001254AE">
            <w:pPr>
              <w:rPr>
                <w:i/>
                <w:sz w:val="22"/>
              </w:rPr>
            </w:pPr>
            <w:r w:rsidRPr="004D68C7">
              <w:rPr>
                <w:i/>
                <w:sz w:val="22"/>
                <w:szCs w:val="18"/>
              </w:rPr>
              <w:t>Miera elektrifikácie železničných tratí</w:t>
            </w:r>
          </w:p>
        </w:tc>
        <w:tc>
          <w:tcPr>
            <w:tcW w:w="2551" w:type="dxa"/>
            <w:shd w:val="clear" w:color="auto" w:fill="auto"/>
          </w:tcPr>
          <w:p w14:paraId="6420CE4A" w14:textId="77777777" w:rsidR="001254AE" w:rsidRPr="004D68C7" w:rsidRDefault="001254AE" w:rsidP="001254AE">
            <w:pPr>
              <w:rPr>
                <w:sz w:val="22"/>
                <w:szCs w:val="18"/>
              </w:rPr>
            </w:pPr>
            <w:r w:rsidRPr="004D68C7">
              <w:rPr>
                <w:sz w:val="22"/>
                <w:szCs w:val="18"/>
              </w:rPr>
              <w:t>N/A (nesleduje sa na úrovni projektu)</w:t>
            </w:r>
          </w:p>
        </w:tc>
      </w:tr>
      <w:tr w:rsidR="00DB0EC2" w:rsidRPr="004D68C7" w14:paraId="39D9472C" w14:textId="77777777" w:rsidTr="000218C7">
        <w:tc>
          <w:tcPr>
            <w:tcW w:w="669" w:type="dxa"/>
            <w:shd w:val="clear" w:color="auto" w:fill="auto"/>
            <w:vAlign w:val="center"/>
          </w:tcPr>
          <w:p w14:paraId="0A049C5B" w14:textId="77777777" w:rsidR="001254AE" w:rsidRPr="004D68C7" w:rsidRDefault="001254AE" w:rsidP="001254AE">
            <w:pPr>
              <w:jc w:val="center"/>
              <w:rPr>
                <w:caps/>
                <w:sz w:val="22"/>
                <w:szCs w:val="18"/>
              </w:rPr>
            </w:pPr>
            <w:r w:rsidRPr="004D68C7">
              <w:rPr>
                <w:caps/>
                <w:sz w:val="22"/>
                <w:szCs w:val="18"/>
              </w:rPr>
              <w:t>2.</w:t>
            </w:r>
          </w:p>
        </w:tc>
        <w:tc>
          <w:tcPr>
            <w:tcW w:w="2161" w:type="dxa"/>
            <w:shd w:val="clear" w:color="auto" w:fill="auto"/>
          </w:tcPr>
          <w:p w14:paraId="6DEF16EA" w14:textId="3B5AF6C1" w:rsidR="001254AE" w:rsidRPr="004D68C7" w:rsidRDefault="001254AE" w:rsidP="00160475">
            <w:pPr>
              <w:rPr>
                <w:sz w:val="22"/>
              </w:rPr>
            </w:pPr>
            <w:r w:rsidRPr="004D68C7">
              <w:rPr>
                <w:caps/>
                <w:sz w:val="22"/>
                <w:szCs w:val="18"/>
              </w:rPr>
              <w:t>spoločný</w:t>
            </w:r>
            <w:r w:rsidR="005A3E3E" w:rsidRPr="004D68C7">
              <w:rPr>
                <w:caps/>
                <w:sz w:val="22"/>
                <w:szCs w:val="18"/>
              </w:rPr>
              <w:t xml:space="preserve"> MU </w:t>
            </w:r>
            <w:r w:rsidR="00755847">
              <w:rPr>
                <w:caps/>
                <w:sz w:val="22"/>
                <w:szCs w:val="18"/>
              </w:rPr>
              <w:t>VÝSLEDKU</w:t>
            </w:r>
          </w:p>
        </w:tc>
        <w:tc>
          <w:tcPr>
            <w:tcW w:w="3828" w:type="dxa"/>
            <w:shd w:val="clear" w:color="auto" w:fill="auto"/>
          </w:tcPr>
          <w:p w14:paraId="084EF045" w14:textId="2BB92980" w:rsidR="001254AE" w:rsidRPr="004D68C7" w:rsidRDefault="00DB0EC2">
            <w:pPr>
              <w:rPr>
                <w:sz w:val="22"/>
              </w:rPr>
            </w:pPr>
            <w:r>
              <w:rPr>
                <w:i/>
                <w:sz w:val="22"/>
                <w:szCs w:val="18"/>
              </w:rPr>
              <w:t>Zvý</w:t>
            </w:r>
            <w:r w:rsidR="008723FD">
              <w:rPr>
                <w:i/>
                <w:sz w:val="22"/>
                <w:szCs w:val="18"/>
              </w:rPr>
              <w:t>š</w:t>
            </w:r>
            <w:r>
              <w:rPr>
                <w:i/>
                <w:sz w:val="22"/>
                <w:szCs w:val="18"/>
              </w:rPr>
              <w:t>enie podielu plnenia dátových požiadaviek</w:t>
            </w:r>
          </w:p>
        </w:tc>
        <w:tc>
          <w:tcPr>
            <w:tcW w:w="2551" w:type="dxa"/>
            <w:shd w:val="clear" w:color="auto" w:fill="auto"/>
          </w:tcPr>
          <w:p w14:paraId="576431D9" w14:textId="7979CFBD" w:rsidR="001254AE" w:rsidRPr="004D68C7" w:rsidRDefault="00755847" w:rsidP="001254AE">
            <w:pPr>
              <w:rPr>
                <w:sz w:val="22"/>
              </w:rPr>
            </w:pPr>
            <w:r>
              <w:rPr>
                <w:caps/>
                <w:sz w:val="22"/>
                <w:szCs w:val="18"/>
              </w:rPr>
              <w:t>N/A</w:t>
            </w:r>
            <w:r w:rsidR="007A38F9">
              <w:rPr>
                <w:caps/>
                <w:sz w:val="22"/>
                <w:szCs w:val="18"/>
              </w:rPr>
              <w:t xml:space="preserve"> </w:t>
            </w:r>
            <w:r w:rsidR="007A38F9" w:rsidRPr="004D68C7">
              <w:rPr>
                <w:sz w:val="22"/>
                <w:szCs w:val="18"/>
              </w:rPr>
              <w:t>(nesleduje sa na úrovni projektu)</w:t>
            </w:r>
          </w:p>
        </w:tc>
      </w:tr>
      <w:tr w:rsidR="00DB0EC2" w:rsidRPr="004D68C7" w14:paraId="0CFD9DE8" w14:textId="77777777" w:rsidTr="000218C7">
        <w:tc>
          <w:tcPr>
            <w:tcW w:w="669" w:type="dxa"/>
            <w:shd w:val="clear" w:color="auto" w:fill="auto"/>
            <w:vAlign w:val="center"/>
          </w:tcPr>
          <w:p w14:paraId="5F8C27B1" w14:textId="77777777" w:rsidR="001254AE" w:rsidRPr="004D68C7" w:rsidRDefault="001254AE" w:rsidP="001254AE">
            <w:pPr>
              <w:jc w:val="center"/>
              <w:rPr>
                <w:caps/>
                <w:sz w:val="22"/>
                <w:szCs w:val="18"/>
              </w:rPr>
            </w:pPr>
            <w:r w:rsidRPr="004D68C7">
              <w:rPr>
                <w:caps/>
                <w:sz w:val="22"/>
                <w:szCs w:val="18"/>
              </w:rPr>
              <w:t>3.</w:t>
            </w:r>
          </w:p>
        </w:tc>
        <w:tc>
          <w:tcPr>
            <w:tcW w:w="2161" w:type="dxa"/>
            <w:shd w:val="clear" w:color="auto" w:fill="auto"/>
          </w:tcPr>
          <w:p w14:paraId="1EDBA0CC" w14:textId="3EAFEEFC" w:rsidR="001254AE" w:rsidRPr="004D68C7" w:rsidRDefault="001254AE" w:rsidP="001254AE">
            <w:pPr>
              <w:rPr>
                <w:sz w:val="22"/>
              </w:rPr>
            </w:pPr>
            <w:r w:rsidRPr="004D68C7">
              <w:rPr>
                <w:caps/>
                <w:sz w:val="22"/>
                <w:szCs w:val="18"/>
              </w:rPr>
              <w:t>spoločný</w:t>
            </w:r>
            <w:r w:rsidR="005A3E3E" w:rsidRPr="004D68C7">
              <w:rPr>
                <w:caps/>
                <w:sz w:val="22"/>
                <w:szCs w:val="18"/>
              </w:rPr>
              <w:t xml:space="preserve"> MU </w:t>
            </w:r>
            <w:r w:rsidR="005A3E3E" w:rsidRPr="005E5F5C">
              <w:rPr>
                <w:caps/>
                <w:sz w:val="22"/>
                <w:szCs w:val="18"/>
              </w:rPr>
              <w:t>VÝSTUPU</w:t>
            </w:r>
          </w:p>
        </w:tc>
        <w:tc>
          <w:tcPr>
            <w:tcW w:w="3828" w:type="dxa"/>
            <w:shd w:val="clear" w:color="auto" w:fill="auto"/>
          </w:tcPr>
          <w:p w14:paraId="6AB4705F" w14:textId="77777777" w:rsidR="001254AE" w:rsidRPr="004D68C7" w:rsidRDefault="001254AE" w:rsidP="001254AE">
            <w:pPr>
              <w:rPr>
                <w:sz w:val="22"/>
              </w:rPr>
            </w:pPr>
            <w:r w:rsidRPr="004D68C7">
              <w:rPr>
                <w:i/>
                <w:sz w:val="22"/>
                <w:szCs w:val="18"/>
              </w:rPr>
              <w:t>Celková dĺžka nových ciest</w:t>
            </w:r>
          </w:p>
        </w:tc>
        <w:tc>
          <w:tcPr>
            <w:tcW w:w="2551" w:type="dxa"/>
            <w:shd w:val="clear" w:color="auto" w:fill="auto"/>
          </w:tcPr>
          <w:p w14:paraId="2747EA8B" w14:textId="77777777" w:rsidR="001254AE" w:rsidRPr="004D68C7" w:rsidRDefault="001254AE" w:rsidP="001254AE">
            <w:pPr>
              <w:rPr>
                <w:sz w:val="22"/>
              </w:rPr>
            </w:pPr>
            <w:r w:rsidRPr="004D68C7">
              <w:rPr>
                <w:caps/>
                <w:sz w:val="22"/>
                <w:szCs w:val="18"/>
              </w:rPr>
              <w:t>PROJEKTOVÝ</w:t>
            </w:r>
          </w:p>
        </w:tc>
      </w:tr>
      <w:tr w:rsidR="00DB0EC2" w:rsidRPr="004D68C7" w14:paraId="3E2D7BAE" w14:textId="77777777" w:rsidTr="000218C7">
        <w:tc>
          <w:tcPr>
            <w:tcW w:w="669" w:type="dxa"/>
            <w:shd w:val="clear" w:color="auto" w:fill="auto"/>
            <w:vAlign w:val="center"/>
          </w:tcPr>
          <w:p w14:paraId="789F84BA" w14:textId="77777777" w:rsidR="001254AE" w:rsidRPr="004D68C7" w:rsidRDefault="001254AE" w:rsidP="001254AE">
            <w:pPr>
              <w:jc w:val="center"/>
              <w:rPr>
                <w:caps/>
                <w:sz w:val="22"/>
                <w:szCs w:val="18"/>
              </w:rPr>
            </w:pPr>
            <w:r w:rsidRPr="004D68C7">
              <w:rPr>
                <w:caps/>
                <w:sz w:val="22"/>
                <w:szCs w:val="18"/>
              </w:rPr>
              <w:t>4.</w:t>
            </w:r>
          </w:p>
        </w:tc>
        <w:tc>
          <w:tcPr>
            <w:tcW w:w="2161" w:type="dxa"/>
            <w:shd w:val="clear" w:color="auto" w:fill="auto"/>
          </w:tcPr>
          <w:p w14:paraId="1AB3BD4C" w14:textId="7E7008E4" w:rsidR="001254AE" w:rsidRPr="004D68C7" w:rsidRDefault="001254AE" w:rsidP="001254AE">
            <w:pPr>
              <w:rPr>
                <w:sz w:val="22"/>
              </w:rPr>
            </w:pPr>
            <w:r w:rsidRPr="004D68C7">
              <w:rPr>
                <w:caps/>
                <w:sz w:val="22"/>
                <w:szCs w:val="18"/>
              </w:rPr>
              <w:t>PROGRAMOVO špecifický</w:t>
            </w:r>
            <w:r w:rsidR="005A3E3E" w:rsidRPr="004D68C7">
              <w:rPr>
                <w:caps/>
                <w:sz w:val="22"/>
                <w:szCs w:val="18"/>
              </w:rPr>
              <w:t xml:space="preserve"> MU VÝSTUPU</w:t>
            </w:r>
          </w:p>
        </w:tc>
        <w:tc>
          <w:tcPr>
            <w:tcW w:w="3828" w:type="dxa"/>
            <w:shd w:val="clear" w:color="auto" w:fill="auto"/>
          </w:tcPr>
          <w:p w14:paraId="7C71CB79" w14:textId="77777777" w:rsidR="001254AE" w:rsidRPr="004D68C7" w:rsidRDefault="001254AE" w:rsidP="001254AE">
            <w:pPr>
              <w:rPr>
                <w:sz w:val="22"/>
              </w:rPr>
            </w:pPr>
            <w:r w:rsidRPr="004D68C7">
              <w:rPr>
                <w:i/>
                <w:sz w:val="22"/>
                <w:szCs w:val="18"/>
              </w:rPr>
              <w:t>Plocha preskúmaných environmentálnych záťaží</w:t>
            </w:r>
          </w:p>
        </w:tc>
        <w:tc>
          <w:tcPr>
            <w:tcW w:w="2551" w:type="dxa"/>
            <w:shd w:val="clear" w:color="auto" w:fill="auto"/>
          </w:tcPr>
          <w:p w14:paraId="3497CA02" w14:textId="77777777" w:rsidR="001254AE" w:rsidRPr="004D68C7" w:rsidRDefault="001254AE" w:rsidP="001254AE">
            <w:pPr>
              <w:rPr>
                <w:sz w:val="22"/>
              </w:rPr>
            </w:pPr>
            <w:r w:rsidRPr="004D68C7">
              <w:rPr>
                <w:caps/>
                <w:sz w:val="22"/>
                <w:szCs w:val="18"/>
              </w:rPr>
              <w:t>PROJEKTOVÝ</w:t>
            </w:r>
          </w:p>
        </w:tc>
      </w:tr>
      <w:tr w:rsidR="00DB0EC2" w:rsidRPr="004D68C7" w14:paraId="4AED553A" w14:textId="77777777" w:rsidTr="000218C7">
        <w:tc>
          <w:tcPr>
            <w:tcW w:w="669" w:type="dxa"/>
            <w:shd w:val="clear" w:color="auto" w:fill="auto"/>
            <w:vAlign w:val="center"/>
          </w:tcPr>
          <w:p w14:paraId="71EE8A97" w14:textId="7367F4AA" w:rsidR="001254AE" w:rsidRPr="004D68C7" w:rsidRDefault="001254AE" w:rsidP="001254AE">
            <w:pPr>
              <w:jc w:val="center"/>
              <w:rPr>
                <w:caps/>
                <w:sz w:val="22"/>
                <w:szCs w:val="18"/>
              </w:rPr>
            </w:pPr>
            <w:r w:rsidRPr="004D68C7">
              <w:rPr>
                <w:sz w:val="22"/>
                <w:szCs w:val="18"/>
              </w:rPr>
              <w:t>5</w:t>
            </w:r>
            <w:r w:rsidRPr="004D68C7">
              <w:rPr>
                <w:sz w:val="22"/>
              </w:rPr>
              <w:t>.</w:t>
            </w:r>
          </w:p>
        </w:tc>
        <w:tc>
          <w:tcPr>
            <w:tcW w:w="2161" w:type="dxa"/>
            <w:shd w:val="clear" w:color="auto" w:fill="auto"/>
          </w:tcPr>
          <w:p w14:paraId="6747AE86" w14:textId="77777777" w:rsidR="001254AE" w:rsidRPr="004D68C7" w:rsidRDefault="001254AE" w:rsidP="001254AE">
            <w:pPr>
              <w:rPr>
                <w:sz w:val="22"/>
              </w:rPr>
            </w:pPr>
            <w:r w:rsidRPr="004D68C7">
              <w:rPr>
                <w:caps/>
                <w:sz w:val="22"/>
                <w:szCs w:val="18"/>
              </w:rPr>
              <w:t>finančný</w:t>
            </w:r>
          </w:p>
        </w:tc>
        <w:tc>
          <w:tcPr>
            <w:tcW w:w="3828" w:type="dxa"/>
            <w:shd w:val="clear" w:color="auto" w:fill="auto"/>
          </w:tcPr>
          <w:p w14:paraId="43FF4BA2" w14:textId="77777777" w:rsidR="001254AE" w:rsidRPr="004D68C7" w:rsidRDefault="001254AE" w:rsidP="001254AE">
            <w:pPr>
              <w:rPr>
                <w:i/>
                <w:sz w:val="22"/>
                <w:szCs w:val="18"/>
              </w:rPr>
            </w:pPr>
            <w:r w:rsidRPr="004D68C7">
              <w:rPr>
                <w:i/>
                <w:sz w:val="22"/>
                <w:szCs w:val="18"/>
              </w:rPr>
              <w:t>Celková suma oprávnených výdavkov po ich certifikácii certifikačným orgánom</w:t>
            </w:r>
          </w:p>
        </w:tc>
        <w:tc>
          <w:tcPr>
            <w:tcW w:w="2551" w:type="dxa"/>
            <w:shd w:val="clear" w:color="auto" w:fill="auto"/>
          </w:tcPr>
          <w:p w14:paraId="3405507B" w14:textId="77777777" w:rsidR="001254AE" w:rsidRPr="004D68C7" w:rsidRDefault="001254AE" w:rsidP="001254AE">
            <w:pPr>
              <w:rPr>
                <w:caps/>
                <w:sz w:val="22"/>
                <w:szCs w:val="18"/>
              </w:rPr>
            </w:pPr>
            <w:r w:rsidRPr="004D68C7">
              <w:rPr>
                <w:sz w:val="22"/>
                <w:szCs w:val="18"/>
              </w:rPr>
              <w:t>N/A (nesleduje sa na úrovni projektu)</w:t>
            </w:r>
          </w:p>
        </w:tc>
      </w:tr>
      <w:tr w:rsidR="00DB0EC2" w:rsidRPr="004D68C7" w14:paraId="4799D12D" w14:textId="77777777" w:rsidTr="000218C7">
        <w:tc>
          <w:tcPr>
            <w:tcW w:w="669" w:type="dxa"/>
            <w:shd w:val="clear" w:color="auto" w:fill="auto"/>
            <w:vAlign w:val="center"/>
          </w:tcPr>
          <w:p w14:paraId="0DEB640C" w14:textId="76220515" w:rsidR="001254AE" w:rsidRPr="004D68C7" w:rsidRDefault="001254AE" w:rsidP="001254AE">
            <w:pPr>
              <w:jc w:val="center"/>
              <w:rPr>
                <w:caps/>
                <w:sz w:val="22"/>
                <w:szCs w:val="18"/>
              </w:rPr>
            </w:pPr>
            <w:r w:rsidRPr="004D68C7">
              <w:rPr>
                <w:caps/>
                <w:sz w:val="22"/>
                <w:szCs w:val="18"/>
              </w:rPr>
              <w:t>6.</w:t>
            </w:r>
          </w:p>
        </w:tc>
        <w:tc>
          <w:tcPr>
            <w:tcW w:w="2161" w:type="dxa"/>
            <w:shd w:val="clear" w:color="auto" w:fill="auto"/>
          </w:tcPr>
          <w:p w14:paraId="1A69C8E6" w14:textId="77777777" w:rsidR="001254AE" w:rsidRPr="004D68C7" w:rsidRDefault="001254AE" w:rsidP="001254AE">
            <w:pPr>
              <w:rPr>
                <w:sz w:val="22"/>
              </w:rPr>
            </w:pPr>
            <w:r w:rsidRPr="004D68C7">
              <w:rPr>
                <w:caps/>
                <w:sz w:val="22"/>
                <w:szCs w:val="18"/>
              </w:rPr>
              <w:t>KVK</w:t>
            </w:r>
          </w:p>
        </w:tc>
        <w:tc>
          <w:tcPr>
            <w:tcW w:w="3828" w:type="dxa"/>
            <w:shd w:val="clear" w:color="auto" w:fill="auto"/>
          </w:tcPr>
          <w:p w14:paraId="674CDD4B" w14:textId="77777777" w:rsidR="001254AE" w:rsidRPr="004D68C7" w:rsidRDefault="001254AE" w:rsidP="001254AE">
            <w:pPr>
              <w:rPr>
                <w:i/>
                <w:sz w:val="22"/>
                <w:szCs w:val="18"/>
              </w:rPr>
            </w:pPr>
            <w:r w:rsidRPr="004D68C7">
              <w:rPr>
                <w:i/>
                <w:sz w:val="22"/>
                <w:szCs w:val="18"/>
              </w:rPr>
              <w:t>Počet obyvateľov využívajúcich opatrenia protipovodňovej ochrany podľa plánovaného stavu zazmluvnených projektov, ktorých verejné obstarávanie bolo overené</w:t>
            </w:r>
          </w:p>
        </w:tc>
        <w:tc>
          <w:tcPr>
            <w:tcW w:w="2551" w:type="dxa"/>
            <w:shd w:val="clear" w:color="auto" w:fill="auto"/>
          </w:tcPr>
          <w:p w14:paraId="0AD279DD" w14:textId="77777777" w:rsidR="001254AE" w:rsidRPr="004D68C7" w:rsidRDefault="001254AE" w:rsidP="001254AE">
            <w:pPr>
              <w:rPr>
                <w:caps/>
                <w:sz w:val="22"/>
                <w:szCs w:val="18"/>
              </w:rPr>
            </w:pPr>
            <w:r w:rsidRPr="004D68C7">
              <w:rPr>
                <w:sz w:val="22"/>
                <w:szCs w:val="18"/>
              </w:rPr>
              <w:t>N/A (nesleduje sa na úrovni projektu)</w:t>
            </w:r>
          </w:p>
        </w:tc>
      </w:tr>
      <w:tr w:rsidR="00DB0EC2" w:rsidRPr="004D68C7" w14:paraId="7FC07F86" w14:textId="77777777" w:rsidTr="000218C7">
        <w:tc>
          <w:tcPr>
            <w:tcW w:w="669" w:type="dxa"/>
            <w:shd w:val="clear" w:color="auto" w:fill="auto"/>
            <w:vAlign w:val="center"/>
          </w:tcPr>
          <w:p w14:paraId="72FA8688" w14:textId="1229E30E" w:rsidR="001254AE" w:rsidRPr="004D68C7" w:rsidRDefault="001254AE" w:rsidP="001254AE">
            <w:pPr>
              <w:jc w:val="center"/>
              <w:rPr>
                <w:caps/>
                <w:sz w:val="22"/>
                <w:szCs w:val="18"/>
              </w:rPr>
            </w:pPr>
            <w:r w:rsidRPr="004D68C7">
              <w:rPr>
                <w:caps/>
                <w:sz w:val="22"/>
                <w:szCs w:val="18"/>
              </w:rPr>
              <w:t>7.</w:t>
            </w:r>
          </w:p>
        </w:tc>
        <w:tc>
          <w:tcPr>
            <w:tcW w:w="2161" w:type="dxa"/>
            <w:shd w:val="clear" w:color="auto" w:fill="auto"/>
          </w:tcPr>
          <w:p w14:paraId="100811C9" w14:textId="77777777" w:rsidR="001254AE" w:rsidRPr="004D68C7" w:rsidRDefault="001254AE" w:rsidP="001254AE">
            <w:pPr>
              <w:rPr>
                <w:sz w:val="22"/>
              </w:rPr>
            </w:pPr>
            <w:r w:rsidRPr="004D68C7">
              <w:rPr>
                <w:sz w:val="22"/>
              </w:rPr>
              <w:t>N/A (nie je uvedený v OP)</w:t>
            </w:r>
          </w:p>
        </w:tc>
        <w:tc>
          <w:tcPr>
            <w:tcW w:w="3828" w:type="dxa"/>
            <w:shd w:val="clear" w:color="auto" w:fill="auto"/>
          </w:tcPr>
          <w:p w14:paraId="209F0198" w14:textId="6BF83D44" w:rsidR="001254AE" w:rsidRPr="004D68C7" w:rsidRDefault="001254AE" w:rsidP="001254AE">
            <w:pPr>
              <w:rPr>
                <w:sz w:val="22"/>
              </w:rPr>
            </w:pPr>
            <w:r w:rsidRPr="004D68C7">
              <w:rPr>
                <w:i/>
                <w:sz w:val="22"/>
                <w:szCs w:val="18"/>
              </w:rPr>
              <w:t>Zvýšená kapacita pre zhodnocovanie odpadov</w:t>
            </w:r>
          </w:p>
        </w:tc>
        <w:tc>
          <w:tcPr>
            <w:tcW w:w="2551" w:type="dxa"/>
            <w:shd w:val="clear" w:color="auto" w:fill="auto"/>
          </w:tcPr>
          <w:p w14:paraId="0F0CF931" w14:textId="77777777" w:rsidR="001254AE" w:rsidRPr="004D68C7" w:rsidRDefault="001254AE" w:rsidP="001254AE">
            <w:pPr>
              <w:rPr>
                <w:sz w:val="22"/>
              </w:rPr>
            </w:pPr>
            <w:r w:rsidRPr="004D68C7">
              <w:rPr>
                <w:caps/>
                <w:sz w:val="22"/>
                <w:szCs w:val="18"/>
              </w:rPr>
              <w:t>PROJEKTOVÝ</w:t>
            </w:r>
          </w:p>
        </w:tc>
      </w:tr>
      <w:tr w:rsidR="00DB0EC2" w:rsidRPr="004D68C7" w14:paraId="640A3DAB" w14:textId="77777777" w:rsidTr="000218C7">
        <w:tc>
          <w:tcPr>
            <w:tcW w:w="669" w:type="dxa"/>
            <w:shd w:val="clear" w:color="auto" w:fill="auto"/>
            <w:vAlign w:val="center"/>
          </w:tcPr>
          <w:p w14:paraId="16E936C3" w14:textId="2D5347D9" w:rsidR="001254AE" w:rsidRPr="004D68C7" w:rsidRDefault="001254AE" w:rsidP="001254AE">
            <w:pPr>
              <w:jc w:val="center"/>
              <w:rPr>
                <w:caps/>
                <w:sz w:val="22"/>
                <w:szCs w:val="18"/>
              </w:rPr>
            </w:pPr>
            <w:r w:rsidRPr="004D68C7">
              <w:rPr>
                <w:caps/>
                <w:sz w:val="22"/>
                <w:szCs w:val="18"/>
              </w:rPr>
              <w:t>8.</w:t>
            </w:r>
          </w:p>
        </w:tc>
        <w:tc>
          <w:tcPr>
            <w:tcW w:w="2161" w:type="dxa"/>
            <w:shd w:val="clear" w:color="auto" w:fill="auto"/>
          </w:tcPr>
          <w:p w14:paraId="0BE68CB7" w14:textId="77777777" w:rsidR="001254AE" w:rsidRPr="004D68C7" w:rsidRDefault="001254AE" w:rsidP="001254AE">
            <w:pPr>
              <w:rPr>
                <w:sz w:val="22"/>
              </w:rPr>
            </w:pPr>
            <w:r w:rsidRPr="004D68C7">
              <w:rPr>
                <w:sz w:val="22"/>
              </w:rPr>
              <w:t>N/A (nie je uvedený v OP)</w:t>
            </w:r>
          </w:p>
        </w:tc>
        <w:tc>
          <w:tcPr>
            <w:tcW w:w="3828" w:type="dxa"/>
            <w:shd w:val="clear" w:color="auto" w:fill="auto"/>
          </w:tcPr>
          <w:p w14:paraId="26B112F6" w14:textId="77777777" w:rsidR="001254AE" w:rsidRPr="004D68C7" w:rsidRDefault="001254AE" w:rsidP="001254AE">
            <w:pPr>
              <w:rPr>
                <w:i/>
                <w:sz w:val="22"/>
                <w:szCs w:val="18"/>
              </w:rPr>
            </w:pPr>
            <w:r w:rsidRPr="004D68C7">
              <w:rPr>
                <w:i/>
                <w:sz w:val="22"/>
                <w:szCs w:val="18"/>
              </w:rPr>
              <w:t>Inštalovaný výkon tepelný - bioplyn</w:t>
            </w:r>
          </w:p>
        </w:tc>
        <w:tc>
          <w:tcPr>
            <w:tcW w:w="2551" w:type="dxa"/>
            <w:shd w:val="clear" w:color="auto" w:fill="auto"/>
          </w:tcPr>
          <w:p w14:paraId="72312FF8" w14:textId="77777777" w:rsidR="001254AE" w:rsidRPr="004D68C7" w:rsidRDefault="001254AE" w:rsidP="001254AE">
            <w:pPr>
              <w:rPr>
                <w:caps/>
                <w:sz w:val="22"/>
                <w:szCs w:val="18"/>
              </w:rPr>
            </w:pPr>
            <w:r w:rsidRPr="004D68C7">
              <w:rPr>
                <w:caps/>
                <w:sz w:val="22"/>
                <w:szCs w:val="18"/>
              </w:rPr>
              <w:t>Iný údaj</w:t>
            </w:r>
          </w:p>
        </w:tc>
      </w:tr>
      <w:tr w:rsidR="00DB0EC2" w:rsidRPr="004D68C7" w14:paraId="455102A5" w14:textId="77777777" w:rsidTr="000218C7">
        <w:tc>
          <w:tcPr>
            <w:tcW w:w="669" w:type="dxa"/>
            <w:shd w:val="clear" w:color="auto" w:fill="auto"/>
            <w:vAlign w:val="center"/>
          </w:tcPr>
          <w:p w14:paraId="7847A5CE" w14:textId="6EF82A45" w:rsidR="009568CE" w:rsidRPr="004D68C7" w:rsidRDefault="009568CE" w:rsidP="001254AE">
            <w:pPr>
              <w:jc w:val="center"/>
              <w:rPr>
                <w:caps/>
                <w:sz w:val="22"/>
                <w:szCs w:val="18"/>
              </w:rPr>
            </w:pPr>
            <w:r>
              <w:rPr>
                <w:caps/>
                <w:sz w:val="22"/>
                <w:szCs w:val="18"/>
              </w:rPr>
              <w:t>9.</w:t>
            </w:r>
          </w:p>
        </w:tc>
        <w:tc>
          <w:tcPr>
            <w:tcW w:w="2161" w:type="dxa"/>
            <w:shd w:val="clear" w:color="auto" w:fill="auto"/>
          </w:tcPr>
          <w:p w14:paraId="6FB0B74F" w14:textId="4CC5BC09" w:rsidR="009568CE" w:rsidRPr="004D68C7" w:rsidRDefault="009568CE" w:rsidP="001254AE">
            <w:pPr>
              <w:rPr>
                <w:sz w:val="22"/>
              </w:rPr>
            </w:pPr>
            <w:r>
              <w:rPr>
                <w:sz w:val="22"/>
              </w:rPr>
              <w:t>SPOLOČNÝ MU VÝSTUPU (týkajúci sa účastníkov)</w:t>
            </w:r>
          </w:p>
        </w:tc>
        <w:tc>
          <w:tcPr>
            <w:tcW w:w="3828" w:type="dxa"/>
            <w:shd w:val="clear" w:color="auto" w:fill="auto"/>
          </w:tcPr>
          <w:p w14:paraId="69754C0E" w14:textId="33DA58DB" w:rsidR="009568CE" w:rsidRPr="004D68C7" w:rsidRDefault="009568CE" w:rsidP="001254AE">
            <w:pPr>
              <w:rPr>
                <w:i/>
                <w:sz w:val="22"/>
                <w:szCs w:val="18"/>
              </w:rPr>
            </w:pPr>
            <w:r>
              <w:rPr>
                <w:i/>
                <w:sz w:val="22"/>
                <w:szCs w:val="18"/>
              </w:rPr>
              <w:t>Nezamestnané osoby vrátane dlhodobo nezamestnaných</w:t>
            </w:r>
          </w:p>
        </w:tc>
        <w:tc>
          <w:tcPr>
            <w:tcW w:w="2551" w:type="dxa"/>
            <w:shd w:val="clear" w:color="auto" w:fill="auto"/>
          </w:tcPr>
          <w:p w14:paraId="53F3A6C0" w14:textId="47E75DEC" w:rsidR="009568CE" w:rsidRPr="004D68C7" w:rsidRDefault="009568CE" w:rsidP="009568CE">
            <w:pPr>
              <w:rPr>
                <w:caps/>
                <w:sz w:val="22"/>
                <w:szCs w:val="18"/>
              </w:rPr>
            </w:pPr>
            <w:r>
              <w:rPr>
                <w:caps/>
                <w:sz w:val="22"/>
                <w:szCs w:val="18"/>
              </w:rPr>
              <w:t xml:space="preserve">N/A </w:t>
            </w:r>
            <w:r>
              <w:rPr>
                <w:sz w:val="22"/>
                <w:szCs w:val="18"/>
              </w:rPr>
              <w:t>(</w:t>
            </w:r>
            <w:r w:rsidRPr="004D68C7">
              <w:rPr>
                <w:sz w:val="22"/>
                <w:szCs w:val="18"/>
              </w:rPr>
              <w:t xml:space="preserve">sleduje sa </w:t>
            </w:r>
            <w:r>
              <w:rPr>
                <w:sz w:val="22"/>
                <w:szCs w:val="18"/>
              </w:rPr>
              <w:t xml:space="preserve">cez evidenciu Kariet účastníkov) </w:t>
            </w:r>
          </w:p>
        </w:tc>
      </w:tr>
      <w:tr w:rsidR="00DB0EC2" w:rsidRPr="004D68C7" w14:paraId="7DD2B8A7" w14:textId="77777777" w:rsidTr="000218C7">
        <w:tc>
          <w:tcPr>
            <w:tcW w:w="669" w:type="dxa"/>
            <w:shd w:val="clear" w:color="auto" w:fill="auto"/>
            <w:vAlign w:val="center"/>
          </w:tcPr>
          <w:p w14:paraId="2D36D5B0" w14:textId="417A7C1F" w:rsidR="009568CE" w:rsidRPr="004D68C7" w:rsidRDefault="009568CE">
            <w:pPr>
              <w:jc w:val="center"/>
              <w:rPr>
                <w:caps/>
                <w:sz w:val="22"/>
                <w:szCs w:val="18"/>
              </w:rPr>
            </w:pPr>
            <w:r>
              <w:rPr>
                <w:caps/>
                <w:sz w:val="22"/>
                <w:szCs w:val="18"/>
              </w:rPr>
              <w:t>10.</w:t>
            </w:r>
          </w:p>
        </w:tc>
        <w:tc>
          <w:tcPr>
            <w:tcW w:w="2161" w:type="dxa"/>
            <w:shd w:val="clear" w:color="auto" w:fill="auto"/>
          </w:tcPr>
          <w:p w14:paraId="2BB0948F" w14:textId="4A065292" w:rsidR="009568CE" w:rsidRPr="004D68C7" w:rsidRDefault="009568CE" w:rsidP="001254AE">
            <w:pPr>
              <w:rPr>
                <w:sz w:val="22"/>
              </w:rPr>
            </w:pPr>
            <w:r>
              <w:rPr>
                <w:sz w:val="22"/>
              </w:rPr>
              <w:t>SPOLOČNÝ MU VÝSLEDKU (týkajúci sa účastníkov)</w:t>
            </w:r>
          </w:p>
        </w:tc>
        <w:tc>
          <w:tcPr>
            <w:tcW w:w="3828" w:type="dxa"/>
            <w:shd w:val="clear" w:color="auto" w:fill="auto"/>
          </w:tcPr>
          <w:p w14:paraId="304000B3" w14:textId="14A4CA22" w:rsidR="009568CE" w:rsidRPr="004D68C7" w:rsidRDefault="009568CE" w:rsidP="001254AE">
            <w:pPr>
              <w:rPr>
                <w:i/>
                <w:sz w:val="22"/>
                <w:szCs w:val="18"/>
              </w:rPr>
            </w:pPr>
            <w:r>
              <w:rPr>
                <w:i/>
                <w:sz w:val="22"/>
                <w:szCs w:val="18"/>
              </w:rPr>
              <w:t>Ne</w:t>
            </w:r>
            <w:r w:rsidR="003D1377">
              <w:rPr>
                <w:i/>
                <w:sz w:val="22"/>
                <w:szCs w:val="18"/>
              </w:rPr>
              <w:t>a</w:t>
            </w:r>
            <w:r>
              <w:rPr>
                <w:i/>
                <w:sz w:val="22"/>
                <w:szCs w:val="18"/>
              </w:rPr>
              <w:t>ktívni účastníci, ktorí sú v čase odchodu zapojení do hľadania práce</w:t>
            </w:r>
          </w:p>
        </w:tc>
        <w:tc>
          <w:tcPr>
            <w:tcW w:w="2551" w:type="dxa"/>
            <w:shd w:val="clear" w:color="auto" w:fill="auto"/>
          </w:tcPr>
          <w:p w14:paraId="2267A932" w14:textId="14890D7D" w:rsidR="009568CE" w:rsidRPr="004D68C7" w:rsidRDefault="009568CE" w:rsidP="001254AE">
            <w:pPr>
              <w:rPr>
                <w:caps/>
                <w:sz w:val="22"/>
                <w:szCs w:val="18"/>
              </w:rPr>
            </w:pPr>
            <w:r>
              <w:rPr>
                <w:caps/>
                <w:sz w:val="22"/>
                <w:szCs w:val="18"/>
              </w:rPr>
              <w:t xml:space="preserve">N/A </w:t>
            </w:r>
            <w:r>
              <w:rPr>
                <w:sz w:val="22"/>
                <w:szCs w:val="18"/>
              </w:rPr>
              <w:t>(</w:t>
            </w:r>
            <w:r w:rsidRPr="004D68C7">
              <w:rPr>
                <w:sz w:val="22"/>
                <w:szCs w:val="18"/>
              </w:rPr>
              <w:t xml:space="preserve">sleduje sa </w:t>
            </w:r>
            <w:r>
              <w:rPr>
                <w:sz w:val="22"/>
                <w:szCs w:val="18"/>
              </w:rPr>
              <w:t>cez evidenciu Kariet účastníkov)</w:t>
            </w:r>
          </w:p>
        </w:tc>
      </w:tr>
    </w:tbl>
    <w:p w14:paraId="30BCC0DF" w14:textId="0EE4EDC4" w:rsidR="002A7FE8" w:rsidRPr="004D68C7" w:rsidRDefault="002A7FE8" w:rsidP="001254AE">
      <w:pPr>
        <w:jc w:val="both"/>
      </w:pPr>
    </w:p>
    <w:p w14:paraId="5033DB00" w14:textId="77777777" w:rsidR="001254AE" w:rsidRPr="004D68C7" w:rsidRDefault="001254AE" w:rsidP="001254AE">
      <w:pPr>
        <w:jc w:val="both"/>
      </w:pPr>
      <w:r w:rsidRPr="004D68C7">
        <w:t>Uvedené príklady predstavujú situácie:</w:t>
      </w:r>
    </w:p>
    <w:p w14:paraId="70655F3F" w14:textId="64C0AD52" w:rsidR="001254AE" w:rsidRPr="004D68C7" w:rsidRDefault="001254AE" w:rsidP="0040484A">
      <w:pPr>
        <w:pStyle w:val="Odsekzoznamu"/>
        <w:numPr>
          <w:ilvl w:val="0"/>
          <w:numId w:val="10"/>
        </w:numPr>
        <w:spacing w:after="160" w:line="259" w:lineRule="auto"/>
        <w:ind w:left="426" w:hanging="426"/>
        <w:jc w:val="both"/>
      </w:pPr>
      <w:r w:rsidRPr="004D68C7">
        <w:t>keď sa programový MU (MU, ktorý je uvedený v </w:t>
      </w:r>
      <w:r w:rsidR="001D78BB" w:rsidRPr="004D68C7">
        <w:t xml:space="preserve">OP </w:t>
      </w:r>
      <w:r w:rsidRPr="004D68C7">
        <w:t xml:space="preserve">a patrí k určitému typu MU) </w:t>
      </w:r>
      <w:r w:rsidRPr="004D68C7">
        <w:rPr>
          <w:u w:val="single"/>
        </w:rPr>
        <w:t>nesleduje</w:t>
      </w:r>
      <w:r w:rsidRPr="004D68C7">
        <w:t xml:space="preserve"> na úrovni projektu – pod por. č. 1</w:t>
      </w:r>
      <w:r w:rsidR="001D78BB" w:rsidRPr="004D68C7">
        <w:t>,</w:t>
      </w:r>
      <w:r w:rsidR="00755847">
        <w:t xml:space="preserve"> 2,</w:t>
      </w:r>
      <w:r w:rsidR="001D78BB" w:rsidRPr="004D68C7">
        <w:t xml:space="preserve"> 5</w:t>
      </w:r>
      <w:r w:rsidRPr="004D68C7">
        <w:t xml:space="preserve"> a 6, alebo</w:t>
      </w:r>
    </w:p>
    <w:p w14:paraId="60115A7D" w14:textId="4EC616DA" w:rsidR="001D78BB" w:rsidRPr="004D68C7" w:rsidRDefault="001D78BB" w:rsidP="0040484A">
      <w:pPr>
        <w:pStyle w:val="Odsekzoznamu"/>
        <w:numPr>
          <w:ilvl w:val="0"/>
          <w:numId w:val="10"/>
        </w:numPr>
        <w:spacing w:after="160" w:line="259" w:lineRule="auto"/>
        <w:ind w:left="426" w:hanging="426"/>
        <w:jc w:val="both"/>
      </w:pPr>
      <w:r w:rsidRPr="004D68C7">
        <w:lastRenderedPageBreak/>
        <w:t xml:space="preserve">keď sa programový MU (MU, ktorý je uvedený v OP a patrí k určitému typu MU) </w:t>
      </w:r>
      <w:r w:rsidRPr="004D68C7">
        <w:rPr>
          <w:u w:val="single"/>
        </w:rPr>
        <w:t xml:space="preserve">sleduje </w:t>
      </w:r>
      <w:r w:rsidRPr="004D68C7">
        <w:t xml:space="preserve">na úrovni projektu (ako projektový MU) – pod por. č. </w:t>
      </w:r>
      <w:r w:rsidR="00755847">
        <w:t>3</w:t>
      </w:r>
      <w:r w:rsidRPr="004D68C7">
        <w:t xml:space="preserve"> až 4, alebo</w:t>
      </w:r>
    </w:p>
    <w:p w14:paraId="7C03E254" w14:textId="206790E6" w:rsidR="001254AE" w:rsidRPr="004D68C7" w:rsidRDefault="001254AE" w:rsidP="0040484A">
      <w:pPr>
        <w:pStyle w:val="Odsekzoznamu"/>
        <w:numPr>
          <w:ilvl w:val="0"/>
          <w:numId w:val="10"/>
        </w:numPr>
        <w:spacing w:after="160" w:line="259" w:lineRule="auto"/>
        <w:ind w:left="426" w:hanging="426"/>
        <w:jc w:val="both"/>
      </w:pPr>
      <w:r w:rsidRPr="004D68C7">
        <w:t xml:space="preserve">keď existuje projektový MU, ktorý </w:t>
      </w:r>
      <w:r w:rsidR="00C26E5F" w:rsidRPr="004D68C7">
        <w:t xml:space="preserve">nevznikol preklopením MU na úrovni OP, ale patrí medzi tzv. ďalšie MU projektu </w:t>
      </w:r>
      <w:r w:rsidRPr="004D68C7">
        <w:t>– pod por. č. 7, alebo</w:t>
      </w:r>
    </w:p>
    <w:p w14:paraId="7669FC0D" w14:textId="402E8A04" w:rsidR="009568CE" w:rsidRDefault="001254AE" w:rsidP="0040484A">
      <w:pPr>
        <w:pStyle w:val="Odsekzoznamu"/>
        <w:numPr>
          <w:ilvl w:val="0"/>
          <w:numId w:val="10"/>
        </w:numPr>
        <w:spacing w:after="160" w:line="259" w:lineRule="auto"/>
        <w:ind w:left="426" w:hanging="426"/>
        <w:jc w:val="both"/>
      </w:pPr>
      <w:r w:rsidRPr="004D68C7">
        <w:t>keď je definovaný iný údaj</w:t>
      </w:r>
      <w:r w:rsidR="00C26E5F" w:rsidRPr="004D68C7">
        <w:t xml:space="preserve"> </w:t>
      </w:r>
      <w:r w:rsidRPr="004D68C7">
        <w:t>na úrovni projektu, ktor</w:t>
      </w:r>
      <w:r w:rsidR="00C26E5F" w:rsidRPr="004D68C7">
        <w:t>ý</w:t>
      </w:r>
      <w:r w:rsidRPr="004D68C7">
        <w:t xml:space="preserve"> slúži pre vyhodnocovanie MU na úrovni </w:t>
      </w:r>
      <w:r w:rsidR="001D78BB" w:rsidRPr="004D68C7">
        <w:t>OP</w:t>
      </w:r>
      <w:r w:rsidR="00C26E5F" w:rsidRPr="004D68C7">
        <w:t xml:space="preserve"> - pod por. č. 8</w:t>
      </w:r>
      <w:r w:rsidR="009568CE">
        <w:t>, alebo</w:t>
      </w:r>
    </w:p>
    <w:p w14:paraId="3C0EA6D4" w14:textId="2522C84A" w:rsidR="00FA0CF1" w:rsidRDefault="009568CE" w:rsidP="0040484A">
      <w:pPr>
        <w:pStyle w:val="Odsekzoznamu"/>
        <w:numPr>
          <w:ilvl w:val="0"/>
          <w:numId w:val="10"/>
        </w:numPr>
        <w:spacing w:after="160" w:line="259" w:lineRule="auto"/>
        <w:ind w:left="426" w:hanging="426"/>
        <w:jc w:val="both"/>
      </w:pPr>
      <w:r>
        <w:t>keď sa programový MU (MU, ktorý je uvedený v OP a patrí k spoločným MU programu, týkajúcich sa účastníkov) sleduje cez evidenciu Kariet účastníkov – pod por. č. 9. a 10.</w:t>
      </w:r>
    </w:p>
    <w:p w14:paraId="27501197" w14:textId="6AA93CAB" w:rsidR="001254AE" w:rsidRPr="004D68C7" w:rsidRDefault="00FA0CF1" w:rsidP="00FA0CF1">
      <w:pPr>
        <w:spacing w:after="200" w:line="276" w:lineRule="auto"/>
      </w:pPr>
      <w:r>
        <w:br w:type="page"/>
      </w:r>
    </w:p>
    <w:p w14:paraId="5CC9E07C" w14:textId="2FC012C4" w:rsidR="001254AE" w:rsidRPr="004D68C7" w:rsidRDefault="001254AE" w:rsidP="005279C5">
      <w:pPr>
        <w:pStyle w:val="MPCKO1"/>
        <w:numPr>
          <w:ilvl w:val="0"/>
          <w:numId w:val="0"/>
        </w:numPr>
        <w:ind w:left="576" w:hanging="576"/>
        <w:rPr>
          <w:rFonts w:cs="Times New Roman"/>
        </w:rPr>
      </w:pPr>
      <w:bookmarkStart w:id="184" w:name="_Toc412644025"/>
      <w:bookmarkStart w:id="185" w:name="_Toc23334855"/>
      <w:bookmarkStart w:id="186" w:name="_Toc37769453"/>
      <w:bookmarkStart w:id="187" w:name="_Toc68791201"/>
      <w:bookmarkStart w:id="188" w:name="_Toc54359861"/>
      <w:r w:rsidRPr="004D68C7">
        <w:rPr>
          <w:rFonts w:cs="Times New Roman"/>
        </w:rPr>
        <w:lastRenderedPageBreak/>
        <w:t>3 Č</w:t>
      </w:r>
      <w:r w:rsidR="001C21B1" w:rsidRPr="004D68C7">
        <w:rPr>
          <w:rFonts w:cs="Times New Roman"/>
        </w:rPr>
        <w:t>MU</w:t>
      </w:r>
      <w:bookmarkEnd w:id="184"/>
      <w:bookmarkEnd w:id="185"/>
      <w:bookmarkEnd w:id="186"/>
      <w:bookmarkEnd w:id="187"/>
      <w:bookmarkEnd w:id="188"/>
    </w:p>
    <w:p w14:paraId="47B5E703" w14:textId="5FFD0C54" w:rsidR="001254AE" w:rsidRPr="004D68C7" w:rsidRDefault="00FD35F3" w:rsidP="00192BE5">
      <w:pPr>
        <w:pStyle w:val="Zkladntext"/>
        <w:spacing w:before="120" w:after="120"/>
        <w:rPr>
          <w:sz w:val="24"/>
          <w:lang w:val="sk-SK"/>
        </w:rPr>
      </w:pPr>
      <w:r>
        <w:rPr>
          <w:sz w:val="24"/>
          <w:lang w:val="sk-SK"/>
        </w:rPr>
        <w:t xml:space="preserve">Zdrojová tabuľka </w:t>
      </w:r>
      <w:r w:rsidR="00C15581">
        <w:rPr>
          <w:sz w:val="24"/>
          <w:lang w:val="sk-SK"/>
        </w:rPr>
        <w:t xml:space="preserve">- </w:t>
      </w:r>
      <w:r>
        <w:rPr>
          <w:sz w:val="24"/>
          <w:lang w:val="sk-SK"/>
        </w:rPr>
        <w:t>(</w:t>
      </w:r>
      <w:r w:rsidR="001254AE" w:rsidRPr="004D68C7">
        <w:rPr>
          <w:sz w:val="24"/>
          <w:lang w:val="sk-SK"/>
        </w:rPr>
        <w:t>príloh</w:t>
      </w:r>
      <w:r>
        <w:rPr>
          <w:sz w:val="24"/>
          <w:lang w:val="sk-SK"/>
        </w:rPr>
        <w:t>a</w:t>
      </w:r>
      <w:r w:rsidR="001254AE" w:rsidRPr="004D68C7">
        <w:rPr>
          <w:sz w:val="24"/>
          <w:lang w:val="sk-SK"/>
        </w:rPr>
        <w:t xml:space="preserve"> č. 1 tohto MP</w:t>
      </w:r>
      <w:r>
        <w:rPr>
          <w:sz w:val="24"/>
          <w:lang w:val="sk-SK"/>
        </w:rPr>
        <w:t xml:space="preserve">) sa </w:t>
      </w:r>
      <w:r>
        <w:rPr>
          <w:sz w:val="24"/>
          <w:szCs w:val="24"/>
          <w:lang w:val="sk-SK"/>
        </w:rPr>
        <w:t>aktualizuje</w:t>
      </w:r>
      <w:r w:rsidRPr="004D68C7">
        <w:rPr>
          <w:sz w:val="24"/>
          <w:szCs w:val="24"/>
          <w:lang w:val="sk-SK"/>
        </w:rPr>
        <w:t xml:space="preserve"> samostatne a nezávisle od aktualizácie MP</w:t>
      </w:r>
      <w:r w:rsidR="009D31B1">
        <w:rPr>
          <w:sz w:val="24"/>
          <w:szCs w:val="24"/>
          <w:lang w:val="sk-SK"/>
        </w:rPr>
        <w:t>, t.</w:t>
      </w:r>
      <w:r w:rsidR="000B2250">
        <w:rPr>
          <w:sz w:val="24"/>
          <w:szCs w:val="24"/>
          <w:lang w:val="sk-SK"/>
        </w:rPr>
        <w:t xml:space="preserve"> </w:t>
      </w:r>
      <w:r w:rsidR="009D31B1">
        <w:rPr>
          <w:sz w:val="24"/>
          <w:szCs w:val="24"/>
          <w:lang w:val="sk-SK"/>
        </w:rPr>
        <w:t>j. aktualizácia zdrojovej tabuľky nie je považovaná za aktualizáciu MP</w:t>
      </w:r>
      <w:r w:rsidR="003B0930" w:rsidRPr="004D68C7">
        <w:rPr>
          <w:sz w:val="24"/>
          <w:lang w:val="sk-SK"/>
        </w:rPr>
        <w:t xml:space="preserve">. </w:t>
      </w:r>
      <w:r w:rsidR="0095316D">
        <w:rPr>
          <w:sz w:val="24"/>
          <w:lang w:val="sk-SK"/>
        </w:rPr>
        <w:t>Aktualizovaná zdrojová tabuľka je zverejnená n</w:t>
      </w:r>
      <w:r w:rsidR="001254AE" w:rsidRPr="004D68C7">
        <w:rPr>
          <w:sz w:val="24"/>
          <w:lang w:val="sk-SK"/>
        </w:rPr>
        <w:t>a informačnom portáli CKO</w:t>
      </w:r>
      <w:r w:rsidR="00431668">
        <w:rPr>
          <w:rStyle w:val="Odkaznapoznmkupodiarou"/>
          <w:sz w:val="24"/>
          <w:lang w:val="sk-SK"/>
        </w:rPr>
        <w:footnoteReference w:id="13"/>
      </w:r>
      <w:r w:rsidR="0095316D">
        <w:rPr>
          <w:sz w:val="24"/>
          <w:lang w:val="sk-SK"/>
        </w:rPr>
        <w:t xml:space="preserve">, spolu s aktuálne platnou verziou </w:t>
      </w:r>
      <w:r w:rsidR="001254AE" w:rsidRPr="004D68C7">
        <w:rPr>
          <w:sz w:val="24"/>
          <w:lang w:val="sk-SK"/>
        </w:rPr>
        <w:t>MP.</w:t>
      </w:r>
    </w:p>
    <w:p w14:paraId="286C427F" w14:textId="54954805" w:rsidR="001254AE" w:rsidRPr="004D68C7" w:rsidRDefault="001254AE" w:rsidP="005279C5">
      <w:pPr>
        <w:pStyle w:val="MPCKO2"/>
        <w:numPr>
          <w:ilvl w:val="0"/>
          <w:numId w:val="0"/>
        </w:numPr>
        <w:ind w:left="720" w:hanging="720"/>
        <w:rPr>
          <w:rFonts w:cs="Times New Roman"/>
        </w:rPr>
      </w:pPr>
      <w:bookmarkStart w:id="189" w:name="_Toc412644026"/>
      <w:bookmarkStart w:id="190" w:name="_Toc23334856"/>
      <w:bookmarkStart w:id="191" w:name="_Toc37769454"/>
      <w:bookmarkStart w:id="192" w:name="_Toc68791202"/>
      <w:bookmarkStart w:id="193" w:name="_Toc54359862"/>
      <w:r w:rsidRPr="004D68C7">
        <w:rPr>
          <w:rFonts w:cs="Times New Roman"/>
        </w:rPr>
        <w:t xml:space="preserve">3.1 Štruktúra </w:t>
      </w:r>
      <w:bookmarkEnd w:id="189"/>
      <w:r w:rsidR="004D68C7" w:rsidRPr="004D68C7">
        <w:rPr>
          <w:rFonts w:cs="Times New Roman"/>
        </w:rPr>
        <w:t>ČMU</w:t>
      </w:r>
      <w:bookmarkEnd w:id="190"/>
      <w:bookmarkEnd w:id="191"/>
      <w:bookmarkEnd w:id="192"/>
      <w:bookmarkEnd w:id="193"/>
    </w:p>
    <w:p w14:paraId="5C3FC4E5" w14:textId="04E8B9B3" w:rsidR="001254AE" w:rsidRPr="004D68C7" w:rsidRDefault="001254AE" w:rsidP="0040484A">
      <w:pPr>
        <w:pStyle w:val="Zkladntext"/>
        <w:numPr>
          <w:ilvl w:val="0"/>
          <w:numId w:val="21"/>
        </w:numPr>
        <w:spacing w:before="120" w:after="120"/>
        <w:ind w:left="426" w:hanging="426"/>
        <w:rPr>
          <w:sz w:val="24"/>
          <w:lang w:val="sk-SK"/>
        </w:rPr>
      </w:pPr>
      <w:r w:rsidRPr="004D68C7">
        <w:rPr>
          <w:sz w:val="24"/>
          <w:lang w:val="sk-SK"/>
        </w:rPr>
        <w:t>ČMU predstavuje zoznam položiek, t.</w:t>
      </w:r>
      <w:r w:rsidR="002A7FE8" w:rsidRPr="004D68C7">
        <w:rPr>
          <w:sz w:val="24"/>
          <w:lang w:val="sk-SK"/>
        </w:rPr>
        <w:t xml:space="preserve"> </w:t>
      </w:r>
      <w:r w:rsidRPr="004D68C7">
        <w:rPr>
          <w:sz w:val="24"/>
          <w:lang w:val="sk-SK"/>
        </w:rPr>
        <w:t>j. MU</w:t>
      </w:r>
      <w:r w:rsidR="00914F6B" w:rsidRPr="004D68C7">
        <w:rPr>
          <w:sz w:val="24"/>
          <w:lang w:val="sk-SK"/>
        </w:rPr>
        <w:t xml:space="preserve"> na úrovni OP </w:t>
      </w:r>
      <w:r w:rsidRPr="004D68C7">
        <w:rPr>
          <w:sz w:val="24"/>
          <w:lang w:val="sk-SK"/>
        </w:rPr>
        <w:t xml:space="preserve"> </w:t>
      </w:r>
      <w:r w:rsidR="00914F6B" w:rsidRPr="004D68C7">
        <w:rPr>
          <w:sz w:val="24"/>
          <w:lang w:val="sk-SK"/>
        </w:rPr>
        <w:t>(</w:t>
      </w:r>
      <w:r w:rsidRPr="004D68C7">
        <w:rPr>
          <w:sz w:val="24"/>
          <w:lang w:val="sk-SK"/>
        </w:rPr>
        <w:t>vrátane finančných ukazovateľov</w:t>
      </w:r>
      <w:r w:rsidR="00914F6B" w:rsidRPr="004D68C7">
        <w:rPr>
          <w:sz w:val="24"/>
          <w:lang w:val="sk-SK"/>
        </w:rPr>
        <w:t xml:space="preserve"> a</w:t>
      </w:r>
      <w:r w:rsidR="007B6331" w:rsidRPr="004D68C7">
        <w:rPr>
          <w:sz w:val="24"/>
          <w:lang w:val="sk-SK"/>
        </w:rPr>
        <w:t> </w:t>
      </w:r>
      <w:r w:rsidR="00914F6B" w:rsidRPr="004D68C7">
        <w:rPr>
          <w:sz w:val="24"/>
          <w:lang w:val="sk-SK"/>
        </w:rPr>
        <w:t>KVK</w:t>
      </w:r>
      <w:r w:rsidR="007B6331" w:rsidRPr="004D68C7">
        <w:rPr>
          <w:sz w:val="24"/>
          <w:lang w:val="sk-SK"/>
        </w:rPr>
        <w:t>), MU na úrovni projektu a</w:t>
      </w:r>
      <w:r w:rsidRPr="004D68C7">
        <w:rPr>
          <w:sz w:val="24"/>
          <w:lang w:val="sk-SK"/>
        </w:rPr>
        <w:t xml:space="preserve"> iných údajov</w:t>
      </w:r>
      <w:r w:rsidR="001F0957">
        <w:rPr>
          <w:sz w:val="24"/>
          <w:lang w:val="sk-SK"/>
        </w:rPr>
        <w:t>,</w:t>
      </w:r>
      <w:r w:rsidRPr="004D68C7">
        <w:rPr>
          <w:sz w:val="24"/>
          <w:lang w:val="sk-SK"/>
        </w:rPr>
        <w:t xml:space="preserve"> používaných RO, SO, gestormi HP, CKO a ďalšími subjektmi zapojenými do procesov monitorovania implementácie EŠIF na úrovni </w:t>
      </w:r>
      <w:r w:rsidR="003A36BD" w:rsidRPr="004D68C7">
        <w:rPr>
          <w:sz w:val="24"/>
          <w:lang w:val="sk-SK"/>
        </w:rPr>
        <w:t xml:space="preserve">OP </w:t>
      </w:r>
      <w:r w:rsidRPr="004D68C7">
        <w:rPr>
          <w:sz w:val="24"/>
          <w:lang w:val="sk-SK"/>
        </w:rPr>
        <w:t>a na úrovni projektov, ktorý bol zostavený správcom ČMU v spolupráci s príslušnými RO a gestormi HP.</w:t>
      </w:r>
    </w:p>
    <w:p w14:paraId="334EEDDA" w14:textId="77777777" w:rsidR="00DE3DAA" w:rsidRPr="004D68C7" w:rsidRDefault="00DE3DAA" w:rsidP="00DE3DAA">
      <w:pPr>
        <w:pStyle w:val="Zkladntext"/>
        <w:numPr>
          <w:ilvl w:val="0"/>
          <w:numId w:val="21"/>
        </w:numPr>
        <w:spacing w:before="120" w:after="120"/>
        <w:ind w:left="426" w:hanging="426"/>
        <w:rPr>
          <w:sz w:val="24"/>
          <w:lang w:val="sk-SK"/>
        </w:rPr>
      </w:pPr>
      <w:r w:rsidRPr="004D68C7">
        <w:rPr>
          <w:sz w:val="24"/>
          <w:lang w:val="sk-SK"/>
        </w:rPr>
        <w:t>ČMU pozostáva z </w:t>
      </w:r>
      <w:r w:rsidRPr="004D68C7">
        <w:rPr>
          <w:b/>
          <w:sz w:val="24"/>
          <w:lang w:val="sk-SK"/>
        </w:rPr>
        <w:t>troch úrovní</w:t>
      </w:r>
      <w:r w:rsidRPr="004D68C7">
        <w:rPr>
          <w:sz w:val="24"/>
          <w:lang w:val="sk-SK"/>
        </w:rPr>
        <w:t xml:space="preserve">: </w:t>
      </w:r>
    </w:p>
    <w:p w14:paraId="7607A4ED" w14:textId="2AC66A70" w:rsidR="00DE3DAA" w:rsidRPr="004D68C7" w:rsidRDefault="00DE3DAA" w:rsidP="003C1263">
      <w:pPr>
        <w:pStyle w:val="Zkladntext"/>
        <w:numPr>
          <w:ilvl w:val="0"/>
          <w:numId w:val="22"/>
        </w:numPr>
        <w:spacing w:before="120" w:after="120"/>
        <w:ind w:left="851" w:hanging="425"/>
        <w:rPr>
          <w:sz w:val="24"/>
          <w:lang w:val="sk-SK"/>
        </w:rPr>
      </w:pPr>
      <w:r w:rsidRPr="004D68C7">
        <w:rPr>
          <w:sz w:val="24"/>
          <w:lang w:val="sk-SK"/>
        </w:rPr>
        <w:t>programová úroveň</w:t>
      </w:r>
      <w:r w:rsidR="0044531C" w:rsidRPr="004D68C7">
        <w:rPr>
          <w:sz w:val="24"/>
          <w:lang w:val="sk-SK"/>
        </w:rPr>
        <w:t xml:space="preserve"> -</w:t>
      </w:r>
      <w:r w:rsidR="00E64735" w:rsidRPr="004D68C7">
        <w:rPr>
          <w:sz w:val="24"/>
          <w:lang w:val="sk-SK"/>
        </w:rPr>
        <w:t xml:space="preserve">  </w:t>
      </w:r>
      <w:r w:rsidR="00E64735" w:rsidRPr="004D68C7">
        <w:rPr>
          <w:sz w:val="24"/>
          <w:u w:val="single"/>
          <w:lang w:val="sk-SK"/>
        </w:rPr>
        <w:t>spoločné a programovo špecifické</w:t>
      </w:r>
      <w:r w:rsidR="00E64735" w:rsidRPr="004D68C7">
        <w:rPr>
          <w:sz w:val="24"/>
          <w:lang w:val="sk-SK"/>
        </w:rPr>
        <w:t xml:space="preserve"> MU výstupu a výsledku, KVK a finančné ukazovatele</w:t>
      </w:r>
      <w:r w:rsidR="0044531C" w:rsidRPr="004D68C7">
        <w:rPr>
          <w:sz w:val="24"/>
          <w:lang w:val="sk-SK"/>
        </w:rPr>
        <w:t>;</w:t>
      </w:r>
    </w:p>
    <w:p w14:paraId="1E4F050C" w14:textId="2A37C2DF" w:rsidR="00DE3DAA" w:rsidRPr="004D68C7" w:rsidRDefault="00DE3DAA" w:rsidP="00DE3DAA">
      <w:pPr>
        <w:pStyle w:val="Zkladntext"/>
        <w:numPr>
          <w:ilvl w:val="0"/>
          <w:numId w:val="22"/>
        </w:numPr>
        <w:spacing w:before="120" w:after="120"/>
        <w:ind w:left="851" w:hanging="425"/>
        <w:rPr>
          <w:sz w:val="24"/>
          <w:lang w:val="sk-SK"/>
        </w:rPr>
      </w:pPr>
      <w:r w:rsidRPr="004D68C7">
        <w:rPr>
          <w:sz w:val="24"/>
          <w:lang w:val="sk-SK"/>
        </w:rPr>
        <w:t>projektová úroveň</w:t>
      </w:r>
      <w:r w:rsidR="00162902" w:rsidRPr="004D68C7">
        <w:rPr>
          <w:sz w:val="24"/>
          <w:lang w:val="sk-SK"/>
        </w:rPr>
        <w:t xml:space="preserve"> – MU projektu</w:t>
      </w:r>
      <w:r w:rsidR="0044531C" w:rsidRPr="004D68C7">
        <w:rPr>
          <w:sz w:val="24"/>
          <w:lang w:val="sk-SK"/>
        </w:rPr>
        <w:t>;</w:t>
      </w:r>
    </w:p>
    <w:p w14:paraId="771F4783" w14:textId="760F2764" w:rsidR="00615E20" w:rsidRPr="004D68C7" w:rsidRDefault="00DE3DAA" w:rsidP="003C1263">
      <w:pPr>
        <w:pStyle w:val="Zkladntext"/>
        <w:numPr>
          <w:ilvl w:val="0"/>
          <w:numId w:val="22"/>
        </w:numPr>
        <w:spacing w:before="120" w:after="120"/>
        <w:ind w:left="851" w:hanging="425"/>
        <w:rPr>
          <w:sz w:val="24"/>
          <w:lang w:val="sk-SK"/>
        </w:rPr>
      </w:pPr>
      <w:r w:rsidRPr="004D68C7">
        <w:rPr>
          <w:sz w:val="24"/>
          <w:lang w:val="sk-SK"/>
        </w:rPr>
        <w:t xml:space="preserve">iné údaje. </w:t>
      </w:r>
      <w:r w:rsidR="001254AE" w:rsidRPr="004D68C7">
        <w:rPr>
          <w:sz w:val="24"/>
          <w:lang w:val="sk-SK"/>
        </w:rPr>
        <w:t xml:space="preserve"> </w:t>
      </w:r>
    </w:p>
    <w:p w14:paraId="1E9A6F5F" w14:textId="23F6C93D" w:rsidR="001254AE" w:rsidRPr="004D68C7" w:rsidRDefault="001254AE" w:rsidP="005279C5">
      <w:pPr>
        <w:pStyle w:val="MPCKO2"/>
        <w:numPr>
          <w:ilvl w:val="0"/>
          <w:numId w:val="0"/>
        </w:numPr>
        <w:ind w:left="720" w:hanging="720"/>
        <w:rPr>
          <w:rFonts w:cs="Times New Roman"/>
        </w:rPr>
      </w:pPr>
      <w:bookmarkStart w:id="194" w:name="_Toc408742437"/>
      <w:bookmarkStart w:id="195" w:name="_Toc408742438"/>
      <w:bookmarkStart w:id="196" w:name="_Toc408742442"/>
      <w:bookmarkStart w:id="197" w:name="_Toc408742482"/>
      <w:bookmarkStart w:id="198" w:name="_Toc488667523"/>
      <w:bookmarkStart w:id="199" w:name="_Toc488667554"/>
      <w:bookmarkStart w:id="200" w:name="_Toc488667524"/>
      <w:bookmarkStart w:id="201" w:name="_Toc488667555"/>
      <w:bookmarkStart w:id="202" w:name="_Toc488667525"/>
      <w:bookmarkStart w:id="203" w:name="_Toc488667556"/>
      <w:bookmarkStart w:id="204" w:name="_Toc488667526"/>
      <w:bookmarkStart w:id="205" w:name="_Toc488667557"/>
      <w:bookmarkStart w:id="206" w:name="_Toc488667527"/>
      <w:bookmarkStart w:id="207" w:name="_Toc488667558"/>
      <w:bookmarkStart w:id="208" w:name="_Toc488667528"/>
      <w:bookmarkStart w:id="209" w:name="_Toc488667559"/>
      <w:bookmarkStart w:id="210" w:name="_Toc412644028"/>
      <w:bookmarkStart w:id="211" w:name="_Toc23334857"/>
      <w:bookmarkStart w:id="212" w:name="_Toc37769455"/>
      <w:bookmarkStart w:id="213" w:name="_Toc68791203"/>
      <w:bookmarkStart w:id="214" w:name="_Toc5435986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4D68C7">
        <w:rPr>
          <w:rFonts w:cs="Times New Roman"/>
        </w:rPr>
        <w:t>3.</w:t>
      </w:r>
      <w:r w:rsidR="00EA203A" w:rsidRPr="004D68C7">
        <w:rPr>
          <w:rFonts w:cs="Times New Roman"/>
        </w:rPr>
        <w:t>2</w:t>
      </w:r>
      <w:r w:rsidRPr="004D68C7">
        <w:rPr>
          <w:rFonts w:cs="Times New Roman"/>
        </w:rPr>
        <w:t xml:space="preserve"> Atribúty </w:t>
      </w:r>
      <w:bookmarkEnd w:id="210"/>
      <w:r w:rsidR="00CA1CA0" w:rsidRPr="004D68C7">
        <w:rPr>
          <w:rFonts w:cs="Times New Roman"/>
        </w:rPr>
        <w:t>MU</w:t>
      </w:r>
      <w:r w:rsidR="004F791F">
        <w:rPr>
          <w:rFonts w:cs="Times New Roman"/>
        </w:rPr>
        <w:t>/</w:t>
      </w:r>
      <w:r w:rsidR="0044531C" w:rsidRPr="004D68C7">
        <w:rPr>
          <w:rFonts w:cs="Times New Roman"/>
        </w:rPr>
        <w:t>iných údajov</w:t>
      </w:r>
      <w:r w:rsidR="00E64735" w:rsidRPr="004D68C7">
        <w:rPr>
          <w:rFonts w:cs="Times New Roman"/>
        </w:rPr>
        <w:t xml:space="preserve"> v ČMU</w:t>
      </w:r>
      <w:bookmarkEnd w:id="211"/>
      <w:bookmarkEnd w:id="212"/>
      <w:bookmarkEnd w:id="213"/>
      <w:bookmarkEnd w:id="214"/>
    </w:p>
    <w:p w14:paraId="087E417A" w14:textId="3A924F27" w:rsidR="003F5D75" w:rsidRPr="004D68C7" w:rsidRDefault="001254AE" w:rsidP="003F5D75">
      <w:pPr>
        <w:pStyle w:val="Zkladntext"/>
        <w:numPr>
          <w:ilvl w:val="0"/>
          <w:numId w:val="24"/>
        </w:numPr>
        <w:spacing w:before="120" w:after="120"/>
        <w:ind w:left="426" w:hanging="426"/>
        <w:rPr>
          <w:sz w:val="24"/>
          <w:szCs w:val="24"/>
          <w:lang w:val="sk-SK"/>
        </w:rPr>
      </w:pPr>
      <w:r w:rsidRPr="004D68C7">
        <w:rPr>
          <w:sz w:val="24"/>
          <w:szCs w:val="24"/>
          <w:lang w:val="sk-SK"/>
        </w:rPr>
        <w:t>MU</w:t>
      </w:r>
      <w:r w:rsidR="004F791F">
        <w:rPr>
          <w:sz w:val="24"/>
          <w:szCs w:val="24"/>
          <w:u w:val="single"/>
          <w:lang w:val="sk-SK"/>
        </w:rPr>
        <w:t>/</w:t>
      </w:r>
      <w:r w:rsidR="00494706" w:rsidRPr="004D68C7">
        <w:rPr>
          <w:sz w:val="24"/>
          <w:szCs w:val="24"/>
          <w:u w:val="single"/>
          <w:lang w:val="sk-SK"/>
        </w:rPr>
        <w:t>iné</w:t>
      </w:r>
      <w:r w:rsidR="0044531C" w:rsidRPr="004D68C7">
        <w:rPr>
          <w:sz w:val="24"/>
          <w:szCs w:val="24"/>
          <w:u w:val="single"/>
          <w:lang w:val="sk-SK"/>
        </w:rPr>
        <w:t xml:space="preserve"> údaj</w:t>
      </w:r>
      <w:r w:rsidR="00494706" w:rsidRPr="004D68C7">
        <w:rPr>
          <w:sz w:val="24"/>
          <w:szCs w:val="24"/>
          <w:u w:val="single"/>
          <w:lang w:val="sk-SK"/>
        </w:rPr>
        <w:t>e môžu mať</w:t>
      </w:r>
      <w:r w:rsidRPr="004D68C7">
        <w:rPr>
          <w:sz w:val="24"/>
          <w:szCs w:val="24"/>
          <w:u w:val="single"/>
          <w:lang w:val="sk-SK"/>
        </w:rPr>
        <w:t xml:space="preserve"> v ČMU</w:t>
      </w:r>
      <w:r w:rsidRPr="004D68C7">
        <w:rPr>
          <w:sz w:val="24"/>
          <w:szCs w:val="24"/>
          <w:lang w:val="sk-SK"/>
        </w:rPr>
        <w:t xml:space="preserve"> pridelené nasledovné atribúty</w:t>
      </w:r>
      <w:r w:rsidRPr="004D68C7">
        <w:rPr>
          <w:rStyle w:val="Odkaznapoznmkupodiarou"/>
          <w:sz w:val="24"/>
          <w:szCs w:val="24"/>
          <w:lang w:val="sk-SK"/>
        </w:rPr>
        <w:footnoteReference w:id="14"/>
      </w:r>
      <w:r w:rsidR="003F5D75" w:rsidRPr="004D68C7">
        <w:rPr>
          <w:sz w:val="24"/>
          <w:szCs w:val="24"/>
          <w:lang w:val="sk-SK"/>
        </w:rPr>
        <w:t>:</w:t>
      </w:r>
    </w:p>
    <w:p w14:paraId="794F0FF3" w14:textId="77777777" w:rsidR="003F5D75" w:rsidRPr="004D68C7" w:rsidRDefault="00602702" w:rsidP="003F5D75">
      <w:pPr>
        <w:pStyle w:val="Zkladntext"/>
        <w:numPr>
          <w:ilvl w:val="1"/>
          <w:numId w:val="24"/>
        </w:numPr>
        <w:spacing w:before="120" w:after="120"/>
        <w:ind w:left="709"/>
        <w:rPr>
          <w:sz w:val="24"/>
          <w:szCs w:val="24"/>
          <w:lang w:val="sk-SK"/>
        </w:rPr>
      </w:pPr>
      <w:r w:rsidRPr="004D68C7">
        <w:rPr>
          <w:sz w:val="24"/>
          <w:szCs w:val="24"/>
          <w:u w:val="single"/>
          <w:lang w:val="sk-SK"/>
        </w:rPr>
        <w:t xml:space="preserve">Atribúty, ktoré sú spoločné </w:t>
      </w:r>
      <w:r w:rsidRPr="004D68C7">
        <w:rPr>
          <w:b/>
          <w:sz w:val="24"/>
          <w:szCs w:val="24"/>
          <w:u w:val="single"/>
          <w:lang w:val="sk-SK"/>
        </w:rPr>
        <w:t>pre všetky</w:t>
      </w:r>
      <w:r w:rsidR="00545587" w:rsidRPr="004D68C7">
        <w:rPr>
          <w:b/>
          <w:sz w:val="24"/>
          <w:szCs w:val="24"/>
          <w:u w:val="single"/>
          <w:lang w:val="sk-SK"/>
        </w:rPr>
        <w:t xml:space="preserve"> </w:t>
      </w:r>
      <w:r w:rsidRPr="004D68C7">
        <w:rPr>
          <w:b/>
          <w:sz w:val="24"/>
          <w:szCs w:val="24"/>
          <w:u w:val="single"/>
          <w:lang w:val="sk-SK"/>
        </w:rPr>
        <w:t>MU/iné údaje</w:t>
      </w:r>
      <w:r w:rsidRPr="004D68C7">
        <w:rPr>
          <w:sz w:val="24"/>
          <w:szCs w:val="24"/>
          <w:u w:val="single"/>
          <w:lang w:val="sk-SK"/>
        </w:rPr>
        <w:t xml:space="preserve"> a sú uvedené </w:t>
      </w:r>
      <w:r w:rsidRPr="004D68C7">
        <w:rPr>
          <w:b/>
          <w:sz w:val="24"/>
          <w:szCs w:val="24"/>
          <w:u w:val="single"/>
          <w:lang w:val="sk-SK"/>
        </w:rPr>
        <w:t>v ITMS2014+</w:t>
      </w:r>
      <w:r w:rsidRPr="004D68C7">
        <w:rPr>
          <w:sz w:val="24"/>
          <w:szCs w:val="24"/>
          <w:u w:val="single"/>
          <w:lang w:val="sk-SK"/>
        </w:rPr>
        <w:t xml:space="preserve"> </w:t>
      </w:r>
      <w:r w:rsidR="00545587" w:rsidRPr="004D68C7">
        <w:rPr>
          <w:sz w:val="24"/>
          <w:szCs w:val="24"/>
          <w:lang w:val="sk-SK"/>
        </w:rPr>
        <w:t>:</w:t>
      </w:r>
    </w:p>
    <w:p w14:paraId="0F5B5F1E" w14:textId="5512461E" w:rsidR="003045D7" w:rsidRDefault="001254AE" w:rsidP="005B3AE3">
      <w:pPr>
        <w:pStyle w:val="Zkladntext"/>
        <w:numPr>
          <w:ilvl w:val="2"/>
          <w:numId w:val="24"/>
        </w:numPr>
        <w:spacing w:before="120" w:after="120"/>
        <w:ind w:left="1134"/>
        <w:rPr>
          <w:sz w:val="24"/>
          <w:szCs w:val="24"/>
          <w:lang w:val="sk-SK"/>
        </w:rPr>
      </w:pPr>
      <w:bookmarkStart w:id="215" w:name="_Hlk508978316"/>
      <w:r w:rsidRPr="001843CF">
        <w:rPr>
          <w:b/>
          <w:sz w:val="24"/>
          <w:szCs w:val="24"/>
          <w:lang w:val="sk-SK"/>
        </w:rPr>
        <w:t xml:space="preserve">kód na programovej úrovni </w:t>
      </w:r>
      <w:r w:rsidRPr="001843CF">
        <w:rPr>
          <w:sz w:val="24"/>
          <w:szCs w:val="24"/>
          <w:lang w:val="sk-SK"/>
        </w:rPr>
        <w:t>(zhodný s</w:t>
      </w:r>
      <w:r w:rsidR="00594B28" w:rsidRPr="001843CF">
        <w:rPr>
          <w:sz w:val="24"/>
          <w:szCs w:val="24"/>
          <w:lang w:val="sk-SK"/>
        </w:rPr>
        <w:t>o</w:t>
      </w:r>
      <w:r w:rsidR="00DA1776" w:rsidRPr="001843CF">
        <w:rPr>
          <w:sz w:val="24"/>
          <w:szCs w:val="24"/>
          <w:lang w:val="sk-SK"/>
        </w:rPr>
        <w:t> </w:t>
      </w:r>
      <w:r w:rsidRPr="001843CF">
        <w:rPr>
          <w:sz w:val="24"/>
          <w:szCs w:val="24"/>
          <w:lang w:val="sk-SK"/>
        </w:rPr>
        <w:t>SFC</w:t>
      </w:r>
      <w:r w:rsidR="00DA1776" w:rsidRPr="001843CF">
        <w:rPr>
          <w:sz w:val="24"/>
          <w:szCs w:val="24"/>
          <w:lang w:val="sk-SK"/>
        </w:rPr>
        <w:t>2014</w:t>
      </w:r>
      <w:r w:rsidRPr="001843CF">
        <w:rPr>
          <w:sz w:val="24"/>
          <w:szCs w:val="24"/>
          <w:lang w:val="sk-SK"/>
        </w:rPr>
        <w:t xml:space="preserve"> kódom</w:t>
      </w:r>
      <w:r w:rsidR="002C764B">
        <w:rPr>
          <w:rStyle w:val="Odkaznapoznmkupodiarou"/>
          <w:sz w:val="24"/>
          <w:szCs w:val="24"/>
          <w:lang w:val="sk-SK"/>
        </w:rPr>
        <w:footnoteReference w:id="15"/>
      </w:r>
      <w:r w:rsidRPr="001843CF">
        <w:rPr>
          <w:sz w:val="24"/>
          <w:szCs w:val="24"/>
          <w:lang w:val="sk-SK"/>
        </w:rPr>
        <w:t>)</w:t>
      </w:r>
      <w:r w:rsidR="00280782" w:rsidRPr="001843CF">
        <w:rPr>
          <w:b/>
          <w:sz w:val="24"/>
          <w:lang w:val="sk-SK"/>
        </w:rPr>
        <w:t xml:space="preserve"> –</w:t>
      </w:r>
      <w:r w:rsidR="003045D7">
        <w:rPr>
          <w:b/>
          <w:sz w:val="24"/>
          <w:lang w:val="sk-SK"/>
        </w:rPr>
        <w:t xml:space="preserve"> </w:t>
      </w:r>
      <w:r w:rsidR="001843CF" w:rsidRPr="001843CF">
        <w:rPr>
          <w:sz w:val="24"/>
          <w:lang w:val="sk-SK"/>
        </w:rPr>
        <w:t xml:space="preserve">kód pozostávajúci z prefixu (označenia) </w:t>
      </w:r>
      <w:r w:rsidR="001843CF" w:rsidRPr="001843CF">
        <w:rPr>
          <w:sz w:val="24"/>
          <w:szCs w:val="24"/>
          <w:lang w:val="sk-SK"/>
        </w:rPr>
        <w:t>vyjadrujúceho typ MU a poradového čísla</w:t>
      </w:r>
      <w:r w:rsidR="001843CF">
        <w:rPr>
          <w:sz w:val="24"/>
          <w:szCs w:val="24"/>
          <w:lang w:val="sk-SK"/>
        </w:rPr>
        <w:t>,</w:t>
      </w:r>
      <w:r w:rsidR="001843CF" w:rsidRPr="001843CF">
        <w:rPr>
          <w:sz w:val="24"/>
          <w:szCs w:val="24"/>
          <w:lang w:val="sk-SK"/>
        </w:rPr>
        <w:t xml:space="preserve"> pod ktorým </w:t>
      </w:r>
      <w:r w:rsidR="0092752A">
        <w:rPr>
          <w:sz w:val="24"/>
          <w:szCs w:val="24"/>
          <w:lang w:val="sk-SK"/>
        </w:rPr>
        <w:t>je</w:t>
      </w:r>
      <w:r w:rsidR="001843CF" w:rsidRPr="001843CF">
        <w:rPr>
          <w:sz w:val="24"/>
          <w:szCs w:val="24"/>
          <w:lang w:val="sk-SK"/>
        </w:rPr>
        <w:t xml:space="preserve"> MU registrovaný v SFC2014</w:t>
      </w:r>
      <w:r w:rsidR="001843CF">
        <w:rPr>
          <w:sz w:val="24"/>
          <w:szCs w:val="24"/>
          <w:lang w:val="sk-SK"/>
        </w:rPr>
        <w:t xml:space="preserve"> </w:t>
      </w:r>
      <w:r w:rsidR="003045D7">
        <w:rPr>
          <w:sz w:val="24"/>
          <w:szCs w:val="24"/>
          <w:lang w:val="sk-SK"/>
        </w:rPr>
        <w:t xml:space="preserve">(výnimkou je obdobie od schválenia novej verzie OP v  SFC2014, do schválenia ŽoZ, ktorou sa zabezpečí zosúladenie kódu MU v OP a v ČMU); </w:t>
      </w:r>
      <w:r w:rsidR="001843CF">
        <w:rPr>
          <w:sz w:val="24"/>
          <w:szCs w:val="24"/>
          <w:lang w:val="sk-SK"/>
        </w:rPr>
        <w:t xml:space="preserve">jedinečnosť poradového čísla je zachovaná </w:t>
      </w:r>
      <w:r w:rsidR="00913938">
        <w:rPr>
          <w:sz w:val="24"/>
          <w:szCs w:val="24"/>
          <w:lang w:val="sk-SK"/>
        </w:rPr>
        <w:t xml:space="preserve">v rámci </w:t>
      </w:r>
      <w:r w:rsidR="001843CF">
        <w:rPr>
          <w:sz w:val="24"/>
          <w:szCs w:val="24"/>
          <w:lang w:val="sk-SK"/>
        </w:rPr>
        <w:t>fondu</w:t>
      </w:r>
      <w:r w:rsidR="003045D7">
        <w:rPr>
          <w:sz w:val="24"/>
          <w:szCs w:val="24"/>
          <w:lang w:val="sk-SK"/>
        </w:rPr>
        <w:t>;</w:t>
      </w:r>
      <w:r w:rsidR="001843CF" w:rsidRPr="001843CF">
        <w:rPr>
          <w:sz w:val="24"/>
          <w:szCs w:val="24"/>
          <w:lang w:val="sk-SK"/>
        </w:rPr>
        <w:t xml:space="preserve"> </w:t>
      </w:r>
      <w:bookmarkEnd w:id="215"/>
    </w:p>
    <w:p w14:paraId="3A2EC0F0" w14:textId="19F36802" w:rsidR="003F5D75" w:rsidRPr="001843CF" w:rsidRDefault="003630AE" w:rsidP="001843CF">
      <w:pPr>
        <w:pStyle w:val="Zkladntext"/>
        <w:spacing w:before="120" w:after="120"/>
        <w:ind w:left="1134"/>
        <w:rPr>
          <w:sz w:val="24"/>
          <w:szCs w:val="24"/>
          <w:lang w:val="sk-SK"/>
        </w:rPr>
      </w:pPr>
      <w:r w:rsidRPr="001843CF">
        <w:rPr>
          <w:b/>
          <w:sz w:val="24"/>
          <w:szCs w:val="24"/>
          <w:lang w:val="sk-SK"/>
        </w:rPr>
        <w:t xml:space="preserve">alebo </w:t>
      </w:r>
      <w:r w:rsidR="001254AE" w:rsidRPr="001843CF">
        <w:rPr>
          <w:b/>
          <w:sz w:val="24"/>
          <w:szCs w:val="24"/>
          <w:lang w:val="sk-SK"/>
        </w:rPr>
        <w:t>kód na projektovej úrovni</w:t>
      </w:r>
      <w:r w:rsidR="001254AE" w:rsidRPr="001843CF">
        <w:rPr>
          <w:b/>
          <w:sz w:val="24"/>
          <w:lang w:val="sk-SK"/>
        </w:rPr>
        <w:t xml:space="preserve"> </w:t>
      </w:r>
      <w:r w:rsidR="00280782" w:rsidRPr="001843CF">
        <w:rPr>
          <w:sz w:val="24"/>
          <w:szCs w:val="24"/>
          <w:lang w:val="sk-SK"/>
        </w:rPr>
        <w:t>-</w:t>
      </w:r>
      <w:r w:rsidR="00280782" w:rsidRPr="001843CF">
        <w:rPr>
          <w:sz w:val="24"/>
          <w:lang w:val="sk-SK"/>
        </w:rPr>
        <w:t xml:space="preserve"> jedinečný kód MU</w:t>
      </w:r>
      <w:r w:rsidR="004F791F">
        <w:rPr>
          <w:sz w:val="24"/>
          <w:lang w:val="sk-SK"/>
        </w:rPr>
        <w:t>/</w:t>
      </w:r>
      <w:r w:rsidR="0044531C" w:rsidRPr="001843CF">
        <w:rPr>
          <w:sz w:val="24"/>
          <w:lang w:val="sk-SK"/>
        </w:rPr>
        <w:t>iného údaj</w:t>
      </w:r>
      <w:r w:rsidR="00C7139F" w:rsidRPr="001843CF">
        <w:rPr>
          <w:sz w:val="24"/>
          <w:lang w:val="sk-SK"/>
        </w:rPr>
        <w:t>a</w:t>
      </w:r>
      <w:r w:rsidR="00130D5D" w:rsidRPr="001843CF">
        <w:rPr>
          <w:sz w:val="24"/>
          <w:lang w:val="sk-SK"/>
        </w:rPr>
        <w:t>,</w:t>
      </w:r>
      <w:r w:rsidR="00914F6B" w:rsidRPr="001843CF">
        <w:rPr>
          <w:sz w:val="24"/>
          <w:lang w:val="sk-SK"/>
        </w:rPr>
        <w:t xml:space="preserve"> </w:t>
      </w:r>
      <w:r w:rsidR="00280782" w:rsidRPr="00913938">
        <w:rPr>
          <w:sz w:val="24"/>
          <w:lang w:val="sk-SK"/>
        </w:rPr>
        <w:t xml:space="preserve">pozostávajúci z prefixu (označenia) </w:t>
      </w:r>
      <w:r w:rsidR="001843CF" w:rsidRPr="001843CF">
        <w:rPr>
          <w:sz w:val="24"/>
          <w:szCs w:val="24"/>
          <w:lang w:val="sk-SK"/>
        </w:rPr>
        <w:t>rozlišujúceho</w:t>
      </w:r>
      <w:r w:rsidR="00F96C0F">
        <w:rPr>
          <w:sz w:val="24"/>
          <w:szCs w:val="24"/>
          <w:lang w:val="sk-SK"/>
        </w:rPr>
        <w:t>,</w:t>
      </w:r>
      <w:r w:rsidR="001843CF" w:rsidRPr="001843CF">
        <w:rPr>
          <w:sz w:val="24"/>
          <w:szCs w:val="24"/>
          <w:lang w:val="sk-SK"/>
        </w:rPr>
        <w:t xml:space="preserve"> či ide o</w:t>
      </w:r>
      <w:r w:rsidR="00280782" w:rsidRPr="001843CF">
        <w:rPr>
          <w:sz w:val="24"/>
          <w:szCs w:val="24"/>
          <w:lang w:val="sk-SK"/>
        </w:rPr>
        <w:t xml:space="preserve"> MU</w:t>
      </w:r>
      <w:r w:rsidR="001843CF" w:rsidRPr="001843CF">
        <w:rPr>
          <w:sz w:val="24"/>
          <w:szCs w:val="24"/>
          <w:lang w:val="sk-SK"/>
        </w:rPr>
        <w:t xml:space="preserve"> alebo</w:t>
      </w:r>
      <w:r w:rsidR="0044531C" w:rsidRPr="001843CF">
        <w:rPr>
          <w:sz w:val="24"/>
          <w:szCs w:val="24"/>
          <w:lang w:val="sk-SK"/>
        </w:rPr>
        <w:t xml:space="preserve"> iný údaj</w:t>
      </w:r>
      <w:r w:rsidR="00280782" w:rsidRPr="001843CF">
        <w:rPr>
          <w:sz w:val="24"/>
          <w:szCs w:val="24"/>
          <w:lang w:val="sk-SK"/>
        </w:rPr>
        <w:t xml:space="preserve"> a poradového čísla vyjadrujúceho poradie zaradenia </w:t>
      </w:r>
      <w:r w:rsidR="0044531C" w:rsidRPr="001843CF">
        <w:rPr>
          <w:sz w:val="24"/>
          <w:szCs w:val="24"/>
          <w:lang w:val="sk-SK"/>
        </w:rPr>
        <w:t xml:space="preserve">položky </w:t>
      </w:r>
      <w:r w:rsidR="00280782" w:rsidRPr="001843CF">
        <w:rPr>
          <w:sz w:val="24"/>
          <w:szCs w:val="24"/>
          <w:lang w:val="sk-SK"/>
        </w:rPr>
        <w:t xml:space="preserve">do </w:t>
      </w:r>
      <w:r w:rsidR="0044531C" w:rsidRPr="001843CF">
        <w:rPr>
          <w:sz w:val="24"/>
          <w:szCs w:val="24"/>
          <w:lang w:val="sk-SK"/>
        </w:rPr>
        <w:t>ČMU</w:t>
      </w:r>
      <w:r w:rsidR="00EC1CD5" w:rsidRPr="001843CF">
        <w:rPr>
          <w:sz w:val="24"/>
          <w:szCs w:val="24"/>
          <w:lang w:val="sk-SK"/>
        </w:rPr>
        <w:t>;</w:t>
      </w:r>
      <w:r w:rsidR="001254AE" w:rsidRPr="001843CF">
        <w:rPr>
          <w:b/>
          <w:sz w:val="24"/>
          <w:szCs w:val="24"/>
          <w:lang w:val="sk-SK"/>
        </w:rPr>
        <w:t xml:space="preserve"> </w:t>
      </w:r>
    </w:p>
    <w:p w14:paraId="44167C9C" w14:textId="29E9CA3A" w:rsidR="00547DD1" w:rsidRPr="004D68C7" w:rsidRDefault="001254AE" w:rsidP="00547DD1">
      <w:pPr>
        <w:pStyle w:val="Zkladntext"/>
        <w:numPr>
          <w:ilvl w:val="2"/>
          <w:numId w:val="24"/>
        </w:numPr>
        <w:spacing w:before="120" w:after="120"/>
        <w:ind w:left="1134"/>
        <w:rPr>
          <w:sz w:val="24"/>
          <w:szCs w:val="24"/>
          <w:lang w:val="sk-SK"/>
        </w:rPr>
      </w:pPr>
      <w:r w:rsidRPr="004D68C7">
        <w:rPr>
          <w:b/>
          <w:sz w:val="24"/>
          <w:szCs w:val="24"/>
          <w:lang w:val="sk-SK"/>
        </w:rPr>
        <w:t>názov</w:t>
      </w:r>
      <w:r w:rsidR="00280782" w:rsidRPr="004D68C7">
        <w:rPr>
          <w:b/>
          <w:sz w:val="24"/>
          <w:lang w:val="sk-SK"/>
        </w:rPr>
        <w:t xml:space="preserve"> – </w:t>
      </w:r>
      <w:r w:rsidR="00280782" w:rsidRPr="004D68C7">
        <w:rPr>
          <w:sz w:val="24"/>
          <w:lang w:val="sk-SK"/>
        </w:rPr>
        <w:t>oficiálny názov MU</w:t>
      </w:r>
      <w:r w:rsidR="004F791F">
        <w:rPr>
          <w:sz w:val="24"/>
          <w:lang w:val="sk-SK"/>
        </w:rPr>
        <w:t>/</w:t>
      </w:r>
      <w:r w:rsidR="0044531C" w:rsidRPr="004D68C7">
        <w:rPr>
          <w:sz w:val="24"/>
          <w:lang w:val="sk-SK"/>
        </w:rPr>
        <w:t>iného údaj</w:t>
      </w:r>
      <w:r w:rsidR="00C7139F" w:rsidRPr="004D68C7">
        <w:rPr>
          <w:sz w:val="24"/>
          <w:lang w:val="sk-SK"/>
        </w:rPr>
        <w:t>a</w:t>
      </w:r>
      <w:r w:rsidR="00280782" w:rsidRPr="004D68C7">
        <w:rPr>
          <w:sz w:val="24"/>
          <w:lang w:val="sk-SK"/>
        </w:rPr>
        <w:t>, ktorého používanie v plnom znení je povinné pre všetky relevantné subjekty</w:t>
      </w:r>
      <w:r w:rsidR="0095316D">
        <w:rPr>
          <w:sz w:val="24"/>
          <w:lang w:val="sk-SK"/>
        </w:rPr>
        <w:t>. V prípade MU programu je názov MU zhodný s názvom MU v aktuálne platnej schválenej verzii OP v</w:t>
      </w:r>
      <w:r w:rsidR="00AA5FD6">
        <w:rPr>
          <w:sz w:val="24"/>
          <w:lang w:val="sk-SK"/>
        </w:rPr>
        <w:t> </w:t>
      </w:r>
      <w:r w:rsidR="0095316D">
        <w:rPr>
          <w:sz w:val="24"/>
          <w:lang w:val="sk-SK"/>
        </w:rPr>
        <w:t>SFC</w:t>
      </w:r>
      <w:r w:rsidR="00AA5FD6">
        <w:rPr>
          <w:sz w:val="24"/>
          <w:lang w:val="sk-SK"/>
        </w:rPr>
        <w:t>2014</w:t>
      </w:r>
      <w:r w:rsidR="00212DB4">
        <w:rPr>
          <w:sz w:val="24"/>
          <w:lang w:val="sk-SK"/>
        </w:rPr>
        <w:t xml:space="preserve"> </w:t>
      </w:r>
      <w:r w:rsidR="00092146">
        <w:rPr>
          <w:sz w:val="24"/>
          <w:lang w:val="sk-SK"/>
        </w:rPr>
        <w:t xml:space="preserve">(s </w:t>
      </w:r>
      <w:r w:rsidR="00092146">
        <w:rPr>
          <w:sz w:val="24"/>
          <w:lang w:val="sk-SK"/>
        </w:rPr>
        <w:lastRenderedPageBreak/>
        <w:t>výnimkou obdobia od schválenia</w:t>
      </w:r>
      <w:r w:rsidR="005B3AE3">
        <w:rPr>
          <w:sz w:val="24"/>
          <w:lang w:val="sk-SK"/>
        </w:rPr>
        <w:t xml:space="preserve"> </w:t>
      </w:r>
      <w:r w:rsidR="00092146">
        <w:rPr>
          <w:sz w:val="24"/>
          <w:lang w:val="sk-SK"/>
        </w:rPr>
        <w:t>novej verzie OP v</w:t>
      </w:r>
      <w:r w:rsidR="00AA5FD6">
        <w:rPr>
          <w:sz w:val="24"/>
          <w:lang w:val="sk-SK"/>
        </w:rPr>
        <w:t> </w:t>
      </w:r>
      <w:r w:rsidR="00092146">
        <w:rPr>
          <w:sz w:val="24"/>
          <w:lang w:val="sk-SK"/>
        </w:rPr>
        <w:t>SFC</w:t>
      </w:r>
      <w:r w:rsidR="00AA5FD6">
        <w:rPr>
          <w:sz w:val="24"/>
          <w:lang w:val="sk-SK"/>
        </w:rPr>
        <w:t>2014</w:t>
      </w:r>
      <w:r w:rsidR="00341103">
        <w:rPr>
          <w:sz w:val="24"/>
          <w:lang w:val="sk-SK"/>
        </w:rPr>
        <w:t xml:space="preserve"> do schválenia ŽoZ</w:t>
      </w:r>
      <w:r w:rsidR="00AA5FD6">
        <w:rPr>
          <w:sz w:val="24"/>
          <w:lang w:val="sk-SK"/>
        </w:rPr>
        <w:t>, ktorou sa zabezpečí zosúladenie</w:t>
      </w:r>
      <w:r w:rsidR="00341103">
        <w:rPr>
          <w:sz w:val="24"/>
          <w:lang w:val="sk-SK"/>
        </w:rPr>
        <w:t xml:space="preserve"> názvu </w:t>
      </w:r>
      <w:r w:rsidR="00AA5FD6">
        <w:rPr>
          <w:sz w:val="24"/>
          <w:lang w:val="sk-SK"/>
        </w:rPr>
        <w:t>MU v OP s jeho názvom v ČMU</w:t>
      </w:r>
      <w:r w:rsidR="00092146">
        <w:rPr>
          <w:sz w:val="24"/>
          <w:lang w:val="sk-SK"/>
        </w:rPr>
        <w:t>)</w:t>
      </w:r>
      <w:r w:rsidR="00EC1CD5" w:rsidRPr="004D68C7">
        <w:rPr>
          <w:sz w:val="24"/>
          <w:szCs w:val="24"/>
          <w:lang w:val="sk-SK"/>
        </w:rPr>
        <w:t>;</w:t>
      </w:r>
      <w:r w:rsidRPr="004D68C7">
        <w:rPr>
          <w:b/>
          <w:sz w:val="24"/>
          <w:szCs w:val="24"/>
          <w:lang w:val="sk-SK"/>
        </w:rPr>
        <w:t xml:space="preserve"> </w:t>
      </w:r>
    </w:p>
    <w:p w14:paraId="64BCDDD7" w14:textId="504B4494" w:rsidR="00547DD1" w:rsidRPr="007778C4" w:rsidRDefault="001254AE" w:rsidP="00547DD1">
      <w:pPr>
        <w:pStyle w:val="Zkladntext"/>
        <w:numPr>
          <w:ilvl w:val="2"/>
          <w:numId w:val="24"/>
        </w:numPr>
        <w:spacing w:before="120" w:after="120"/>
        <w:ind w:left="1134"/>
        <w:rPr>
          <w:sz w:val="24"/>
          <w:lang w:val="sk-SK"/>
        </w:rPr>
      </w:pPr>
      <w:r w:rsidRPr="004D68C7">
        <w:rPr>
          <w:b/>
          <w:sz w:val="24"/>
          <w:szCs w:val="24"/>
          <w:lang w:val="sk-SK"/>
        </w:rPr>
        <w:t>definícia/metóda výpočtu</w:t>
      </w:r>
      <w:r w:rsidR="00280782" w:rsidRPr="004D68C7">
        <w:rPr>
          <w:b/>
          <w:sz w:val="24"/>
          <w:szCs w:val="24"/>
          <w:lang w:val="sk-SK"/>
        </w:rPr>
        <w:t xml:space="preserve"> </w:t>
      </w:r>
      <w:r w:rsidR="00280782" w:rsidRPr="004D68C7">
        <w:rPr>
          <w:b/>
          <w:sz w:val="24"/>
          <w:lang w:val="sk-SK"/>
        </w:rPr>
        <w:t xml:space="preserve">– </w:t>
      </w:r>
      <w:r w:rsidR="00280782" w:rsidRPr="004D68C7">
        <w:rPr>
          <w:sz w:val="24"/>
          <w:lang w:val="sk-SK"/>
        </w:rPr>
        <w:t>podrobná charakteristika MU</w:t>
      </w:r>
      <w:r w:rsidR="004F791F">
        <w:rPr>
          <w:sz w:val="24"/>
          <w:lang w:val="sk-SK"/>
        </w:rPr>
        <w:t>/</w:t>
      </w:r>
      <w:r w:rsidR="0044531C" w:rsidRPr="004D68C7">
        <w:rPr>
          <w:sz w:val="24"/>
          <w:lang w:val="sk-SK"/>
        </w:rPr>
        <w:t>iného údaj</w:t>
      </w:r>
      <w:r w:rsidR="00C7139F" w:rsidRPr="004D68C7">
        <w:rPr>
          <w:sz w:val="24"/>
          <w:lang w:val="sk-SK"/>
        </w:rPr>
        <w:t>a</w:t>
      </w:r>
      <w:r w:rsidR="00280782" w:rsidRPr="004D68C7">
        <w:rPr>
          <w:sz w:val="24"/>
          <w:lang w:val="sk-SK"/>
        </w:rPr>
        <w:t xml:space="preserve"> s jednoznačným vymedzením predmetu monitorovania a popisom spôsobu vykazovania (prípadne interpretácie) MU</w:t>
      </w:r>
      <w:r w:rsidR="004F791F">
        <w:rPr>
          <w:sz w:val="24"/>
          <w:lang w:val="sk-SK"/>
        </w:rPr>
        <w:t>/</w:t>
      </w:r>
      <w:r w:rsidR="0044531C" w:rsidRPr="004D68C7">
        <w:rPr>
          <w:sz w:val="24"/>
          <w:lang w:val="sk-SK"/>
        </w:rPr>
        <w:t>iného údaj</w:t>
      </w:r>
      <w:r w:rsidR="00C7139F" w:rsidRPr="004D68C7">
        <w:rPr>
          <w:sz w:val="24"/>
          <w:lang w:val="sk-SK"/>
        </w:rPr>
        <w:t>a</w:t>
      </w:r>
      <w:r w:rsidR="00280782" w:rsidRPr="004D68C7">
        <w:rPr>
          <w:sz w:val="24"/>
          <w:lang w:val="sk-SK"/>
        </w:rPr>
        <w:t>. Definícia musí byť dostatočne špecifická, aby bola zabezpečená konzistentnosť zbieraných údajov nezávisle na subjekte používajúcom predmetný MU</w:t>
      </w:r>
      <w:r w:rsidR="004F791F">
        <w:rPr>
          <w:sz w:val="24"/>
          <w:lang w:val="sk-SK"/>
        </w:rPr>
        <w:t>/</w:t>
      </w:r>
      <w:r w:rsidR="0044531C" w:rsidRPr="004D68C7">
        <w:rPr>
          <w:sz w:val="24"/>
          <w:lang w:val="sk-SK"/>
        </w:rPr>
        <w:t>iný údaj</w:t>
      </w:r>
      <w:r w:rsidR="00280782" w:rsidRPr="004D68C7">
        <w:rPr>
          <w:sz w:val="24"/>
          <w:lang w:val="sk-SK"/>
        </w:rPr>
        <w:t>. Pri projektových MU</w:t>
      </w:r>
      <w:r w:rsidR="004F791F">
        <w:rPr>
          <w:sz w:val="24"/>
          <w:lang w:val="sk-SK"/>
        </w:rPr>
        <w:t>/</w:t>
      </w:r>
      <w:r w:rsidR="0044531C" w:rsidRPr="004D68C7">
        <w:rPr>
          <w:sz w:val="24"/>
          <w:lang w:val="sk-SK"/>
        </w:rPr>
        <w:t>iných údajo</w:t>
      </w:r>
      <w:r w:rsidR="00B40D14">
        <w:rPr>
          <w:sz w:val="24"/>
          <w:lang w:val="sk-SK"/>
        </w:rPr>
        <w:t>ch</w:t>
      </w:r>
      <w:r w:rsidR="00280782" w:rsidRPr="004D68C7">
        <w:rPr>
          <w:sz w:val="24"/>
          <w:lang w:val="sk-SK"/>
        </w:rPr>
        <w:t xml:space="preserve"> je z definície zrejmý aj popis spôsobu</w:t>
      </w:r>
      <w:r w:rsidR="00EC418B">
        <w:rPr>
          <w:sz w:val="24"/>
          <w:lang w:val="sk-SK"/>
        </w:rPr>
        <w:t xml:space="preserve"> (metódy)</w:t>
      </w:r>
      <w:r w:rsidR="00280782" w:rsidRPr="004D68C7">
        <w:rPr>
          <w:sz w:val="24"/>
          <w:lang w:val="sk-SK"/>
        </w:rPr>
        <w:t xml:space="preserve"> výpočtu, ktorým je bližšie špecifikovaný obsah MU</w:t>
      </w:r>
      <w:r w:rsidR="004F791F">
        <w:rPr>
          <w:sz w:val="24"/>
          <w:lang w:val="sk-SK"/>
        </w:rPr>
        <w:t>/</w:t>
      </w:r>
      <w:r w:rsidR="0044531C" w:rsidRPr="004D68C7">
        <w:rPr>
          <w:sz w:val="24"/>
          <w:lang w:val="sk-SK"/>
        </w:rPr>
        <w:t>iného údaj</w:t>
      </w:r>
      <w:r w:rsidR="00C7139F" w:rsidRPr="004D68C7">
        <w:rPr>
          <w:sz w:val="24"/>
          <w:lang w:val="sk-SK"/>
        </w:rPr>
        <w:t>a</w:t>
      </w:r>
      <w:r w:rsidR="00280782" w:rsidRPr="004D68C7">
        <w:rPr>
          <w:sz w:val="24"/>
          <w:lang w:val="sk-SK"/>
        </w:rPr>
        <w:t xml:space="preserve"> a ktorý umožní, aby bol MU</w:t>
      </w:r>
      <w:r w:rsidR="004F791F">
        <w:rPr>
          <w:sz w:val="24"/>
          <w:lang w:val="sk-SK"/>
        </w:rPr>
        <w:t>/</w:t>
      </w:r>
      <w:r w:rsidR="0044531C" w:rsidRPr="004D68C7">
        <w:rPr>
          <w:sz w:val="24"/>
          <w:lang w:val="sk-SK"/>
        </w:rPr>
        <w:t>iný údaj</w:t>
      </w:r>
      <w:r w:rsidR="00280782" w:rsidRPr="004D68C7">
        <w:rPr>
          <w:sz w:val="24"/>
          <w:lang w:val="sk-SK"/>
        </w:rPr>
        <w:t xml:space="preserve"> vykazovaný a posudzovaný jednotným a objektívnym spôsobom bez ohľadu na interpretujúci subjekt</w:t>
      </w:r>
      <w:r w:rsidR="00695B04">
        <w:rPr>
          <w:sz w:val="24"/>
          <w:lang w:val="sk-SK"/>
        </w:rPr>
        <w:t xml:space="preserve">. </w:t>
      </w:r>
      <w:r w:rsidR="00695B04" w:rsidRPr="00023FCC">
        <w:rPr>
          <w:sz w:val="24"/>
          <w:lang w:val="sk-SK"/>
          <w:rPrChange w:id="218" w:author="oMN" w:date="2021-04-26T12:56:00Z">
            <w:rPr/>
          </w:rPrChange>
        </w:rPr>
        <w:t xml:space="preserve">V prípade projektových MU a iných údajov </w:t>
      </w:r>
      <w:r w:rsidR="009D3447" w:rsidRPr="00023FCC">
        <w:rPr>
          <w:sz w:val="24"/>
          <w:lang w:val="sk-SK"/>
          <w:rPrChange w:id="219" w:author="oMN" w:date="2021-04-26T12:56:00Z">
            <w:rPr/>
          </w:rPrChange>
        </w:rPr>
        <w:t>sa odporúča</w:t>
      </w:r>
      <w:r w:rsidR="00695B04" w:rsidRPr="00023FCC">
        <w:rPr>
          <w:sz w:val="24"/>
          <w:lang w:val="sk-SK"/>
          <w:rPrChange w:id="220" w:author="oMN" w:date="2021-04-26T12:56:00Z">
            <w:rPr/>
          </w:rPrChange>
        </w:rPr>
        <w:t xml:space="preserve"> zadefinovať, čo sa má považovať za ročnú a kumulatívnu hodnotu, ktoré prijímateľ vypĺňa v monitorovacej správe projektu</w:t>
      </w:r>
      <w:r w:rsidR="004F791F" w:rsidRPr="00023FCC">
        <w:rPr>
          <w:sz w:val="24"/>
          <w:lang w:val="sk-SK"/>
          <w:rPrChange w:id="221" w:author="oMN" w:date="2021-04-26T12:56:00Z">
            <w:rPr/>
          </w:rPrChange>
        </w:rPr>
        <w:t>/</w:t>
      </w:r>
      <w:r w:rsidR="00695B04" w:rsidRPr="00023FCC">
        <w:rPr>
          <w:sz w:val="24"/>
          <w:lang w:val="sk-SK"/>
          <w:rPrChange w:id="222" w:author="oMN" w:date="2021-04-26T12:56:00Z">
            <w:rPr/>
          </w:rPrChange>
        </w:rPr>
        <w:t xml:space="preserve">doplňujúcich monitorovacích údajoch k ŽoP. Výklad ročnej a kumulatívnej hodnoty je uvedený v prílohe č. </w:t>
      </w:r>
      <w:r w:rsidR="006509E2" w:rsidRPr="00023FCC">
        <w:rPr>
          <w:sz w:val="24"/>
          <w:lang w:val="sk-SK"/>
          <w:rPrChange w:id="223" w:author="oMN" w:date="2021-04-26T12:56:00Z">
            <w:rPr/>
          </w:rPrChange>
        </w:rPr>
        <w:t>5</w:t>
      </w:r>
      <w:r w:rsidR="00695B04" w:rsidRPr="00023FCC">
        <w:rPr>
          <w:sz w:val="24"/>
          <w:lang w:val="sk-SK"/>
          <w:rPrChange w:id="224" w:author="oMN" w:date="2021-04-26T12:56:00Z">
            <w:rPr/>
          </w:rPrChange>
        </w:rPr>
        <w:t xml:space="preserve"> tohto MP</w:t>
      </w:r>
      <w:r w:rsidR="00EC1CD5" w:rsidRPr="007778C4">
        <w:rPr>
          <w:sz w:val="24"/>
          <w:lang w:val="sk-SK"/>
        </w:rPr>
        <w:t>;</w:t>
      </w:r>
    </w:p>
    <w:p w14:paraId="167FF584" w14:textId="4A5F5438" w:rsidR="00547DD1" w:rsidRPr="00EC418B" w:rsidRDefault="001254AE" w:rsidP="00547DD1">
      <w:pPr>
        <w:pStyle w:val="Zkladntext"/>
        <w:numPr>
          <w:ilvl w:val="2"/>
          <w:numId w:val="24"/>
        </w:numPr>
        <w:spacing w:before="120" w:after="120"/>
        <w:ind w:left="1134"/>
        <w:rPr>
          <w:sz w:val="24"/>
          <w:szCs w:val="24"/>
          <w:lang w:val="sk-SK"/>
        </w:rPr>
      </w:pPr>
      <w:r w:rsidRPr="004D68C7">
        <w:rPr>
          <w:b/>
          <w:sz w:val="24"/>
          <w:szCs w:val="24"/>
          <w:lang w:val="sk-SK"/>
        </w:rPr>
        <w:t>merná jednotka</w:t>
      </w:r>
      <w:r w:rsidR="00280782" w:rsidRPr="004D68C7">
        <w:rPr>
          <w:b/>
          <w:sz w:val="24"/>
          <w:szCs w:val="24"/>
          <w:lang w:val="sk-SK"/>
        </w:rPr>
        <w:t xml:space="preserve"> </w:t>
      </w:r>
      <w:r w:rsidR="00280782" w:rsidRPr="004D68C7">
        <w:rPr>
          <w:b/>
          <w:sz w:val="24"/>
          <w:lang w:val="sk-SK"/>
        </w:rPr>
        <w:t xml:space="preserve">– </w:t>
      </w:r>
      <w:r w:rsidR="00280782" w:rsidRPr="004D68C7">
        <w:rPr>
          <w:sz w:val="24"/>
          <w:lang w:val="sk-SK"/>
        </w:rPr>
        <w:t>typ údaj</w:t>
      </w:r>
      <w:r w:rsidR="00C7139F" w:rsidRPr="004D68C7">
        <w:rPr>
          <w:sz w:val="24"/>
          <w:lang w:val="sk-SK"/>
        </w:rPr>
        <w:t>a</w:t>
      </w:r>
      <w:r w:rsidR="00280782" w:rsidRPr="004D68C7">
        <w:rPr>
          <w:sz w:val="24"/>
          <w:lang w:val="sk-SK"/>
        </w:rPr>
        <w:t>, ktorým je MU</w:t>
      </w:r>
      <w:r w:rsidR="004F791F">
        <w:rPr>
          <w:sz w:val="24"/>
          <w:lang w:val="sk-SK"/>
        </w:rPr>
        <w:t>/</w:t>
      </w:r>
      <w:r w:rsidR="008A3FB0" w:rsidRPr="004D68C7">
        <w:rPr>
          <w:sz w:val="24"/>
          <w:lang w:val="sk-SK"/>
        </w:rPr>
        <w:t>iný údaj</w:t>
      </w:r>
      <w:r w:rsidR="00280782" w:rsidRPr="004D68C7">
        <w:rPr>
          <w:sz w:val="24"/>
          <w:lang w:val="sk-SK"/>
        </w:rPr>
        <w:t xml:space="preserve"> vyjadrený. MU na úrovni OP môže byť vyjadrený kvantitatívne alebo kvalitatívne</w:t>
      </w:r>
      <w:r w:rsidR="008D00B3" w:rsidRPr="004D68C7">
        <w:rPr>
          <w:sz w:val="24"/>
          <w:szCs w:val="24"/>
          <w:lang w:val="sk-SK"/>
        </w:rPr>
        <w:t>;</w:t>
      </w:r>
      <w:r w:rsidR="00280782" w:rsidRPr="004D68C7">
        <w:rPr>
          <w:sz w:val="24"/>
          <w:lang w:val="sk-SK"/>
        </w:rPr>
        <w:t xml:space="preserve"> MU</w:t>
      </w:r>
      <w:r w:rsidR="004F791F">
        <w:rPr>
          <w:sz w:val="24"/>
          <w:lang w:val="sk-SK"/>
        </w:rPr>
        <w:t>/</w:t>
      </w:r>
      <w:r w:rsidR="008A3FB0" w:rsidRPr="004D68C7">
        <w:rPr>
          <w:sz w:val="24"/>
          <w:lang w:val="sk-SK"/>
        </w:rPr>
        <w:t>iné údaje</w:t>
      </w:r>
      <w:r w:rsidR="00280782" w:rsidRPr="004D68C7">
        <w:rPr>
          <w:sz w:val="24"/>
          <w:lang w:val="sk-SK"/>
        </w:rPr>
        <w:t xml:space="preserve"> na úrovni projektu sú vyjadrené kvantitatívne</w:t>
      </w:r>
      <w:r w:rsidR="00252B18">
        <w:rPr>
          <w:sz w:val="24"/>
          <w:lang w:val="sk-SK"/>
        </w:rPr>
        <w:t>. V prípade MU programu je merná jednotka zhodná s mernou jednotkou stanovenou v aktuálne platnom schválenom OP v</w:t>
      </w:r>
      <w:r w:rsidR="00DA1776">
        <w:rPr>
          <w:sz w:val="24"/>
          <w:lang w:val="sk-SK"/>
        </w:rPr>
        <w:t> </w:t>
      </w:r>
      <w:r w:rsidR="00252B18">
        <w:rPr>
          <w:sz w:val="24"/>
          <w:lang w:val="sk-SK"/>
        </w:rPr>
        <w:t>SFC</w:t>
      </w:r>
      <w:r w:rsidR="00DA1776">
        <w:rPr>
          <w:sz w:val="24"/>
          <w:lang w:val="sk-SK"/>
        </w:rPr>
        <w:t>2014</w:t>
      </w:r>
      <w:r w:rsidR="00CD2A31">
        <w:rPr>
          <w:sz w:val="24"/>
          <w:lang w:val="sk-SK"/>
        </w:rPr>
        <w:t xml:space="preserve"> </w:t>
      </w:r>
      <w:r w:rsidR="00092146" w:rsidRPr="00040ED0">
        <w:rPr>
          <w:sz w:val="24"/>
          <w:szCs w:val="24"/>
        </w:rPr>
        <w:t>(</w:t>
      </w:r>
      <w:r w:rsidR="00092146" w:rsidRPr="00D0255B">
        <w:rPr>
          <w:sz w:val="24"/>
        </w:rPr>
        <w:t>s výnimkou obdobia od schválenia</w:t>
      </w:r>
      <w:r w:rsidR="0092342C" w:rsidRPr="00D0255B">
        <w:rPr>
          <w:sz w:val="24"/>
        </w:rPr>
        <w:t xml:space="preserve"> </w:t>
      </w:r>
      <w:r w:rsidR="00092146" w:rsidRPr="00D0255B">
        <w:rPr>
          <w:sz w:val="24"/>
        </w:rPr>
        <w:t>novej verzie OP v SFC</w:t>
      </w:r>
      <w:r w:rsidR="00DA1776" w:rsidRPr="00D0255B">
        <w:rPr>
          <w:sz w:val="24"/>
        </w:rPr>
        <w:t>2014</w:t>
      </w:r>
      <w:r w:rsidR="00341103" w:rsidRPr="00D0255B">
        <w:rPr>
          <w:sz w:val="24"/>
        </w:rPr>
        <w:t xml:space="preserve"> do schválenia ŽoZ</w:t>
      </w:r>
      <w:r w:rsidR="00DA1776" w:rsidRPr="00D0255B">
        <w:rPr>
          <w:sz w:val="24"/>
        </w:rPr>
        <w:t>, ktorou sa zabezpečí zosúladenie</w:t>
      </w:r>
      <w:r w:rsidR="00341103" w:rsidRPr="00D0255B">
        <w:rPr>
          <w:sz w:val="24"/>
        </w:rPr>
        <w:t xml:space="preserve"> mernej jednotky </w:t>
      </w:r>
      <w:r w:rsidR="00DA1776" w:rsidRPr="00D0255B">
        <w:rPr>
          <w:sz w:val="24"/>
        </w:rPr>
        <w:t>MU v OP a v ČMU</w:t>
      </w:r>
      <w:r w:rsidR="00092146" w:rsidRPr="00D0255B">
        <w:rPr>
          <w:sz w:val="24"/>
        </w:rPr>
        <w:t>)</w:t>
      </w:r>
      <w:r w:rsidR="00EC1CD5" w:rsidRPr="00040ED0">
        <w:rPr>
          <w:sz w:val="24"/>
          <w:szCs w:val="24"/>
          <w:lang w:val="sk-SK"/>
        </w:rPr>
        <w:t>;</w:t>
      </w:r>
      <w:r w:rsidRPr="00040ED0">
        <w:rPr>
          <w:b/>
          <w:sz w:val="24"/>
          <w:szCs w:val="24"/>
          <w:lang w:val="sk-SK"/>
        </w:rPr>
        <w:t xml:space="preserve"> </w:t>
      </w:r>
    </w:p>
    <w:p w14:paraId="5E14C54B" w14:textId="77777777" w:rsidR="00547DD1" w:rsidRPr="004D68C7" w:rsidRDefault="003F5D75" w:rsidP="00547DD1">
      <w:pPr>
        <w:pStyle w:val="Zkladntext"/>
        <w:numPr>
          <w:ilvl w:val="2"/>
          <w:numId w:val="24"/>
        </w:numPr>
        <w:spacing w:before="120" w:after="120"/>
        <w:ind w:left="1134"/>
        <w:rPr>
          <w:sz w:val="24"/>
          <w:szCs w:val="24"/>
          <w:lang w:val="sk-SK"/>
        </w:rPr>
      </w:pPr>
      <w:r w:rsidRPr="004D68C7">
        <w:rPr>
          <w:b/>
          <w:sz w:val="24"/>
          <w:szCs w:val="24"/>
          <w:lang w:val="sk-SK"/>
        </w:rPr>
        <w:t xml:space="preserve">fond </w:t>
      </w:r>
      <w:r w:rsidRPr="004D68C7">
        <w:rPr>
          <w:sz w:val="24"/>
          <w:szCs w:val="24"/>
          <w:lang w:val="sk-SK"/>
        </w:rPr>
        <w:t>– označenie konkrétneho EŠIF;</w:t>
      </w:r>
      <w:r w:rsidRPr="004D68C7">
        <w:rPr>
          <w:b/>
          <w:sz w:val="24"/>
          <w:szCs w:val="24"/>
          <w:lang w:val="sk-SK"/>
        </w:rPr>
        <w:t xml:space="preserve"> </w:t>
      </w:r>
    </w:p>
    <w:p w14:paraId="6B622F9C" w14:textId="2F0ADD71" w:rsidR="00547DD1" w:rsidRPr="004D68C7" w:rsidRDefault="005F28F5" w:rsidP="00547DD1">
      <w:pPr>
        <w:pStyle w:val="Zkladntext"/>
        <w:numPr>
          <w:ilvl w:val="2"/>
          <w:numId w:val="24"/>
        </w:numPr>
        <w:spacing w:before="120" w:after="120"/>
        <w:ind w:left="1134"/>
        <w:rPr>
          <w:sz w:val="24"/>
          <w:szCs w:val="24"/>
          <w:lang w:val="sk-SK"/>
        </w:rPr>
      </w:pPr>
      <w:r w:rsidRPr="004D68C7">
        <w:rPr>
          <w:b/>
          <w:sz w:val="24"/>
          <w:szCs w:val="24"/>
          <w:lang w:val="sk-SK"/>
        </w:rPr>
        <w:t>TC</w:t>
      </w:r>
      <w:r w:rsidR="00602702" w:rsidRPr="004D68C7">
        <w:rPr>
          <w:b/>
          <w:sz w:val="24"/>
          <w:lang w:val="sk-SK"/>
        </w:rPr>
        <w:t xml:space="preserve"> – </w:t>
      </w:r>
      <w:r w:rsidR="00602702" w:rsidRPr="004D68C7">
        <w:rPr>
          <w:sz w:val="24"/>
          <w:lang w:val="sk-SK"/>
        </w:rPr>
        <w:t>označenie (číslo/kód) TC podľa všeobecného nariadenia, v rámci ktorého je daný MU</w:t>
      </w:r>
      <w:r w:rsidR="004F791F">
        <w:rPr>
          <w:sz w:val="24"/>
          <w:lang w:val="sk-SK"/>
        </w:rPr>
        <w:t>/</w:t>
      </w:r>
      <w:r w:rsidR="00602702" w:rsidRPr="004D68C7">
        <w:rPr>
          <w:sz w:val="24"/>
          <w:lang w:val="sk-SK"/>
        </w:rPr>
        <w:t>iný údaj relevantný</w:t>
      </w:r>
      <w:r w:rsidR="00602702" w:rsidRPr="004D68C7">
        <w:rPr>
          <w:sz w:val="24"/>
          <w:szCs w:val="24"/>
          <w:lang w:val="sk-SK"/>
        </w:rPr>
        <w:t>; pre technickú pomoc OP a OP TP platí TC s číslom „</w:t>
      </w:r>
      <w:del w:id="225" w:author="oMN" w:date="2021-04-26T12:56:00Z">
        <w:r w:rsidR="00602702" w:rsidRPr="004D68C7">
          <w:rPr>
            <w:sz w:val="24"/>
            <w:szCs w:val="24"/>
            <w:lang w:val="sk-SK"/>
          </w:rPr>
          <w:delText>13</w:delText>
        </w:r>
      </w:del>
      <w:ins w:id="226" w:author="oMN" w:date="2021-04-26T12:56:00Z">
        <w:r w:rsidR="00602702" w:rsidRPr="004D68C7">
          <w:rPr>
            <w:sz w:val="24"/>
            <w:szCs w:val="24"/>
            <w:lang w:val="sk-SK"/>
          </w:rPr>
          <w:t>1</w:t>
        </w:r>
        <w:r w:rsidR="00DA08D6">
          <w:rPr>
            <w:sz w:val="24"/>
            <w:szCs w:val="24"/>
            <w:lang w:val="sk-SK"/>
          </w:rPr>
          <w:t>2</w:t>
        </w:r>
      </w:ins>
      <w:r w:rsidR="00602702" w:rsidRPr="004D68C7">
        <w:rPr>
          <w:sz w:val="24"/>
          <w:szCs w:val="24"/>
          <w:lang w:val="sk-SK"/>
        </w:rPr>
        <w:t xml:space="preserve">“; v prípade, že atribút TC nie je relevantný pre daný MU/iný údaj, uvádza sa </w:t>
      </w:r>
      <w:del w:id="227" w:author="oMN" w:date="2021-04-26T12:56:00Z">
        <w:r w:rsidR="00602702" w:rsidRPr="004D68C7">
          <w:rPr>
            <w:sz w:val="24"/>
            <w:szCs w:val="24"/>
            <w:lang w:val="sk-SK"/>
          </w:rPr>
          <w:delText>číslo „12</w:delText>
        </w:r>
      </w:del>
      <w:ins w:id="228" w:author="oMN" w:date="2021-04-26T12:56:00Z">
        <w:r w:rsidR="00602702" w:rsidRPr="004D68C7">
          <w:rPr>
            <w:sz w:val="24"/>
            <w:szCs w:val="24"/>
            <w:lang w:val="sk-SK"/>
          </w:rPr>
          <w:t>„</w:t>
        </w:r>
        <w:r w:rsidR="00DA08D6">
          <w:rPr>
            <w:sz w:val="24"/>
            <w:szCs w:val="24"/>
            <w:lang w:val="sk-SK"/>
          </w:rPr>
          <w:t>N/A</w:t>
        </w:r>
      </w:ins>
      <w:r w:rsidR="00602702" w:rsidRPr="004D68C7">
        <w:rPr>
          <w:sz w:val="24"/>
          <w:szCs w:val="24"/>
          <w:lang w:val="sk-SK"/>
        </w:rPr>
        <w:t>“ (napr. pri finančnom ukazovateli);</w:t>
      </w:r>
    </w:p>
    <w:p w14:paraId="1CF00297" w14:textId="5741DACC" w:rsidR="00547DD1" w:rsidRPr="004D68C7" w:rsidRDefault="00602702" w:rsidP="00547DD1">
      <w:pPr>
        <w:pStyle w:val="Zkladntext"/>
        <w:numPr>
          <w:ilvl w:val="2"/>
          <w:numId w:val="24"/>
        </w:numPr>
        <w:spacing w:before="120" w:after="120"/>
        <w:ind w:left="1134"/>
        <w:rPr>
          <w:sz w:val="24"/>
          <w:szCs w:val="24"/>
          <w:lang w:val="sk-SK"/>
        </w:rPr>
      </w:pPr>
      <w:r w:rsidRPr="004D68C7">
        <w:rPr>
          <w:b/>
          <w:sz w:val="24"/>
          <w:szCs w:val="24"/>
          <w:lang w:val="sk-SK"/>
        </w:rPr>
        <w:t>delenie podľa pohlavia</w:t>
      </w:r>
      <w:r w:rsidRPr="004D68C7">
        <w:rPr>
          <w:sz w:val="24"/>
          <w:szCs w:val="24"/>
          <w:lang w:val="sk-SK"/>
        </w:rPr>
        <w:t xml:space="preserve"> – v rámci tohto atribútu RO identifikuje, či sa MU/iný údaj zbiera v delení </w:t>
      </w:r>
      <w:r w:rsidR="00EC418B">
        <w:rPr>
          <w:sz w:val="24"/>
          <w:szCs w:val="24"/>
          <w:lang w:val="sk-SK"/>
        </w:rPr>
        <w:t>na</w:t>
      </w:r>
      <w:r w:rsidR="00EC418B" w:rsidRPr="004D68C7">
        <w:rPr>
          <w:sz w:val="24"/>
          <w:szCs w:val="24"/>
          <w:lang w:val="sk-SK"/>
        </w:rPr>
        <w:t xml:space="preserve"> </w:t>
      </w:r>
      <w:r w:rsidRPr="004D68C7">
        <w:rPr>
          <w:sz w:val="24"/>
          <w:szCs w:val="24"/>
          <w:lang w:val="sk-SK"/>
        </w:rPr>
        <w:t>mužov a žen</w:t>
      </w:r>
      <w:r w:rsidR="00EC418B">
        <w:rPr>
          <w:sz w:val="24"/>
          <w:szCs w:val="24"/>
          <w:lang w:val="sk-SK"/>
        </w:rPr>
        <w:t>y</w:t>
      </w:r>
      <w:r w:rsidRPr="004D68C7">
        <w:rPr>
          <w:sz w:val="24"/>
          <w:szCs w:val="24"/>
          <w:lang w:val="sk-SK"/>
        </w:rPr>
        <w:t xml:space="preserve"> alebo nie;</w:t>
      </w:r>
    </w:p>
    <w:p w14:paraId="4B1E996E" w14:textId="7FAF52F2" w:rsidR="00DA1776" w:rsidRDefault="003F5D75" w:rsidP="00547DD1">
      <w:pPr>
        <w:pStyle w:val="Zkladntext"/>
        <w:numPr>
          <w:ilvl w:val="2"/>
          <w:numId w:val="24"/>
        </w:numPr>
        <w:spacing w:before="120" w:after="120"/>
        <w:ind w:left="1134"/>
        <w:rPr>
          <w:sz w:val="24"/>
          <w:szCs w:val="24"/>
          <w:lang w:val="sk-SK"/>
        </w:rPr>
      </w:pPr>
      <w:r w:rsidRPr="004D68C7">
        <w:rPr>
          <w:b/>
          <w:sz w:val="24"/>
          <w:szCs w:val="24"/>
          <w:lang w:val="sk-SK"/>
        </w:rPr>
        <w:t xml:space="preserve">typ výpočtu – </w:t>
      </w:r>
      <w:r w:rsidRPr="004D68C7">
        <w:rPr>
          <w:sz w:val="24"/>
          <w:szCs w:val="24"/>
          <w:lang w:val="sk-SK"/>
        </w:rPr>
        <w:t>identifi</w:t>
      </w:r>
      <w:r w:rsidR="003A36BD" w:rsidRPr="004D68C7">
        <w:rPr>
          <w:sz w:val="24"/>
          <w:szCs w:val="24"/>
          <w:lang w:val="sk-SK"/>
        </w:rPr>
        <w:t xml:space="preserve">kuje akým spôsobom sa vypočíta </w:t>
      </w:r>
      <w:r w:rsidR="000D690C" w:rsidRPr="004D68C7">
        <w:rPr>
          <w:sz w:val="24"/>
          <w:szCs w:val="24"/>
          <w:lang w:val="sk-SK"/>
        </w:rPr>
        <w:t>celková</w:t>
      </w:r>
      <w:r w:rsidRPr="004D68C7">
        <w:rPr>
          <w:sz w:val="24"/>
          <w:szCs w:val="24"/>
          <w:lang w:val="sk-SK"/>
        </w:rPr>
        <w:t xml:space="preserve"> hodnota MU</w:t>
      </w:r>
      <w:r w:rsidR="004F791F">
        <w:rPr>
          <w:sz w:val="24"/>
          <w:szCs w:val="24"/>
          <w:lang w:val="sk-SK"/>
        </w:rPr>
        <w:t>/</w:t>
      </w:r>
      <w:r w:rsidRPr="004D68C7">
        <w:rPr>
          <w:sz w:val="24"/>
          <w:szCs w:val="24"/>
          <w:lang w:val="sk-SK"/>
        </w:rPr>
        <w:t>iného údaja</w:t>
      </w:r>
      <w:r w:rsidR="000D690C" w:rsidRPr="004D68C7">
        <w:rPr>
          <w:sz w:val="24"/>
          <w:szCs w:val="24"/>
          <w:lang w:val="sk-SK"/>
        </w:rPr>
        <w:t xml:space="preserve"> v rámci OP (z viacero </w:t>
      </w:r>
      <w:r w:rsidR="00252B18">
        <w:rPr>
          <w:sz w:val="24"/>
          <w:szCs w:val="24"/>
          <w:lang w:val="sk-SK"/>
        </w:rPr>
        <w:t>nameraných hodnôt</w:t>
      </w:r>
      <w:r w:rsidR="009568CE">
        <w:rPr>
          <w:sz w:val="24"/>
          <w:szCs w:val="24"/>
          <w:lang w:val="sk-SK"/>
        </w:rPr>
        <w:t>/evidencie Kariet účastníkov</w:t>
      </w:r>
      <w:r w:rsidR="000D690C" w:rsidRPr="004D68C7">
        <w:rPr>
          <w:sz w:val="24"/>
          <w:szCs w:val="24"/>
          <w:lang w:val="sk-SK"/>
        </w:rPr>
        <w:t>)</w:t>
      </w:r>
      <w:r w:rsidR="00DA1776">
        <w:rPr>
          <w:sz w:val="24"/>
          <w:szCs w:val="24"/>
          <w:lang w:val="sk-SK"/>
        </w:rPr>
        <w:t>;</w:t>
      </w:r>
    </w:p>
    <w:p w14:paraId="78E00382" w14:textId="51B330BD" w:rsidR="003F5D75" w:rsidRDefault="00DA1776" w:rsidP="00DA1776">
      <w:pPr>
        <w:pStyle w:val="Zkladntext"/>
        <w:numPr>
          <w:ilvl w:val="2"/>
          <w:numId w:val="24"/>
        </w:numPr>
        <w:spacing w:before="120" w:after="120"/>
        <w:ind w:left="1134"/>
        <w:rPr>
          <w:sz w:val="24"/>
          <w:szCs w:val="24"/>
          <w:lang w:val="sk-SK"/>
        </w:rPr>
      </w:pPr>
      <w:r w:rsidRPr="004D68C7">
        <w:rPr>
          <w:b/>
          <w:sz w:val="24"/>
          <w:szCs w:val="24"/>
          <w:lang w:val="sk-SK"/>
        </w:rPr>
        <w:t>kód súvisiaceho MU v agregácii (nadradený MU</w:t>
      </w:r>
      <w:r w:rsidR="00454A20">
        <w:rPr>
          <w:rStyle w:val="Odkaznapoznmkupodiarou"/>
          <w:b/>
          <w:sz w:val="24"/>
          <w:szCs w:val="24"/>
          <w:lang w:val="sk-SK"/>
        </w:rPr>
        <w:footnoteReference w:id="16"/>
      </w:r>
      <w:r w:rsidRPr="004D68C7">
        <w:rPr>
          <w:b/>
          <w:sz w:val="24"/>
          <w:szCs w:val="24"/>
          <w:lang w:val="sk-SK"/>
        </w:rPr>
        <w:t>)</w:t>
      </w:r>
      <w:r w:rsidRPr="004D68C7">
        <w:rPr>
          <w:sz w:val="24"/>
          <w:szCs w:val="24"/>
          <w:lang w:val="sk-SK"/>
        </w:rPr>
        <w:t xml:space="preserve"> – identifikuje MU programu, do ktorého sa príslušný MU programu</w:t>
      </w:r>
      <w:r w:rsidR="004F791F">
        <w:rPr>
          <w:sz w:val="24"/>
          <w:szCs w:val="24"/>
          <w:lang w:val="sk-SK"/>
        </w:rPr>
        <w:t>/</w:t>
      </w:r>
      <w:r>
        <w:rPr>
          <w:sz w:val="24"/>
          <w:szCs w:val="24"/>
          <w:lang w:val="sk-SK"/>
        </w:rPr>
        <w:t>MU projektu</w:t>
      </w:r>
      <w:r w:rsidR="004F791F">
        <w:rPr>
          <w:sz w:val="24"/>
          <w:szCs w:val="24"/>
          <w:lang w:val="sk-SK"/>
        </w:rPr>
        <w:t>/</w:t>
      </w:r>
      <w:r>
        <w:rPr>
          <w:sz w:val="24"/>
          <w:szCs w:val="24"/>
          <w:lang w:val="sk-SK"/>
        </w:rPr>
        <w:t>iný údaj</w:t>
      </w:r>
      <w:r w:rsidRPr="004D68C7">
        <w:rPr>
          <w:sz w:val="24"/>
          <w:szCs w:val="24"/>
          <w:lang w:val="sk-SK"/>
        </w:rPr>
        <w:t xml:space="preserve"> agreguje</w:t>
      </w:r>
      <w:r w:rsidR="00956E0B">
        <w:rPr>
          <w:sz w:val="24"/>
          <w:szCs w:val="24"/>
          <w:lang w:val="sk-SK"/>
        </w:rPr>
        <w:t xml:space="preserve"> (za iný údaj je informácia uvedená len v zdrojovej tabuľke)</w:t>
      </w:r>
      <w:r>
        <w:rPr>
          <w:sz w:val="24"/>
          <w:szCs w:val="24"/>
          <w:lang w:val="sk-SK"/>
        </w:rPr>
        <w:t>.</w:t>
      </w:r>
    </w:p>
    <w:p w14:paraId="355BA82C" w14:textId="77777777" w:rsidR="001D038A" w:rsidRPr="004D68C7" w:rsidRDefault="001D038A" w:rsidP="001D038A">
      <w:pPr>
        <w:pStyle w:val="Zkladntext"/>
        <w:spacing w:before="120" w:after="120"/>
        <w:ind w:left="1134"/>
        <w:rPr>
          <w:sz w:val="24"/>
          <w:szCs w:val="24"/>
          <w:lang w:val="sk-SK"/>
        </w:rPr>
      </w:pPr>
    </w:p>
    <w:p w14:paraId="5E79BF96" w14:textId="77777777" w:rsidR="00547DD1" w:rsidRPr="004D68C7" w:rsidRDefault="00547DD1" w:rsidP="00547DD1">
      <w:pPr>
        <w:pStyle w:val="Zkladntext"/>
        <w:numPr>
          <w:ilvl w:val="1"/>
          <w:numId w:val="24"/>
        </w:numPr>
        <w:spacing w:before="120" w:after="120"/>
        <w:ind w:left="709"/>
        <w:rPr>
          <w:sz w:val="24"/>
          <w:szCs w:val="24"/>
          <w:lang w:val="sk-SK"/>
        </w:rPr>
      </w:pPr>
      <w:r w:rsidRPr="004D68C7">
        <w:rPr>
          <w:sz w:val="24"/>
          <w:szCs w:val="24"/>
          <w:lang w:val="sk-SK"/>
        </w:rPr>
        <w:t>Atribúty špecifické pre</w:t>
      </w:r>
      <w:r w:rsidRPr="004D68C7">
        <w:rPr>
          <w:b/>
          <w:sz w:val="24"/>
          <w:szCs w:val="24"/>
          <w:lang w:val="sk-SK"/>
        </w:rPr>
        <w:t xml:space="preserve"> MU programu, </w:t>
      </w:r>
      <w:r w:rsidRPr="004D68C7">
        <w:rPr>
          <w:sz w:val="24"/>
          <w:szCs w:val="24"/>
          <w:lang w:val="sk-SK"/>
        </w:rPr>
        <w:t xml:space="preserve">ktoré sú vedené </w:t>
      </w:r>
      <w:r w:rsidRPr="004D68C7">
        <w:rPr>
          <w:b/>
          <w:sz w:val="24"/>
          <w:szCs w:val="24"/>
          <w:lang w:val="sk-SK"/>
        </w:rPr>
        <w:t>v ITMS2014+</w:t>
      </w:r>
      <w:r w:rsidRPr="004D68C7">
        <w:rPr>
          <w:sz w:val="24"/>
          <w:szCs w:val="24"/>
          <w:lang w:val="sk-SK"/>
        </w:rPr>
        <w:t>:</w:t>
      </w:r>
    </w:p>
    <w:p w14:paraId="7C1C1E79" w14:textId="5A521E77" w:rsidR="00547DD1" w:rsidRPr="004D68C7" w:rsidRDefault="00547DD1" w:rsidP="003C1263">
      <w:pPr>
        <w:pStyle w:val="Zkladntext"/>
        <w:numPr>
          <w:ilvl w:val="2"/>
          <w:numId w:val="24"/>
        </w:numPr>
        <w:spacing w:before="120" w:after="120"/>
        <w:ind w:left="1134"/>
        <w:rPr>
          <w:sz w:val="24"/>
          <w:szCs w:val="24"/>
          <w:lang w:val="sk-SK"/>
        </w:rPr>
      </w:pPr>
      <w:r w:rsidRPr="004D68C7">
        <w:rPr>
          <w:b/>
          <w:sz w:val="24"/>
          <w:szCs w:val="24"/>
          <w:lang w:val="sk-SK"/>
        </w:rPr>
        <w:t xml:space="preserve">typ MU – </w:t>
      </w:r>
      <w:r w:rsidRPr="004D68C7">
        <w:rPr>
          <w:sz w:val="24"/>
          <w:szCs w:val="24"/>
          <w:lang w:val="sk-SK"/>
        </w:rPr>
        <w:t xml:space="preserve">identifikuje sa o aký typ MU ide </w:t>
      </w:r>
      <w:r w:rsidR="00F06911">
        <w:rPr>
          <w:sz w:val="24"/>
          <w:szCs w:val="24"/>
          <w:lang w:val="sk-SK"/>
        </w:rPr>
        <w:t xml:space="preserve"> (</w:t>
      </w:r>
      <w:r w:rsidRPr="004D68C7">
        <w:rPr>
          <w:sz w:val="24"/>
          <w:szCs w:val="24"/>
          <w:lang w:val="sk-SK"/>
        </w:rPr>
        <w:t>výsledkový</w:t>
      </w:r>
      <w:r w:rsidR="004F791F">
        <w:rPr>
          <w:sz w:val="24"/>
          <w:szCs w:val="24"/>
          <w:lang w:val="sk-SK"/>
        </w:rPr>
        <w:t>/</w:t>
      </w:r>
      <w:r w:rsidRPr="004D68C7">
        <w:rPr>
          <w:sz w:val="24"/>
          <w:szCs w:val="24"/>
          <w:lang w:val="sk-SK"/>
        </w:rPr>
        <w:t>výstupový</w:t>
      </w:r>
      <w:r w:rsidR="004F791F">
        <w:rPr>
          <w:sz w:val="24"/>
          <w:szCs w:val="24"/>
          <w:lang w:val="sk-SK"/>
        </w:rPr>
        <w:t>/</w:t>
      </w:r>
      <w:r w:rsidRPr="004D68C7">
        <w:rPr>
          <w:sz w:val="24"/>
          <w:szCs w:val="24"/>
          <w:lang w:val="sk-SK"/>
        </w:rPr>
        <w:t>finančný</w:t>
      </w:r>
      <w:r w:rsidR="004F791F">
        <w:rPr>
          <w:sz w:val="24"/>
          <w:szCs w:val="24"/>
          <w:lang w:val="sk-SK"/>
        </w:rPr>
        <w:t>/</w:t>
      </w:r>
      <w:r w:rsidRPr="004D68C7">
        <w:rPr>
          <w:sz w:val="24"/>
          <w:szCs w:val="24"/>
          <w:lang w:val="sk-SK"/>
        </w:rPr>
        <w:t>KVK);</w:t>
      </w:r>
    </w:p>
    <w:p w14:paraId="16B56BFA" w14:textId="37F4D023" w:rsidR="00547DD1" w:rsidRPr="004D68C7" w:rsidRDefault="00547DD1" w:rsidP="003C1263">
      <w:pPr>
        <w:pStyle w:val="Zkladntext"/>
        <w:numPr>
          <w:ilvl w:val="2"/>
          <w:numId w:val="24"/>
        </w:numPr>
        <w:spacing w:before="120" w:after="120"/>
        <w:ind w:left="1134"/>
        <w:rPr>
          <w:sz w:val="24"/>
          <w:szCs w:val="24"/>
          <w:lang w:val="sk-SK"/>
        </w:rPr>
      </w:pPr>
      <w:r w:rsidRPr="004D68C7">
        <w:rPr>
          <w:b/>
          <w:sz w:val="24"/>
          <w:szCs w:val="24"/>
          <w:lang w:val="sk-SK"/>
        </w:rPr>
        <w:t>charakteristika MU –</w:t>
      </w:r>
      <w:r w:rsidRPr="004D68C7">
        <w:rPr>
          <w:sz w:val="24"/>
          <w:szCs w:val="24"/>
          <w:lang w:val="sk-SK"/>
        </w:rPr>
        <w:t xml:space="preserve"> identifikuje sa, či ide o spoločný alebo </w:t>
      </w:r>
      <w:r w:rsidR="00DA1776">
        <w:rPr>
          <w:sz w:val="24"/>
          <w:szCs w:val="24"/>
          <w:lang w:val="sk-SK"/>
        </w:rPr>
        <w:t xml:space="preserve">programovo </w:t>
      </w:r>
      <w:r w:rsidR="001D038A" w:rsidRPr="004D68C7">
        <w:rPr>
          <w:sz w:val="24"/>
          <w:szCs w:val="24"/>
          <w:lang w:val="sk-SK"/>
        </w:rPr>
        <w:t>špecifický MU;</w:t>
      </w:r>
    </w:p>
    <w:p w14:paraId="602FFFE4" w14:textId="293B79A5" w:rsidR="00CA6522" w:rsidRPr="004D68C7" w:rsidRDefault="00E210B8" w:rsidP="003C1263">
      <w:pPr>
        <w:pStyle w:val="Zkladntext"/>
        <w:numPr>
          <w:ilvl w:val="2"/>
          <w:numId w:val="24"/>
        </w:numPr>
        <w:spacing w:before="120" w:after="120"/>
        <w:ind w:left="1134"/>
        <w:rPr>
          <w:sz w:val="24"/>
          <w:szCs w:val="24"/>
          <w:lang w:val="sk-SK"/>
        </w:rPr>
      </w:pPr>
      <w:r w:rsidRPr="004D68C7">
        <w:rPr>
          <w:b/>
          <w:sz w:val="24"/>
          <w:szCs w:val="24"/>
          <w:lang w:val="sk-SK"/>
        </w:rPr>
        <w:lastRenderedPageBreak/>
        <w:t>typ agregácie</w:t>
      </w:r>
      <w:r w:rsidR="00CA6522" w:rsidRPr="004D68C7">
        <w:rPr>
          <w:sz w:val="24"/>
          <w:szCs w:val="24"/>
          <w:lang w:val="sk-SK"/>
        </w:rPr>
        <w:t xml:space="preserve"> – identifikuje aký</w:t>
      </w:r>
      <w:r w:rsidR="003A36BD" w:rsidRPr="004D68C7">
        <w:rPr>
          <w:sz w:val="24"/>
          <w:szCs w:val="24"/>
          <w:lang w:val="sk-SK"/>
        </w:rPr>
        <w:t xml:space="preserve">m spôsobom sa vypočíta celková hodnota MU </w:t>
      </w:r>
      <w:r w:rsidR="00AA1373" w:rsidRPr="004D68C7">
        <w:rPr>
          <w:sz w:val="24"/>
          <w:szCs w:val="24"/>
          <w:lang w:val="sk-SK"/>
        </w:rPr>
        <w:t>programu v rámci OP z</w:t>
      </w:r>
      <w:r w:rsidR="00DF6FCD" w:rsidRPr="004D68C7">
        <w:rPr>
          <w:sz w:val="24"/>
          <w:szCs w:val="24"/>
          <w:lang w:val="sk-SK"/>
        </w:rPr>
        <w:t xml:space="preserve"> iných MU programu</w:t>
      </w:r>
      <w:r w:rsidR="004F791F">
        <w:rPr>
          <w:sz w:val="24"/>
          <w:szCs w:val="24"/>
          <w:lang w:val="sk-SK"/>
        </w:rPr>
        <w:t>/</w:t>
      </w:r>
      <w:r w:rsidR="00703B2E" w:rsidRPr="004D68C7">
        <w:rPr>
          <w:sz w:val="24"/>
          <w:szCs w:val="24"/>
          <w:lang w:val="sk-SK"/>
        </w:rPr>
        <w:t>MU projektu</w:t>
      </w:r>
      <w:r w:rsidR="004F791F">
        <w:rPr>
          <w:sz w:val="24"/>
          <w:szCs w:val="24"/>
          <w:lang w:val="sk-SK"/>
        </w:rPr>
        <w:t>/</w:t>
      </w:r>
      <w:r w:rsidR="00DF6FCD" w:rsidRPr="004D68C7">
        <w:rPr>
          <w:sz w:val="24"/>
          <w:szCs w:val="24"/>
          <w:lang w:val="sk-SK"/>
        </w:rPr>
        <w:t>iných údajov</w:t>
      </w:r>
      <w:r w:rsidR="003A36BD" w:rsidRPr="004D68C7">
        <w:rPr>
          <w:sz w:val="24"/>
          <w:szCs w:val="24"/>
          <w:lang w:val="sk-SK"/>
        </w:rPr>
        <w:t>;</w:t>
      </w:r>
    </w:p>
    <w:p w14:paraId="04459E01" w14:textId="76E26891" w:rsidR="001D038A" w:rsidRPr="004D68C7" w:rsidRDefault="001D038A" w:rsidP="003C1263">
      <w:pPr>
        <w:pStyle w:val="Zkladntext"/>
        <w:numPr>
          <w:ilvl w:val="2"/>
          <w:numId w:val="24"/>
        </w:numPr>
        <w:spacing w:before="120" w:after="120"/>
        <w:ind w:left="1134"/>
        <w:rPr>
          <w:sz w:val="24"/>
          <w:szCs w:val="24"/>
          <w:lang w:val="sk-SK"/>
        </w:rPr>
      </w:pPr>
      <w:r w:rsidRPr="004D68C7">
        <w:rPr>
          <w:b/>
          <w:sz w:val="24"/>
          <w:szCs w:val="24"/>
          <w:lang w:val="sk-SK"/>
        </w:rPr>
        <w:t xml:space="preserve">zohľadniť východiskovú hodnotu </w:t>
      </w:r>
      <w:r w:rsidRPr="004D68C7">
        <w:rPr>
          <w:sz w:val="24"/>
          <w:szCs w:val="24"/>
          <w:lang w:val="sk-SK"/>
        </w:rPr>
        <w:t>– áno/nie.</w:t>
      </w:r>
      <w:r w:rsidR="00804D42">
        <w:rPr>
          <w:sz w:val="24"/>
          <w:szCs w:val="24"/>
          <w:lang w:val="sk-SK"/>
        </w:rPr>
        <w:t xml:space="preserve"> </w:t>
      </w:r>
      <w:r w:rsidR="00347E68">
        <w:rPr>
          <w:sz w:val="24"/>
          <w:szCs w:val="24"/>
          <w:lang w:val="sk-SK"/>
        </w:rPr>
        <w:t>Pre správne fungovanie výpočtu hodnoty MU so zohľadnením východiskovej hodnoty MU je potrebné po zvolení tohto atribútu MU zabezpečiť aj správne nastavenie MU na príslušnom OP (na všetkých pr</w:t>
      </w:r>
      <w:r w:rsidR="00AC5D9E">
        <w:rPr>
          <w:sz w:val="24"/>
          <w:szCs w:val="24"/>
          <w:lang w:val="sk-SK"/>
        </w:rPr>
        <w:t>íslušných úrovniach programovej štruktúry</w:t>
      </w:r>
      <w:r w:rsidR="00347E68">
        <w:rPr>
          <w:sz w:val="24"/>
          <w:szCs w:val="24"/>
          <w:lang w:val="sk-SK"/>
        </w:rPr>
        <w:t xml:space="preserve"> OP)</w:t>
      </w:r>
      <w:r w:rsidR="00347E68">
        <w:rPr>
          <w:rStyle w:val="Odkaznapoznmkupodiarou"/>
          <w:sz w:val="24"/>
          <w:szCs w:val="24"/>
          <w:lang w:val="sk-SK"/>
        </w:rPr>
        <w:footnoteReference w:id="17"/>
      </w:r>
      <w:r w:rsidR="00347E68">
        <w:rPr>
          <w:sz w:val="24"/>
          <w:szCs w:val="24"/>
          <w:lang w:val="sk-SK"/>
        </w:rPr>
        <w:t xml:space="preserve">. </w:t>
      </w:r>
    </w:p>
    <w:p w14:paraId="1B0E96C9" w14:textId="77777777" w:rsidR="001D038A" w:rsidRPr="004D68C7" w:rsidRDefault="001D038A" w:rsidP="001D038A">
      <w:pPr>
        <w:pStyle w:val="Zkladntext"/>
        <w:spacing w:before="120" w:after="120"/>
        <w:ind w:left="1134"/>
        <w:rPr>
          <w:sz w:val="24"/>
          <w:szCs w:val="24"/>
          <w:lang w:val="sk-SK"/>
        </w:rPr>
      </w:pPr>
    </w:p>
    <w:p w14:paraId="2BF0AD45" w14:textId="69B688DA" w:rsidR="00130D5D" w:rsidRPr="004D68C7" w:rsidRDefault="00547DD1" w:rsidP="003C1263">
      <w:pPr>
        <w:pStyle w:val="Zkladntext"/>
        <w:numPr>
          <w:ilvl w:val="1"/>
          <w:numId w:val="24"/>
        </w:numPr>
        <w:spacing w:before="120" w:after="120"/>
        <w:ind w:left="709"/>
        <w:rPr>
          <w:sz w:val="24"/>
          <w:szCs w:val="24"/>
          <w:lang w:val="sk-SK"/>
        </w:rPr>
      </w:pPr>
      <w:r w:rsidRPr="004D68C7">
        <w:rPr>
          <w:sz w:val="24"/>
          <w:szCs w:val="24"/>
          <w:lang w:val="sk-SK"/>
        </w:rPr>
        <w:t xml:space="preserve">Atribúty špecifické </w:t>
      </w:r>
      <w:r w:rsidRPr="004D68C7">
        <w:rPr>
          <w:b/>
          <w:sz w:val="24"/>
          <w:szCs w:val="24"/>
          <w:lang w:val="sk-SK"/>
        </w:rPr>
        <w:t>pre projektové MU</w:t>
      </w:r>
      <w:r w:rsidR="004F791F">
        <w:rPr>
          <w:b/>
          <w:sz w:val="24"/>
          <w:szCs w:val="24"/>
          <w:lang w:val="sk-SK"/>
        </w:rPr>
        <w:t>/</w:t>
      </w:r>
      <w:r w:rsidRPr="004D68C7">
        <w:rPr>
          <w:b/>
          <w:sz w:val="24"/>
          <w:szCs w:val="24"/>
          <w:lang w:val="sk-SK"/>
        </w:rPr>
        <w:t>iné údaje</w:t>
      </w:r>
      <w:r w:rsidRPr="004D68C7">
        <w:rPr>
          <w:sz w:val="24"/>
          <w:szCs w:val="24"/>
          <w:lang w:val="sk-SK"/>
        </w:rPr>
        <w:t xml:space="preserve">, ktoré sú vedené </w:t>
      </w:r>
      <w:r w:rsidRPr="004D68C7">
        <w:rPr>
          <w:b/>
          <w:sz w:val="24"/>
          <w:szCs w:val="24"/>
          <w:lang w:val="sk-SK"/>
        </w:rPr>
        <w:t>v ITMS2014+:</w:t>
      </w:r>
    </w:p>
    <w:p w14:paraId="6633B0A9" w14:textId="60871CFD" w:rsidR="00130D5D" w:rsidRPr="004D68C7" w:rsidRDefault="00130D5D" w:rsidP="00130D5D">
      <w:pPr>
        <w:pStyle w:val="Zkladntext"/>
        <w:numPr>
          <w:ilvl w:val="2"/>
          <w:numId w:val="24"/>
        </w:numPr>
        <w:spacing w:before="120" w:after="120"/>
        <w:ind w:left="1134"/>
        <w:rPr>
          <w:b/>
          <w:sz w:val="24"/>
          <w:szCs w:val="24"/>
          <w:lang w:val="sk-SK"/>
        </w:rPr>
      </w:pPr>
      <w:r w:rsidRPr="004D68C7">
        <w:rPr>
          <w:b/>
          <w:sz w:val="24"/>
          <w:szCs w:val="24"/>
          <w:lang w:val="sk-SK"/>
        </w:rPr>
        <w:t>čas plnenia –</w:t>
      </w:r>
      <w:r w:rsidRPr="004D68C7">
        <w:rPr>
          <w:sz w:val="24"/>
          <w:szCs w:val="24"/>
          <w:lang w:val="sk-SK"/>
        </w:rPr>
        <w:t>predstavuje informáciu, kedy má nastať splnenie cieľovej hodnoty</w:t>
      </w:r>
      <w:r w:rsidR="00CA2233" w:rsidRPr="004D68C7">
        <w:rPr>
          <w:sz w:val="24"/>
          <w:szCs w:val="24"/>
          <w:lang w:val="sk-SK"/>
        </w:rPr>
        <w:t>, pri iných údajoch predstavuje informáciu, kedy sa údaj meria</w:t>
      </w:r>
      <w:r w:rsidRPr="004D68C7">
        <w:rPr>
          <w:sz w:val="24"/>
          <w:szCs w:val="24"/>
          <w:lang w:val="sk-SK"/>
        </w:rPr>
        <w:t xml:space="preserve"> (</w:t>
      </w:r>
      <w:r w:rsidR="00291ECE">
        <w:rPr>
          <w:sz w:val="24"/>
          <w:szCs w:val="24"/>
          <w:lang w:val="sk-SK"/>
        </w:rPr>
        <w:t>počas realizácie projektu</w:t>
      </w:r>
      <w:r w:rsidR="00562904">
        <w:rPr>
          <w:sz w:val="24"/>
          <w:szCs w:val="24"/>
          <w:lang w:val="sk-SK"/>
        </w:rPr>
        <w:t>, najneskôr ku koncu</w:t>
      </w:r>
      <w:r w:rsidR="00CA2233" w:rsidRPr="004D68C7">
        <w:rPr>
          <w:sz w:val="24"/>
          <w:szCs w:val="24"/>
          <w:lang w:val="sk-SK"/>
        </w:rPr>
        <w:t xml:space="preserve"> realizácie projektu</w:t>
      </w:r>
      <w:r w:rsidR="00562904">
        <w:rPr>
          <w:sz w:val="24"/>
          <w:szCs w:val="24"/>
          <w:lang w:val="sk-SK"/>
        </w:rPr>
        <w:t xml:space="preserve"> -</w:t>
      </w:r>
      <w:r w:rsidRPr="004D68C7">
        <w:rPr>
          <w:sz w:val="24"/>
          <w:szCs w:val="24"/>
          <w:lang w:val="sk-SK"/>
        </w:rPr>
        <w:t xml:space="preserve"> „K“ alebo </w:t>
      </w:r>
      <w:r w:rsidR="00CA2233" w:rsidRPr="004D68C7">
        <w:rPr>
          <w:sz w:val="24"/>
          <w:szCs w:val="24"/>
          <w:lang w:val="sk-SK"/>
        </w:rPr>
        <w:t xml:space="preserve">v rámci </w:t>
      </w:r>
      <w:r w:rsidRPr="004D68C7">
        <w:rPr>
          <w:sz w:val="24"/>
          <w:szCs w:val="24"/>
          <w:lang w:val="sk-SK"/>
        </w:rPr>
        <w:t>udržateľnosti projektu - „U“ alebo „K,U“)</w:t>
      </w:r>
      <w:r w:rsidR="00683363">
        <w:rPr>
          <w:sz w:val="24"/>
          <w:szCs w:val="24"/>
          <w:lang w:val="sk-SK"/>
        </w:rPr>
        <w:t xml:space="preserve">. </w:t>
      </w:r>
      <w:r w:rsidR="005C7C0F" w:rsidRPr="004D68C7">
        <w:rPr>
          <w:sz w:val="24"/>
          <w:szCs w:val="24"/>
          <w:lang w:val="sk-SK"/>
        </w:rPr>
        <w:t xml:space="preserve">Možnosť „K,U“ pri MU projektu sa používa </w:t>
      </w:r>
      <w:r w:rsidR="00050ECB">
        <w:rPr>
          <w:sz w:val="24"/>
          <w:szCs w:val="24"/>
          <w:lang w:val="sk-SK"/>
        </w:rPr>
        <w:t xml:space="preserve">napríklad </w:t>
      </w:r>
      <w:r w:rsidR="005C7C0F" w:rsidRPr="004D68C7">
        <w:rPr>
          <w:sz w:val="24"/>
          <w:szCs w:val="24"/>
          <w:lang w:val="sk-SK"/>
        </w:rPr>
        <w:t>vtedy, ak pre daný MU nie je možné vopred stanoviť, kedy nastane jeho plnenie (napr. udelenie energetického certifikátu a pod.)</w:t>
      </w:r>
      <w:r w:rsidR="00EF51EF">
        <w:rPr>
          <w:sz w:val="24"/>
          <w:szCs w:val="24"/>
          <w:lang w:val="sk-SK"/>
        </w:rPr>
        <w:t>,</w:t>
      </w:r>
      <w:r w:rsidR="00050ECB">
        <w:rPr>
          <w:sz w:val="24"/>
          <w:szCs w:val="24"/>
          <w:lang w:val="sk-SK"/>
        </w:rPr>
        <w:t xml:space="preserve"> alebo ak je jeden MU používaný </w:t>
      </w:r>
      <w:r w:rsidR="002F1C87">
        <w:rPr>
          <w:sz w:val="24"/>
          <w:szCs w:val="24"/>
          <w:lang w:val="sk-SK"/>
        </w:rPr>
        <w:t>viacerými</w:t>
      </w:r>
      <w:r w:rsidR="00050ECB">
        <w:rPr>
          <w:sz w:val="24"/>
          <w:szCs w:val="24"/>
          <w:lang w:val="sk-SK"/>
        </w:rPr>
        <w:t xml:space="preserve"> OP a jeden ho používa s časom plnenia „K“ a druhý s časom plnenia „U“ a pod. V týchto prípadoch je však čas plnenia jasne stanovený v príslušnej výzve resp. v inom záväznom dokumente, z ktorého je prijímateľovi zrejmé </w:t>
      </w:r>
      <w:r w:rsidR="00E6113A">
        <w:rPr>
          <w:sz w:val="24"/>
          <w:szCs w:val="24"/>
          <w:lang w:val="sk-SK"/>
        </w:rPr>
        <w:t xml:space="preserve">, kedy má nastať </w:t>
      </w:r>
      <w:r w:rsidR="00050ECB">
        <w:rPr>
          <w:sz w:val="24"/>
          <w:szCs w:val="24"/>
          <w:lang w:val="sk-SK"/>
        </w:rPr>
        <w:t>čas plnenia MU/</w:t>
      </w:r>
      <w:r w:rsidR="0014373E">
        <w:rPr>
          <w:sz w:val="24"/>
          <w:szCs w:val="24"/>
          <w:lang w:val="sk-SK"/>
        </w:rPr>
        <w:t>i</w:t>
      </w:r>
      <w:r w:rsidR="00050ECB">
        <w:rPr>
          <w:sz w:val="24"/>
          <w:szCs w:val="24"/>
          <w:lang w:val="sk-SK"/>
        </w:rPr>
        <w:t>ného údaj</w:t>
      </w:r>
      <w:r w:rsidR="00EF51EF">
        <w:rPr>
          <w:sz w:val="24"/>
          <w:szCs w:val="24"/>
          <w:lang w:val="sk-SK"/>
        </w:rPr>
        <w:t>a</w:t>
      </w:r>
      <w:r w:rsidR="00050ECB">
        <w:rPr>
          <w:sz w:val="24"/>
          <w:szCs w:val="24"/>
          <w:lang w:val="sk-SK"/>
        </w:rPr>
        <w:t xml:space="preserve">. </w:t>
      </w:r>
      <w:r w:rsidR="00D31E09">
        <w:rPr>
          <w:sz w:val="24"/>
          <w:szCs w:val="24"/>
          <w:lang w:val="sk-SK"/>
        </w:rPr>
        <w:t xml:space="preserve"> </w:t>
      </w:r>
      <w:r w:rsidR="00683363">
        <w:rPr>
          <w:sz w:val="24"/>
          <w:szCs w:val="24"/>
          <w:lang w:val="sk-SK"/>
        </w:rPr>
        <w:t>Z</w:t>
      </w:r>
      <w:r w:rsidR="00683363" w:rsidRPr="004D68C7">
        <w:rPr>
          <w:sz w:val="24"/>
          <w:szCs w:val="24"/>
          <w:lang w:val="sk-SK"/>
        </w:rPr>
        <w:t xml:space="preserve">a programové MU sa uvádza čas plnenia podľa platnej verzie OP </w:t>
      </w:r>
      <w:r w:rsidR="00956E0B">
        <w:rPr>
          <w:sz w:val="24"/>
          <w:szCs w:val="24"/>
          <w:lang w:val="sk-SK"/>
        </w:rPr>
        <w:t xml:space="preserve">(nesúlad času plnenia v platnej schválenej verzii OP v SFC2014 a v ČMU je možný len v období od schválenia novej verzie OP v SFC2014 do schválenia ŽoZ, ktorou sa zabezpečí zosúladenie času plnenia v OP a v ČMU) </w:t>
      </w:r>
      <w:r w:rsidR="00683363" w:rsidRPr="004D68C7">
        <w:rPr>
          <w:sz w:val="24"/>
          <w:szCs w:val="24"/>
          <w:lang w:val="sk-SK"/>
        </w:rPr>
        <w:t xml:space="preserve">- informácia </w:t>
      </w:r>
      <w:r w:rsidR="00AF78FB">
        <w:rPr>
          <w:sz w:val="24"/>
          <w:szCs w:val="24"/>
          <w:lang w:val="sk-SK"/>
        </w:rPr>
        <w:t xml:space="preserve">o čase plnenia je </w:t>
      </w:r>
      <w:r w:rsidR="00683363" w:rsidRPr="004D68C7">
        <w:rPr>
          <w:sz w:val="24"/>
          <w:szCs w:val="24"/>
          <w:lang w:val="sk-SK"/>
        </w:rPr>
        <w:t>uvedená iba v zdrojovej tabuľke</w:t>
      </w:r>
      <w:r w:rsidR="00956E0B">
        <w:rPr>
          <w:sz w:val="24"/>
          <w:szCs w:val="24"/>
          <w:lang w:val="sk-SK"/>
        </w:rPr>
        <w:t>;</w:t>
      </w:r>
    </w:p>
    <w:p w14:paraId="680D2FAA" w14:textId="2AA92E78" w:rsidR="00130D5D" w:rsidRPr="00A35F00" w:rsidRDefault="00130D5D" w:rsidP="00130D5D">
      <w:pPr>
        <w:pStyle w:val="Zkladntext"/>
        <w:numPr>
          <w:ilvl w:val="2"/>
          <w:numId w:val="24"/>
        </w:numPr>
        <w:spacing w:before="120" w:after="120"/>
        <w:ind w:left="1134"/>
        <w:rPr>
          <w:b/>
          <w:sz w:val="24"/>
          <w:szCs w:val="24"/>
          <w:lang w:val="sk-SK"/>
        </w:rPr>
      </w:pPr>
      <w:r w:rsidRPr="004D68C7">
        <w:rPr>
          <w:b/>
          <w:sz w:val="24"/>
          <w:szCs w:val="24"/>
          <w:lang w:val="sk-SK"/>
        </w:rPr>
        <w:t xml:space="preserve">relevancia k HP </w:t>
      </w:r>
      <w:r w:rsidRPr="004D68C7">
        <w:rPr>
          <w:b/>
          <w:sz w:val="24"/>
          <w:lang w:val="sk-SK"/>
        </w:rPr>
        <w:t xml:space="preserve">– </w:t>
      </w:r>
      <w:r w:rsidRPr="004D68C7">
        <w:rPr>
          <w:sz w:val="24"/>
          <w:lang w:val="sk-SK"/>
        </w:rPr>
        <w:t>vyjadruje relevantnosť MU</w:t>
      </w:r>
      <w:r w:rsidR="004F791F">
        <w:rPr>
          <w:sz w:val="24"/>
          <w:lang w:val="sk-SK"/>
        </w:rPr>
        <w:t>/</w:t>
      </w:r>
      <w:r w:rsidRPr="004D68C7">
        <w:rPr>
          <w:sz w:val="24"/>
          <w:lang w:val="sk-SK"/>
        </w:rPr>
        <w:t>iných údajov k </w:t>
      </w:r>
      <w:r w:rsidRPr="004D68C7">
        <w:rPr>
          <w:sz w:val="24"/>
          <w:szCs w:val="24"/>
          <w:lang w:val="sk-SK"/>
        </w:rPr>
        <w:t xml:space="preserve">naplneniu </w:t>
      </w:r>
      <w:r w:rsidR="00CC6178" w:rsidRPr="004D68C7">
        <w:rPr>
          <w:sz w:val="24"/>
          <w:szCs w:val="24"/>
          <w:lang w:val="sk-SK"/>
        </w:rPr>
        <w:t xml:space="preserve">cieľov </w:t>
      </w:r>
      <w:r w:rsidRPr="004D68C7">
        <w:rPr>
          <w:sz w:val="24"/>
          <w:lang w:val="sk-SK"/>
        </w:rPr>
        <w:t>HP</w:t>
      </w:r>
      <w:r w:rsidRPr="004D68C7">
        <w:rPr>
          <w:sz w:val="24"/>
          <w:szCs w:val="24"/>
          <w:lang w:val="sk-SK"/>
        </w:rPr>
        <w:t xml:space="preserve"> </w:t>
      </w:r>
      <w:r w:rsidRPr="00A35F00">
        <w:rPr>
          <w:sz w:val="24"/>
          <w:szCs w:val="24"/>
          <w:lang w:val="sk-SK"/>
        </w:rPr>
        <w:t>(za programové MU informácia uvedená iba v zdrojovej tabuľke</w:t>
      </w:r>
      <w:r w:rsidR="004F576C" w:rsidRPr="00A35F00">
        <w:rPr>
          <w:sz w:val="24"/>
          <w:szCs w:val="24"/>
          <w:lang w:val="sk-SK"/>
        </w:rPr>
        <w:t>)</w:t>
      </w:r>
      <w:r w:rsidRPr="00A35F00">
        <w:rPr>
          <w:sz w:val="24"/>
          <w:szCs w:val="24"/>
          <w:lang w:val="sk-SK"/>
        </w:rPr>
        <w:t>;</w:t>
      </w:r>
    </w:p>
    <w:p w14:paraId="16D6E953" w14:textId="3606055E" w:rsidR="00A35F00" w:rsidRPr="00A35F00" w:rsidRDefault="005F28F5" w:rsidP="0026676B">
      <w:pPr>
        <w:pStyle w:val="Zkladntext"/>
        <w:numPr>
          <w:ilvl w:val="2"/>
          <w:numId w:val="24"/>
        </w:numPr>
        <w:spacing w:before="120" w:after="120"/>
        <w:ind w:left="1134"/>
        <w:rPr>
          <w:ins w:id="229" w:author="oMN" w:date="2021-04-26T12:56:00Z"/>
          <w:sz w:val="24"/>
          <w:szCs w:val="24"/>
        </w:rPr>
      </w:pPr>
      <w:r w:rsidRPr="00023FCC">
        <w:rPr>
          <w:sz w:val="24"/>
          <w:lang w:val="sk-SK"/>
          <w:rPrChange w:id="230" w:author="oMN" w:date="2021-04-26T12:56:00Z">
            <w:rPr>
              <w:b/>
              <w:sz w:val="24"/>
              <w:lang w:val="sk-SK"/>
            </w:rPr>
          </w:rPrChange>
        </w:rPr>
        <w:t>IP</w:t>
      </w:r>
      <w:r w:rsidR="00130D5D" w:rsidRPr="00A35F00">
        <w:rPr>
          <w:sz w:val="24"/>
          <w:szCs w:val="24"/>
          <w:lang w:val="sk-SK"/>
        </w:rPr>
        <w:t xml:space="preserve"> – označenie (číslo/kód) príslušnej IP, v rámci ktorej sa MU</w:t>
      </w:r>
      <w:r w:rsidR="004F791F" w:rsidRPr="00A35F00">
        <w:rPr>
          <w:sz w:val="24"/>
          <w:szCs w:val="24"/>
          <w:lang w:val="sk-SK"/>
        </w:rPr>
        <w:t>/</w:t>
      </w:r>
      <w:r w:rsidR="00130D5D" w:rsidRPr="00A35F00">
        <w:rPr>
          <w:sz w:val="24"/>
          <w:szCs w:val="24"/>
          <w:lang w:val="sk-SK"/>
        </w:rPr>
        <w:t>iný údaj používa, a to podľa osobitných nariadení o fondoch</w:t>
      </w:r>
      <w:r w:rsidR="0067504D" w:rsidRPr="00A35F00">
        <w:rPr>
          <w:sz w:val="24"/>
          <w:szCs w:val="24"/>
          <w:lang w:val="sk-SK"/>
        </w:rPr>
        <w:t xml:space="preserve"> (za programové MU je táto informácia uvedená iba v zdrojovej tabuľke)</w:t>
      </w:r>
      <w:r w:rsidR="00780E10" w:rsidRPr="00023FCC">
        <w:rPr>
          <w:sz w:val="24"/>
          <w:lang w:val="sk-SK"/>
          <w:rPrChange w:id="231" w:author="oMN" w:date="2021-04-26T12:56:00Z">
            <w:rPr>
              <w:b/>
              <w:sz w:val="24"/>
              <w:lang w:val="sk-SK"/>
            </w:rPr>
          </w:rPrChange>
        </w:rPr>
        <w:t xml:space="preserve">. </w:t>
      </w:r>
      <w:r w:rsidR="00780E10" w:rsidRPr="00A35F00">
        <w:rPr>
          <w:sz w:val="24"/>
          <w:szCs w:val="24"/>
          <w:lang w:val="sk-SK"/>
        </w:rPr>
        <w:t xml:space="preserve">V prípade OP RH ide o označenie opatrenia. </w:t>
      </w:r>
      <w:r w:rsidR="00526AC0" w:rsidRPr="00A35F00">
        <w:rPr>
          <w:sz w:val="24"/>
          <w:szCs w:val="24"/>
          <w:lang w:val="sk-SK"/>
        </w:rPr>
        <w:t xml:space="preserve">V prípade, že atribút IP nie je relevantný pre daný MU/iný údaj, uvádza sa </w:t>
      </w:r>
      <w:r w:rsidR="00C0324E">
        <w:rPr>
          <w:sz w:val="24"/>
          <w:szCs w:val="24"/>
          <w:lang w:val="sk-SK"/>
        </w:rPr>
        <w:t>„</w:t>
      </w:r>
      <w:del w:id="232" w:author="oMN" w:date="2021-04-26T12:56:00Z">
        <w:r w:rsidR="00105CFB" w:rsidRPr="004D68C7">
          <w:rPr>
            <w:sz w:val="24"/>
            <w:szCs w:val="24"/>
            <w:lang w:val="sk-SK"/>
          </w:rPr>
          <w:delText>13</w:delText>
        </w:r>
      </w:del>
      <w:ins w:id="233" w:author="oMN" w:date="2021-04-26T12:56:00Z">
        <w:r w:rsidR="00C0324E">
          <w:rPr>
            <w:sz w:val="24"/>
            <w:szCs w:val="24"/>
            <w:lang w:val="sk-SK"/>
          </w:rPr>
          <w:t xml:space="preserve">N/A“, </w:t>
        </w:r>
        <w:r w:rsidR="00C0324E" w:rsidRPr="0015468F">
          <w:rPr>
            <w:sz w:val="24"/>
            <w:szCs w:val="24"/>
            <w:lang w:val="sk-SK"/>
          </w:rPr>
          <w:t>pre technickú pomoc OP, OP TP</w:t>
        </w:r>
        <w:r w:rsidR="00C0324E" w:rsidRPr="00C0324E">
          <w:rPr>
            <w:sz w:val="24"/>
            <w:szCs w:val="24"/>
            <w:lang w:val="sk-SK"/>
          </w:rPr>
          <w:t xml:space="preserve"> </w:t>
        </w:r>
        <w:r w:rsidR="00C0324E">
          <w:rPr>
            <w:sz w:val="24"/>
            <w:szCs w:val="24"/>
            <w:lang w:val="sk-SK"/>
          </w:rPr>
          <w:t>sa uvádza</w:t>
        </w:r>
        <w:r w:rsidR="00FE66A3">
          <w:rPr>
            <w:sz w:val="24"/>
            <w:szCs w:val="24"/>
            <w:lang w:val="sk-SK"/>
          </w:rPr>
          <w:t xml:space="preserve"> </w:t>
        </w:r>
        <w:r w:rsidR="00526AC0" w:rsidRPr="00A35F00">
          <w:rPr>
            <w:sz w:val="24"/>
            <w:szCs w:val="24"/>
            <w:lang w:val="sk-SK"/>
          </w:rPr>
          <w:t>„</w:t>
        </w:r>
        <w:r w:rsidR="00105CFB" w:rsidRPr="00A35F00">
          <w:rPr>
            <w:sz w:val="24"/>
            <w:szCs w:val="24"/>
            <w:lang w:val="sk-SK"/>
          </w:rPr>
          <w:t>1</w:t>
        </w:r>
        <w:r w:rsidR="00AF7F6B">
          <w:rPr>
            <w:sz w:val="24"/>
            <w:szCs w:val="24"/>
            <w:lang w:val="sk-SK"/>
          </w:rPr>
          <w:t>2</w:t>
        </w:r>
      </w:ins>
      <w:r w:rsidR="00105CFB" w:rsidRPr="00023FCC">
        <w:rPr>
          <w:sz w:val="24"/>
          <w:szCs w:val="24"/>
          <w:lang w:val="sk-SK"/>
        </w:rPr>
        <w:t>.1</w:t>
      </w:r>
      <w:r w:rsidR="00105CFB" w:rsidRPr="00023FCC">
        <w:rPr>
          <w:rFonts w:ascii="Calibri" w:eastAsiaTheme="minorHAnsi" w:hAnsi="Calibri"/>
          <w:rPrChange w:id="234" w:author="oMN" w:date="2021-04-26T12:56:00Z">
            <w:rPr>
              <w:rFonts w:eastAsiaTheme="minorHAnsi"/>
              <w:sz w:val="24"/>
              <w:lang w:val="sk-SK"/>
            </w:rPr>
          </w:rPrChange>
        </w:rPr>
        <w:t xml:space="preserve"> </w:t>
      </w:r>
      <w:r w:rsidR="00105CFB" w:rsidRPr="00A35F00">
        <w:rPr>
          <w:sz w:val="24"/>
          <w:szCs w:val="24"/>
          <w:lang w:val="sk-SK"/>
        </w:rPr>
        <w:t xml:space="preserve">– </w:t>
      </w:r>
      <w:del w:id="235" w:author="oMN" w:date="2021-04-26T12:56:00Z">
        <w:r w:rsidR="00105CFB" w:rsidRPr="004D68C7">
          <w:rPr>
            <w:sz w:val="24"/>
            <w:szCs w:val="24"/>
            <w:lang w:val="sk-SK"/>
          </w:rPr>
          <w:delText>13</w:delText>
        </w:r>
      </w:del>
      <w:ins w:id="236" w:author="oMN" w:date="2021-04-26T12:56:00Z">
        <w:r w:rsidR="00105CFB" w:rsidRPr="00A35F00">
          <w:rPr>
            <w:sz w:val="24"/>
            <w:szCs w:val="24"/>
            <w:lang w:val="sk-SK"/>
          </w:rPr>
          <w:t>1</w:t>
        </w:r>
        <w:r w:rsidR="00AF7F6B">
          <w:rPr>
            <w:sz w:val="24"/>
            <w:szCs w:val="24"/>
            <w:lang w:val="sk-SK"/>
          </w:rPr>
          <w:t>2</w:t>
        </w:r>
      </w:ins>
      <w:r w:rsidR="00105CFB" w:rsidRPr="00A35F00">
        <w:rPr>
          <w:sz w:val="24"/>
          <w:szCs w:val="24"/>
          <w:lang w:val="sk-SK"/>
        </w:rPr>
        <w:t xml:space="preserve"> – Neuplatňuje sa Technická asistencia</w:t>
      </w:r>
      <w:del w:id="237" w:author="oMN" w:date="2021-04-26T12:56:00Z">
        <w:r w:rsidR="00526AC0" w:rsidRPr="004D68C7">
          <w:rPr>
            <w:sz w:val="24"/>
            <w:szCs w:val="24"/>
            <w:lang w:val="sk-SK"/>
          </w:rPr>
          <w:delText>“ (platí pre technickú pomoc OP, OP TP)</w:delText>
        </w:r>
        <w:r w:rsidR="00956E0B">
          <w:rPr>
            <w:b/>
            <w:sz w:val="24"/>
            <w:szCs w:val="24"/>
            <w:lang w:val="sk-SK"/>
          </w:rPr>
          <w:delText>.</w:delText>
        </w:r>
      </w:del>
      <w:ins w:id="238" w:author="oMN" w:date="2021-04-26T12:56:00Z">
        <w:r w:rsidR="00526AC0" w:rsidRPr="00A35F00">
          <w:rPr>
            <w:sz w:val="24"/>
            <w:szCs w:val="24"/>
            <w:lang w:val="sk-SK"/>
          </w:rPr>
          <w:t>“</w:t>
        </w:r>
        <w:r w:rsidR="00956E0B" w:rsidRPr="00A35F00">
          <w:rPr>
            <w:sz w:val="24"/>
            <w:szCs w:val="24"/>
            <w:lang w:val="sk-SK"/>
          </w:rPr>
          <w:t>.</w:t>
        </w:r>
      </w:ins>
    </w:p>
    <w:p w14:paraId="015B3A2D" w14:textId="1A71B26E" w:rsidR="0026676B" w:rsidRPr="00A35F00" w:rsidRDefault="0026676B" w:rsidP="0026676B">
      <w:pPr>
        <w:pStyle w:val="Zkladntext"/>
        <w:numPr>
          <w:ilvl w:val="2"/>
          <w:numId w:val="24"/>
        </w:numPr>
        <w:spacing w:before="120" w:after="120"/>
        <w:ind w:left="1134"/>
        <w:rPr>
          <w:ins w:id="239" w:author="oMN" w:date="2021-04-26T12:56:00Z"/>
          <w:sz w:val="24"/>
          <w:szCs w:val="24"/>
        </w:rPr>
      </w:pPr>
      <w:ins w:id="240" w:author="oMN" w:date="2021-04-26T12:56:00Z">
        <w:r w:rsidRPr="00DA08D6">
          <w:rPr>
            <w:b/>
            <w:sz w:val="24"/>
            <w:szCs w:val="24"/>
            <w:lang w:val="sk-SK"/>
          </w:rPr>
          <w:t xml:space="preserve">zber záznamov jedinečnosti </w:t>
        </w:r>
        <w:r w:rsidRPr="00DA08D6">
          <w:rPr>
            <w:sz w:val="24"/>
            <w:szCs w:val="24"/>
            <w:lang w:val="sk-SK"/>
          </w:rPr>
          <w:t xml:space="preserve">– áno/nie – v závislosti od potreby zabezpečenia  zberu prvkov projektových MU, ktoré slúžia ako zdroj údajov pre výpočet hodnôt MU programu, u ktorých bola identifikovaná potreba očisťovania duplicitných/multiciplitných </w:t>
        </w:r>
        <w:r w:rsidR="00F13351" w:rsidRPr="00A35F00">
          <w:rPr>
            <w:sz w:val="24"/>
            <w:szCs w:val="24"/>
            <w:lang w:val="sk-SK"/>
          </w:rPr>
          <w:t>hodnôt (za programové MU informácia uvedená iba v zdrojovej tabuľke).</w:t>
        </w:r>
        <w:r w:rsidRPr="00A35F00">
          <w:rPr>
            <w:sz w:val="24"/>
            <w:szCs w:val="24"/>
            <w:lang w:val="sk-SK"/>
          </w:rPr>
          <w:t xml:space="preserve">  </w:t>
        </w:r>
      </w:ins>
    </w:p>
    <w:p w14:paraId="23D372AB" w14:textId="7B37CBF9" w:rsidR="0026676B" w:rsidRPr="007778C4" w:rsidRDefault="0026676B" w:rsidP="0026676B">
      <w:pPr>
        <w:pStyle w:val="Zkladntext"/>
        <w:numPr>
          <w:ilvl w:val="2"/>
          <w:numId w:val="24"/>
        </w:numPr>
        <w:spacing w:before="120" w:after="120"/>
        <w:ind w:left="1134"/>
        <w:rPr>
          <w:ins w:id="241" w:author="oMN" w:date="2021-04-26T12:56:00Z"/>
          <w:bCs/>
          <w:sz w:val="24"/>
          <w:szCs w:val="24"/>
          <w:lang w:val="sk-SK"/>
        </w:rPr>
      </w:pPr>
      <w:ins w:id="242" w:author="oMN" w:date="2021-04-26T12:56:00Z">
        <w:r>
          <w:rPr>
            <w:b/>
            <w:sz w:val="24"/>
            <w:szCs w:val="24"/>
            <w:lang w:val="sk-SK"/>
          </w:rPr>
          <w:t xml:space="preserve">identifikátor jedinečnosti </w:t>
        </w:r>
        <w:r w:rsidRPr="00E75263">
          <w:rPr>
            <w:bCs/>
            <w:sz w:val="24"/>
            <w:szCs w:val="24"/>
            <w:lang w:val="sk-SK"/>
          </w:rPr>
          <w:t>–</w:t>
        </w:r>
        <w:r>
          <w:rPr>
            <w:bCs/>
            <w:sz w:val="24"/>
            <w:szCs w:val="24"/>
            <w:lang w:val="sk-SK"/>
          </w:rPr>
          <w:t xml:space="preserve"> voľba prvku </w:t>
        </w:r>
        <w:r w:rsidRPr="00A35F00">
          <w:rPr>
            <w:bCs/>
            <w:sz w:val="24"/>
            <w:szCs w:val="24"/>
            <w:lang w:val="sk-SK"/>
          </w:rPr>
          <w:t>projektového MU</w:t>
        </w:r>
        <w:r>
          <w:rPr>
            <w:bCs/>
            <w:sz w:val="24"/>
            <w:szCs w:val="24"/>
            <w:lang w:val="sk-SK"/>
          </w:rPr>
          <w:t xml:space="preserve"> pre zabezpečenie zberu záznamov jedinečnosti: </w:t>
        </w:r>
        <w:r w:rsidRPr="00E75263">
          <w:rPr>
            <w:bCs/>
            <w:sz w:val="24"/>
            <w:szCs w:val="24"/>
            <w:lang w:val="sk-SK"/>
          </w:rPr>
          <w:t>IČO</w:t>
        </w:r>
        <w:r>
          <w:rPr>
            <w:bCs/>
            <w:sz w:val="24"/>
            <w:szCs w:val="24"/>
            <w:lang w:val="sk-SK"/>
          </w:rPr>
          <w:t>/</w:t>
        </w:r>
        <w:r w:rsidRPr="00A35F00">
          <w:rPr>
            <w:bCs/>
            <w:sz w:val="24"/>
            <w:szCs w:val="24"/>
            <w:lang w:val="sk-SK"/>
          </w:rPr>
          <w:t>Rodné číslo/ PSČ/Iný/DIČ</w:t>
        </w:r>
        <w:r w:rsidR="00F13351" w:rsidRPr="00A35F00">
          <w:rPr>
            <w:bCs/>
            <w:sz w:val="24"/>
            <w:szCs w:val="24"/>
            <w:lang w:val="sk-SK"/>
          </w:rPr>
          <w:t xml:space="preserve"> </w:t>
        </w:r>
        <w:r w:rsidR="00F13351" w:rsidRPr="00A35F00">
          <w:rPr>
            <w:sz w:val="24"/>
            <w:szCs w:val="24"/>
            <w:lang w:val="sk-SK"/>
          </w:rPr>
          <w:t>(za programové MU informácia uvedená iba v zdrojovej tabuľke)</w:t>
        </w:r>
        <w:r w:rsidRPr="00A35F00">
          <w:rPr>
            <w:sz w:val="24"/>
            <w:szCs w:val="24"/>
            <w:lang w:val="sk-SK"/>
          </w:rPr>
          <w:t>.</w:t>
        </w:r>
      </w:ins>
    </w:p>
    <w:p w14:paraId="542559A1" w14:textId="77777777" w:rsidR="0026676B" w:rsidRPr="00023FCC" w:rsidRDefault="0026676B">
      <w:pPr>
        <w:pStyle w:val="Zkladntext"/>
        <w:spacing w:before="120" w:after="120"/>
        <w:ind w:left="1134"/>
        <w:rPr>
          <w:rPrChange w:id="243" w:author="oMN" w:date="2021-04-26T12:56:00Z">
            <w:rPr>
              <w:b/>
              <w:sz w:val="24"/>
              <w:lang w:val="sk-SK"/>
            </w:rPr>
          </w:rPrChange>
        </w:rPr>
        <w:pPrChange w:id="244" w:author="oMN" w:date="2021-04-26T12:56:00Z">
          <w:pPr>
            <w:pStyle w:val="Zkladntext"/>
            <w:numPr>
              <w:ilvl w:val="2"/>
              <w:numId w:val="24"/>
            </w:numPr>
            <w:spacing w:before="120" w:after="120"/>
            <w:ind w:left="1134" w:hanging="180"/>
          </w:pPr>
        </w:pPrChange>
      </w:pPr>
    </w:p>
    <w:p w14:paraId="4B99D4E5" w14:textId="77777777" w:rsidR="00130D5D" w:rsidRPr="004D68C7" w:rsidRDefault="00130D5D" w:rsidP="00130D5D">
      <w:pPr>
        <w:pStyle w:val="Zkladntext"/>
        <w:spacing w:before="120" w:after="120"/>
        <w:ind w:left="709"/>
        <w:rPr>
          <w:sz w:val="24"/>
          <w:szCs w:val="24"/>
          <w:highlight w:val="yellow"/>
          <w:lang w:val="sk-SK"/>
        </w:rPr>
      </w:pPr>
    </w:p>
    <w:p w14:paraId="7FDEA261" w14:textId="66AEF406" w:rsidR="00545587" w:rsidRPr="004D68C7" w:rsidRDefault="002B365E" w:rsidP="00130D5D">
      <w:pPr>
        <w:pStyle w:val="Zkladntext"/>
        <w:numPr>
          <w:ilvl w:val="1"/>
          <w:numId w:val="24"/>
        </w:numPr>
        <w:spacing w:before="120" w:after="120"/>
        <w:ind w:left="709"/>
        <w:rPr>
          <w:sz w:val="24"/>
          <w:szCs w:val="24"/>
          <w:lang w:val="sk-SK"/>
        </w:rPr>
      </w:pPr>
      <w:r w:rsidRPr="004D68C7">
        <w:rPr>
          <w:sz w:val="24"/>
          <w:szCs w:val="24"/>
          <w:u w:val="single"/>
          <w:lang w:val="sk-SK"/>
        </w:rPr>
        <w:t xml:space="preserve">Atribúty, ktoré sú </w:t>
      </w:r>
      <w:r w:rsidR="00CA6522" w:rsidRPr="004D68C7">
        <w:rPr>
          <w:sz w:val="24"/>
          <w:szCs w:val="24"/>
          <w:u w:val="single"/>
          <w:lang w:val="sk-SK"/>
        </w:rPr>
        <w:t>vedené</w:t>
      </w:r>
      <w:r w:rsidRPr="004D68C7">
        <w:rPr>
          <w:sz w:val="24"/>
          <w:szCs w:val="24"/>
          <w:u w:val="single"/>
          <w:lang w:val="sk-SK"/>
        </w:rPr>
        <w:t xml:space="preserve"> </w:t>
      </w:r>
      <w:r w:rsidR="001D038A" w:rsidRPr="004D68C7">
        <w:rPr>
          <w:sz w:val="24"/>
          <w:szCs w:val="24"/>
          <w:u w:val="single"/>
          <w:lang w:val="sk-SK"/>
        </w:rPr>
        <w:t xml:space="preserve">len </w:t>
      </w:r>
      <w:r w:rsidRPr="004D68C7">
        <w:rPr>
          <w:sz w:val="24"/>
          <w:szCs w:val="24"/>
          <w:u w:val="single"/>
          <w:lang w:val="sk-SK"/>
        </w:rPr>
        <w:t>v</w:t>
      </w:r>
      <w:r w:rsidR="00CA6522" w:rsidRPr="004D68C7">
        <w:rPr>
          <w:sz w:val="24"/>
          <w:szCs w:val="24"/>
          <w:u w:val="single"/>
          <w:lang w:val="sk-SK"/>
        </w:rPr>
        <w:t> </w:t>
      </w:r>
      <w:r w:rsidR="001D038A" w:rsidRPr="004D68C7">
        <w:rPr>
          <w:sz w:val="24"/>
          <w:szCs w:val="24"/>
          <w:u w:val="single"/>
          <w:lang w:val="sk-SK"/>
        </w:rPr>
        <w:t>zdrojovej tabuľke</w:t>
      </w:r>
      <w:r w:rsidR="0013362C" w:rsidRPr="004D68C7">
        <w:rPr>
          <w:sz w:val="24"/>
          <w:szCs w:val="24"/>
          <w:u w:val="single"/>
          <w:lang w:val="sk-SK"/>
        </w:rPr>
        <w:t xml:space="preserve"> (príloha č. 1 MP)</w:t>
      </w:r>
      <w:r w:rsidR="001D038A" w:rsidRPr="004D68C7">
        <w:rPr>
          <w:sz w:val="24"/>
          <w:szCs w:val="24"/>
          <w:u w:val="single"/>
          <w:lang w:val="sk-SK"/>
        </w:rPr>
        <w:t>:</w:t>
      </w:r>
    </w:p>
    <w:p w14:paraId="7205BEAE" w14:textId="2303496D" w:rsidR="001C7B0E" w:rsidRPr="004D68C7" w:rsidRDefault="005F28F5" w:rsidP="00F36450">
      <w:pPr>
        <w:pStyle w:val="Zkladntext"/>
        <w:numPr>
          <w:ilvl w:val="0"/>
          <w:numId w:val="49"/>
        </w:numPr>
        <w:spacing w:before="120" w:after="120"/>
        <w:ind w:left="1134" w:hanging="141"/>
        <w:rPr>
          <w:sz w:val="24"/>
          <w:szCs w:val="24"/>
          <w:lang w:val="sk-SK"/>
        </w:rPr>
      </w:pPr>
      <w:r w:rsidRPr="004D68C7">
        <w:rPr>
          <w:b/>
          <w:sz w:val="24"/>
          <w:szCs w:val="24"/>
          <w:lang w:val="sk-SK"/>
        </w:rPr>
        <w:t>OP</w:t>
      </w:r>
      <w:r w:rsidR="00280782" w:rsidRPr="004D68C7">
        <w:rPr>
          <w:b/>
          <w:sz w:val="24"/>
          <w:szCs w:val="24"/>
          <w:lang w:val="sk-SK"/>
        </w:rPr>
        <w:t xml:space="preserve"> </w:t>
      </w:r>
      <w:r w:rsidR="00280782" w:rsidRPr="004D68C7">
        <w:rPr>
          <w:b/>
          <w:sz w:val="24"/>
          <w:lang w:val="sk-SK"/>
        </w:rPr>
        <w:t xml:space="preserve">– </w:t>
      </w:r>
      <w:r w:rsidR="00280782" w:rsidRPr="004D68C7">
        <w:rPr>
          <w:sz w:val="24"/>
          <w:lang w:val="sk-SK"/>
        </w:rPr>
        <w:t>označenie OP, v rámci ktorého sa MU</w:t>
      </w:r>
      <w:r w:rsidR="004F791F">
        <w:rPr>
          <w:sz w:val="24"/>
          <w:lang w:val="sk-SK"/>
        </w:rPr>
        <w:t>/</w:t>
      </w:r>
      <w:r w:rsidR="008A3FB0" w:rsidRPr="004D68C7">
        <w:rPr>
          <w:sz w:val="24"/>
          <w:lang w:val="sk-SK"/>
        </w:rPr>
        <w:t>iný údaj</w:t>
      </w:r>
      <w:r w:rsidR="00280782" w:rsidRPr="004D68C7">
        <w:rPr>
          <w:sz w:val="24"/>
          <w:lang w:val="sk-SK"/>
        </w:rPr>
        <w:t xml:space="preserve"> používa.</w:t>
      </w:r>
      <w:r w:rsidR="00280782" w:rsidRPr="004D68C7">
        <w:rPr>
          <w:b/>
          <w:sz w:val="24"/>
          <w:lang w:val="sk-SK"/>
        </w:rPr>
        <w:t xml:space="preserve"> </w:t>
      </w:r>
      <w:r w:rsidR="00280782" w:rsidRPr="004D68C7">
        <w:rPr>
          <w:sz w:val="24"/>
          <w:lang w:val="sk-SK"/>
        </w:rPr>
        <w:t>Jeden MU</w:t>
      </w:r>
      <w:r w:rsidR="004F791F">
        <w:rPr>
          <w:sz w:val="24"/>
          <w:lang w:val="sk-SK"/>
        </w:rPr>
        <w:t>/</w:t>
      </w:r>
      <w:r w:rsidR="008A3FB0" w:rsidRPr="004D68C7">
        <w:rPr>
          <w:sz w:val="24"/>
          <w:lang w:val="sk-SK"/>
        </w:rPr>
        <w:t>iný údaj</w:t>
      </w:r>
      <w:r w:rsidR="00280782" w:rsidRPr="004D68C7">
        <w:rPr>
          <w:sz w:val="24"/>
          <w:lang w:val="sk-SK"/>
        </w:rPr>
        <w:t xml:space="preserve"> môže byť použitý vo viacerých OP</w:t>
      </w:r>
      <w:r w:rsidR="00EC1CD5" w:rsidRPr="004D68C7">
        <w:rPr>
          <w:sz w:val="24"/>
          <w:szCs w:val="24"/>
          <w:lang w:val="sk-SK"/>
        </w:rPr>
        <w:t>;</w:t>
      </w:r>
      <w:r w:rsidR="001254AE" w:rsidRPr="004D68C7">
        <w:rPr>
          <w:b/>
          <w:sz w:val="24"/>
          <w:szCs w:val="24"/>
          <w:lang w:val="sk-SK"/>
        </w:rPr>
        <w:t xml:space="preserve"> </w:t>
      </w:r>
    </w:p>
    <w:p w14:paraId="6171034F" w14:textId="502498F0" w:rsidR="001C7B0E" w:rsidRPr="004D68C7" w:rsidRDefault="005F28F5" w:rsidP="00F36450">
      <w:pPr>
        <w:pStyle w:val="Zkladntext"/>
        <w:numPr>
          <w:ilvl w:val="0"/>
          <w:numId w:val="49"/>
        </w:numPr>
        <w:spacing w:before="120" w:after="120"/>
        <w:ind w:left="1134" w:hanging="141"/>
        <w:rPr>
          <w:sz w:val="24"/>
          <w:szCs w:val="24"/>
          <w:lang w:val="sk-SK"/>
        </w:rPr>
      </w:pPr>
      <w:r w:rsidRPr="004D68C7">
        <w:rPr>
          <w:b/>
          <w:sz w:val="24"/>
          <w:szCs w:val="24"/>
          <w:lang w:val="sk-SK"/>
        </w:rPr>
        <w:t>PO</w:t>
      </w:r>
      <w:r w:rsidR="00280782" w:rsidRPr="004D68C7">
        <w:rPr>
          <w:b/>
          <w:sz w:val="24"/>
          <w:szCs w:val="24"/>
          <w:lang w:val="sk-SK"/>
        </w:rPr>
        <w:t xml:space="preserve"> </w:t>
      </w:r>
      <w:r w:rsidR="00280782" w:rsidRPr="004D68C7">
        <w:rPr>
          <w:b/>
          <w:sz w:val="24"/>
          <w:lang w:val="sk-SK"/>
        </w:rPr>
        <w:t xml:space="preserve">– </w:t>
      </w:r>
      <w:r w:rsidR="00280782" w:rsidRPr="004D68C7">
        <w:rPr>
          <w:sz w:val="24"/>
          <w:lang w:val="sk-SK"/>
        </w:rPr>
        <w:t xml:space="preserve">číslo </w:t>
      </w:r>
      <w:r w:rsidR="008A3FB0" w:rsidRPr="004D68C7">
        <w:rPr>
          <w:sz w:val="24"/>
          <w:lang w:val="sk-SK"/>
        </w:rPr>
        <w:t>PO</w:t>
      </w:r>
      <w:r w:rsidR="00280782" w:rsidRPr="004D68C7">
        <w:rPr>
          <w:sz w:val="24"/>
          <w:lang w:val="sk-SK"/>
        </w:rPr>
        <w:t xml:space="preserve"> relevantného OP. Jeden MU</w:t>
      </w:r>
      <w:r w:rsidR="004F791F">
        <w:rPr>
          <w:sz w:val="24"/>
          <w:lang w:val="sk-SK"/>
        </w:rPr>
        <w:t>/</w:t>
      </w:r>
      <w:r w:rsidR="008A3FB0" w:rsidRPr="004D68C7">
        <w:rPr>
          <w:sz w:val="24"/>
          <w:lang w:val="sk-SK"/>
        </w:rPr>
        <w:t>iný údaj</w:t>
      </w:r>
      <w:r w:rsidR="00280782" w:rsidRPr="004D68C7">
        <w:rPr>
          <w:sz w:val="24"/>
          <w:lang w:val="sk-SK"/>
        </w:rPr>
        <w:t xml:space="preserve"> môže byť použitý vo viacerých </w:t>
      </w:r>
      <w:r w:rsidR="008A3FB0" w:rsidRPr="004D68C7">
        <w:rPr>
          <w:sz w:val="24"/>
          <w:lang w:val="sk-SK"/>
        </w:rPr>
        <w:t>PO</w:t>
      </w:r>
      <w:r w:rsidR="008F5725" w:rsidRPr="004D68C7">
        <w:rPr>
          <w:sz w:val="24"/>
          <w:szCs w:val="24"/>
          <w:lang w:val="sk-SK"/>
        </w:rPr>
        <w:t>; v prípade OP RH ide o číslo Priority Únie</w:t>
      </w:r>
      <w:r w:rsidR="00EC1CD5" w:rsidRPr="004D68C7">
        <w:rPr>
          <w:sz w:val="24"/>
          <w:szCs w:val="24"/>
          <w:lang w:val="sk-SK"/>
        </w:rPr>
        <w:t>;</w:t>
      </w:r>
      <w:r w:rsidR="001254AE" w:rsidRPr="004D68C7">
        <w:rPr>
          <w:b/>
          <w:sz w:val="24"/>
          <w:szCs w:val="24"/>
          <w:lang w:val="sk-SK"/>
        </w:rPr>
        <w:t xml:space="preserve"> </w:t>
      </w:r>
    </w:p>
    <w:p w14:paraId="1E3D6A43" w14:textId="35EF1930" w:rsidR="007F2EBC" w:rsidRPr="004D68C7" w:rsidRDefault="005F28F5" w:rsidP="000C319C">
      <w:pPr>
        <w:pStyle w:val="Zkladntext"/>
        <w:numPr>
          <w:ilvl w:val="0"/>
          <w:numId w:val="49"/>
        </w:numPr>
        <w:spacing w:before="120" w:after="120"/>
        <w:ind w:left="1134" w:hanging="141"/>
        <w:rPr>
          <w:sz w:val="24"/>
          <w:szCs w:val="24"/>
          <w:lang w:val="sk-SK"/>
        </w:rPr>
      </w:pPr>
      <w:r w:rsidRPr="004D68C7">
        <w:rPr>
          <w:b/>
          <w:sz w:val="24"/>
          <w:szCs w:val="24"/>
          <w:lang w:val="sk-SK"/>
        </w:rPr>
        <w:t>IP</w:t>
      </w:r>
      <w:r w:rsidR="00280782" w:rsidRPr="004D68C7">
        <w:rPr>
          <w:b/>
          <w:sz w:val="24"/>
          <w:szCs w:val="24"/>
          <w:lang w:val="sk-SK"/>
        </w:rPr>
        <w:t xml:space="preserve"> OP</w:t>
      </w:r>
      <w:r w:rsidR="00280782" w:rsidRPr="004D68C7">
        <w:rPr>
          <w:b/>
          <w:sz w:val="24"/>
          <w:lang w:val="sk-SK"/>
        </w:rPr>
        <w:t xml:space="preserve">– </w:t>
      </w:r>
      <w:r w:rsidR="00280782" w:rsidRPr="004D68C7">
        <w:rPr>
          <w:sz w:val="24"/>
          <w:lang w:val="sk-SK"/>
        </w:rPr>
        <w:t xml:space="preserve">označenie (číslo/kód) príslušnej </w:t>
      </w:r>
      <w:r w:rsidR="008A3FB0" w:rsidRPr="004D68C7">
        <w:rPr>
          <w:sz w:val="24"/>
          <w:lang w:val="sk-SK"/>
        </w:rPr>
        <w:t>IP</w:t>
      </w:r>
      <w:r w:rsidR="00B9019B">
        <w:rPr>
          <w:sz w:val="24"/>
          <w:lang w:val="sk-SK"/>
        </w:rPr>
        <w:t xml:space="preserve"> OP</w:t>
      </w:r>
      <w:r w:rsidR="00280782" w:rsidRPr="004D68C7">
        <w:rPr>
          <w:sz w:val="24"/>
          <w:lang w:val="sk-SK"/>
        </w:rPr>
        <w:t>, v rámci ktorej sa MU</w:t>
      </w:r>
      <w:r w:rsidR="004F791F">
        <w:rPr>
          <w:sz w:val="24"/>
          <w:lang w:val="sk-SK"/>
        </w:rPr>
        <w:t>/</w:t>
      </w:r>
      <w:r w:rsidR="008A3FB0" w:rsidRPr="004D68C7">
        <w:rPr>
          <w:sz w:val="24"/>
          <w:lang w:val="sk-SK"/>
        </w:rPr>
        <w:t>iný údaj</w:t>
      </w:r>
      <w:r w:rsidR="00280782" w:rsidRPr="004D68C7">
        <w:rPr>
          <w:sz w:val="24"/>
          <w:lang w:val="sk-SK"/>
        </w:rPr>
        <w:t xml:space="preserve"> používa, a to podľa jej označenia v OP. Jeden MU</w:t>
      </w:r>
      <w:r w:rsidR="004F791F">
        <w:rPr>
          <w:sz w:val="24"/>
          <w:lang w:val="sk-SK"/>
        </w:rPr>
        <w:t>/</w:t>
      </w:r>
      <w:r w:rsidR="008A3FB0" w:rsidRPr="004D68C7">
        <w:rPr>
          <w:sz w:val="24"/>
          <w:lang w:val="sk-SK"/>
        </w:rPr>
        <w:t>iný údaj</w:t>
      </w:r>
      <w:r w:rsidR="00280782" w:rsidRPr="004D68C7">
        <w:rPr>
          <w:sz w:val="24"/>
          <w:lang w:val="sk-SK"/>
        </w:rPr>
        <w:t xml:space="preserve"> môže byť použitý vo viacerých </w:t>
      </w:r>
      <w:r w:rsidR="008A3FB0" w:rsidRPr="004D68C7">
        <w:rPr>
          <w:sz w:val="24"/>
          <w:lang w:val="sk-SK"/>
        </w:rPr>
        <w:t>IP</w:t>
      </w:r>
      <w:r w:rsidR="00B9019B">
        <w:rPr>
          <w:sz w:val="24"/>
          <w:lang w:val="sk-SK"/>
        </w:rPr>
        <w:t xml:space="preserve"> OP</w:t>
      </w:r>
      <w:r w:rsidR="007F2EBC" w:rsidRPr="004D68C7">
        <w:rPr>
          <w:sz w:val="24"/>
          <w:szCs w:val="24"/>
          <w:lang w:val="sk-SK"/>
        </w:rPr>
        <w:t>. V prípade OP RH ide o</w:t>
      </w:r>
      <w:r w:rsidR="00274A92" w:rsidRPr="004D68C7">
        <w:rPr>
          <w:sz w:val="24"/>
          <w:szCs w:val="24"/>
          <w:lang w:val="sk-SK"/>
        </w:rPr>
        <w:t> označenie opatrenia</w:t>
      </w:r>
      <w:r w:rsidR="007F2EBC" w:rsidRPr="004D68C7">
        <w:rPr>
          <w:sz w:val="24"/>
          <w:szCs w:val="24"/>
          <w:lang w:val="sk-SK"/>
        </w:rPr>
        <w:t>.</w:t>
      </w:r>
      <w:r w:rsidR="000C319C" w:rsidRPr="004D68C7">
        <w:rPr>
          <w:sz w:val="24"/>
          <w:szCs w:val="24"/>
          <w:lang w:val="sk-SK"/>
        </w:rPr>
        <w:t xml:space="preserve"> V prípade, že atribút IP OP nie je relevantný pre daný MU/iný údaj, uvádza sa „N/A“ (</w:t>
      </w:r>
      <w:r w:rsidR="00526AC0" w:rsidRPr="004D68C7">
        <w:rPr>
          <w:sz w:val="24"/>
          <w:szCs w:val="24"/>
          <w:lang w:val="sk-SK"/>
        </w:rPr>
        <w:t xml:space="preserve">platí </w:t>
      </w:r>
      <w:ins w:id="245" w:author="oMN" w:date="2021-04-26T12:56:00Z">
        <w:r w:rsidR="005529EB">
          <w:rPr>
            <w:sz w:val="24"/>
            <w:szCs w:val="24"/>
            <w:lang w:val="sk-SK"/>
          </w:rPr>
          <w:t xml:space="preserve">aj </w:t>
        </w:r>
      </w:ins>
      <w:r w:rsidR="00526AC0" w:rsidRPr="004D68C7">
        <w:rPr>
          <w:sz w:val="24"/>
          <w:szCs w:val="24"/>
          <w:lang w:val="sk-SK"/>
        </w:rPr>
        <w:t>pre technickú pomoc</w:t>
      </w:r>
      <w:r w:rsidR="000C319C" w:rsidRPr="004D68C7">
        <w:rPr>
          <w:sz w:val="24"/>
          <w:szCs w:val="24"/>
          <w:lang w:val="sk-SK"/>
        </w:rPr>
        <w:t xml:space="preserve"> OP, OP TP)</w:t>
      </w:r>
      <w:r w:rsidR="00780E10" w:rsidRPr="004D68C7">
        <w:rPr>
          <w:sz w:val="24"/>
          <w:szCs w:val="24"/>
          <w:lang w:val="sk-SK"/>
        </w:rPr>
        <w:t>.</w:t>
      </w:r>
    </w:p>
    <w:p w14:paraId="5DCB8662" w14:textId="7021B418" w:rsidR="002E684B" w:rsidRPr="00667301" w:rsidRDefault="001254AE" w:rsidP="00F36450">
      <w:pPr>
        <w:pStyle w:val="Zkladntext"/>
        <w:numPr>
          <w:ilvl w:val="0"/>
          <w:numId w:val="49"/>
        </w:numPr>
        <w:spacing w:before="120" w:after="120"/>
        <w:ind w:left="1134" w:hanging="141"/>
        <w:rPr>
          <w:b/>
          <w:sz w:val="24"/>
          <w:szCs w:val="24"/>
          <w:lang w:val="sk-SK"/>
        </w:rPr>
      </w:pPr>
      <w:r w:rsidRPr="004D68C7">
        <w:rPr>
          <w:b/>
          <w:sz w:val="24"/>
          <w:szCs w:val="24"/>
          <w:lang w:val="sk-SK"/>
        </w:rPr>
        <w:t>relevancia k výkonnostnému rámcu</w:t>
      </w:r>
      <w:r w:rsidR="00972F62" w:rsidRPr="004D68C7">
        <w:rPr>
          <w:b/>
          <w:sz w:val="24"/>
          <w:szCs w:val="24"/>
          <w:lang w:val="sk-SK"/>
        </w:rPr>
        <w:t xml:space="preserve"> – </w:t>
      </w:r>
      <w:r w:rsidR="00972F62" w:rsidRPr="004D68C7">
        <w:rPr>
          <w:sz w:val="24"/>
          <w:szCs w:val="24"/>
          <w:lang w:val="sk-SK"/>
        </w:rPr>
        <w:t>vyjadruje použitie MU OP vo výkonnostnom rámci OP</w:t>
      </w:r>
      <w:r w:rsidR="00791B94" w:rsidRPr="004D68C7">
        <w:rPr>
          <w:sz w:val="24"/>
          <w:szCs w:val="24"/>
          <w:lang w:val="sk-SK"/>
        </w:rPr>
        <w:t xml:space="preserve">, atribút relevancia k výkonnostnému rámcu </w:t>
      </w:r>
      <w:r w:rsidR="00791B94" w:rsidRPr="00667301">
        <w:rPr>
          <w:b/>
          <w:sz w:val="24"/>
          <w:szCs w:val="24"/>
          <w:lang w:val="sk-SK"/>
        </w:rPr>
        <w:t>je nerelevantný pre projektové MU a iné údaje (uvedie sa „N/A“)</w:t>
      </w:r>
      <w:r w:rsidR="00EC1CD5" w:rsidRPr="00667301">
        <w:rPr>
          <w:b/>
          <w:sz w:val="24"/>
          <w:szCs w:val="24"/>
          <w:lang w:val="sk-SK"/>
        </w:rPr>
        <w:t>;</w:t>
      </w:r>
    </w:p>
    <w:p w14:paraId="5AA83AFC" w14:textId="5FA86BF5" w:rsidR="00CA6522" w:rsidRPr="004D68C7" w:rsidRDefault="00CA6522" w:rsidP="00F36450">
      <w:pPr>
        <w:pStyle w:val="Zkladntext"/>
        <w:numPr>
          <w:ilvl w:val="0"/>
          <w:numId w:val="49"/>
        </w:numPr>
        <w:spacing w:before="120" w:after="120"/>
        <w:ind w:left="1134" w:hanging="141"/>
        <w:rPr>
          <w:sz w:val="24"/>
          <w:szCs w:val="24"/>
          <w:lang w:val="sk-SK"/>
        </w:rPr>
      </w:pPr>
      <w:r w:rsidRPr="004D68C7">
        <w:rPr>
          <w:b/>
          <w:sz w:val="24"/>
          <w:szCs w:val="24"/>
          <w:lang w:val="sk-SK"/>
        </w:rPr>
        <w:t xml:space="preserve">zdroj </w:t>
      </w:r>
      <w:r w:rsidRPr="004D68C7">
        <w:rPr>
          <w:b/>
          <w:sz w:val="24"/>
          <w:lang w:val="sk-SK"/>
        </w:rPr>
        <w:t xml:space="preserve">– </w:t>
      </w:r>
      <w:r w:rsidRPr="004D68C7">
        <w:rPr>
          <w:sz w:val="24"/>
          <w:lang w:val="sk-SK"/>
        </w:rPr>
        <w:t xml:space="preserve">špecifikácia zdroja údajov pre sledovanie MU OP. V princípe sú tri základné zdroje </w:t>
      </w:r>
      <w:r w:rsidRPr="004D68C7">
        <w:rPr>
          <w:sz w:val="24"/>
          <w:szCs w:val="24"/>
          <w:lang w:val="sk-SK"/>
        </w:rPr>
        <w:t xml:space="preserve">hodnôt </w:t>
      </w:r>
      <w:r w:rsidRPr="004D68C7">
        <w:rPr>
          <w:sz w:val="24"/>
          <w:lang w:val="sk-SK"/>
        </w:rPr>
        <w:t>MU: oficiálna štatistika, prieskumy a projekty (prijímatelia/ITMS2014</w:t>
      </w:r>
      <w:r w:rsidRPr="004D68C7">
        <w:rPr>
          <w:sz w:val="24"/>
          <w:szCs w:val="24"/>
          <w:lang w:val="sk-SK"/>
        </w:rPr>
        <w:t xml:space="preserve">+); </w:t>
      </w:r>
      <w:r w:rsidRPr="004D68C7">
        <w:rPr>
          <w:b/>
          <w:sz w:val="24"/>
          <w:szCs w:val="24"/>
          <w:lang w:val="sk-SK"/>
        </w:rPr>
        <w:t>atribút zdroj je nerelevantný pre projektové MU a iné údaje</w:t>
      </w:r>
      <w:r w:rsidR="001B5250" w:rsidRPr="004D68C7">
        <w:rPr>
          <w:b/>
          <w:sz w:val="24"/>
          <w:szCs w:val="24"/>
          <w:lang w:val="sk-SK"/>
        </w:rPr>
        <w:t xml:space="preserve"> (</w:t>
      </w:r>
      <w:r w:rsidR="001B5250" w:rsidRPr="004D68C7">
        <w:rPr>
          <w:sz w:val="24"/>
          <w:szCs w:val="24"/>
          <w:lang w:val="sk-SK"/>
        </w:rPr>
        <w:t xml:space="preserve">uvedie sa </w:t>
      </w:r>
      <w:r w:rsidR="00105CFB" w:rsidRPr="004D68C7">
        <w:rPr>
          <w:sz w:val="24"/>
          <w:szCs w:val="24"/>
          <w:lang w:val="sk-SK"/>
        </w:rPr>
        <w:t>„</w:t>
      </w:r>
      <w:r w:rsidR="001B5250" w:rsidRPr="004D68C7">
        <w:rPr>
          <w:sz w:val="24"/>
          <w:szCs w:val="24"/>
          <w:lang w:val="sk-SK"/>
        </w:rPr>
        <w:t>N/A</w:t>
      </w:r>
      <w:r w:rsidR="00105CFB" w:rsidRPr="004D68C7">
        <w:rPr>
          <w:sz w:val="24"/>
          <w:szCs w:val="24"/>
          <w:lang w:val="sk-SK"/>
        </w:rPr>
        <w:t>“</w:t>
      </w:r>
      <w:r w:rsidR="001B5250" w:rsidRPr="004D68C7">
        <w:rPr>
          <w:b/>
          <w:sz w:val="24"/>
          <w:szCs w:val="24"/>
          <w:lang w:val="sk-SK"/>
        </w:rPr>
        <w:t>)</w:t>
      </w:r>
      <w:r w:rsidRPr="004D68C7">
        <w:rPr>
          <w:sz w:val="24"/>
          <w:szCs w:val="24"/>
          <w:lang w:val="sk-SK"/>
        </w:rPr>
        <w:t>;</w:t>
      </w:r>
    </w:p>
    <w:p w14:paraId="32703167" w14:textId="25BB23CC" w:rsidR="00805399" w:rsidRPr="004D68C7" w:rsidRDefault="000868DC" w:rsidP="00F36450">
      <w:pPr>
        <w:pStyle w:val="Zkladntext"/>
        <w:numPr>
          <w:ilvl w:val="0"/>
          <w:numId w:val="49"/>
        </w:numPr>
        <w:spacing w:before="120" w:after="120"/>
        <w:ind w:left="1134" w:hanging="141"/>
        <w:rPr>
          <w:sz w:val="24"/>
          <w:szCs w:val="24"/>
          <w:lang w:val="sk-SK"/>
        </w:rPr>
      </w:pPr>
      <w:r w:rsidRPr="004D68C7">
        <w:rPr>
          <w:b/>
          <w:sz w:val="24"/>
          <w:szCs w:val="24"/>
          <w:lang w:val="sk-SK"/>
        </w:rPr>
        <w:t xml:space="preserve">frekvencia </w:t>
      </w:r>
      <w:r w:rsidR="001254AE" w:rsidRPr="004D68C7">
        <w:rPr>
          <w:b/>
          <w:sz w:val="24"/>
          <w:szCs w:val="24"/>
          <w:lang w:val="sk-SK"/>
        </w:rPr>
        <w:t>merania</w:t>
      </w:r>
      <w:r w:rsidR="00972F62" w:rsidRPr="004D68C7">
        <w:rPr>
          <w:b/>
          <w:sz w:val="24"/>
          <w:szCs w:val="24"/>
          <w:lang w:val="sk-SK"/>
        </w:rPr>
        <w:t xml:space="preserve"> – </w:t>
      </w:r>
      <w:r w:rsidR="00482DC2" w:rsidRPr="004D68C7">
        <w:rPr>
          <w:sz w:val="24"/>
          <w:szCs w:val="24"/>
          <w:lang w:val="sk-SK"/>
        </w:rPr>
        <w:t xml:space="preserve">pravidelnosť </w:t>
      </w:r>
      <w:r w:rsidR="00972F62" w:rsidRPr="004D68C7">
        <w:rPr>
          <w:sz w:val="24"/>
          <w:szCs w:val="24"/>
          <w:lang w:val="sk-SK"/>
        </w:rPr>
        <w:t>zberu a vykazovania údajov za MU OP</w:t>
      </w:r>
      <w:r w:rsidR="00B86276" w:rsidRPr="004D68C7">
        <w:rPr>
          <w:sz w:val="24"/>
          <w:szCs w:val="24"/>
          <w:lang w:val="sk-SK"/>
        </w:rPr>
        <w:t xml:space="preserve"> (t.</w:t>
      </w:r>
      <w:r w:rsidR="000B2250">
        <w:rPr>
          <w:sz w:val="24"/>
          <w:szCs w:val="24"/>
          <w:lang w:val="sk-SK"/>
        </w:rPr>
        <w:t xml:space="preserve"> </w:t>
      </w:r>
      <w:r w:rsidR="00B86276" w:rsidRPr="004D68C7">
        <w:rPr>
          <w:sz w:val="24"/>
          <w:szCs w:val="24"/>
          <w:lang w:val="sk-SK"/>
        </w:rPr>
        <w:t>j. programové MU)</w:t>
      </w:r>
      <w:r w:rsidR="008F5725" w:rsidRPr="004D68C7">
        <w:rPr>
          <w:sz w:val="24"/>
          <w:szCs w:val="24"/>
          <w:lang w:val="sk-SK"/>
        </w:rPr>
        <w:t xml:space="preserve">; </w:t>
      </w:r>
      <w:r w:rsidR="008F5725" w:rsidRPr="004D68C7">
        <w:rPr>
          <w:b/>
          <w:sz w:val="24"/>
          <w:szCs w:val="24"/>
          <w:lang w:val="sk-SK"/>
        </w:rPr>
        <w:t>atribút frekvencia merania je nerelevantný pre projektové MU</w:t>
      </w:r>
      <w:r w:rsidR="00972F62" w:rsidRPr="004D68C7">
        <w:rPr>
          <w:b/>
          <w:sz w:val="24"/>
          <w:szCs w:val="24"/>
          <w:lang w:val="sk-SK"/>
        </w:rPr>
        <w:t xml:space="preserve"> a iné údaje</w:t>
      </w:r>
      <w:r w:rsidR="001B5250" w:rsidRPr="004D68C7">
        <w:rPr>
          <w:b/>
          <w:sz w:val="24"/>
          <w:szCs w:val="24"/>
          <w:lang w:val="sk-SK"/>
        </w:rPr>
        <w:t xml:space="preserve"> (</w:t>
      </w:r>
      <w:r w:rsidR="001B5250" w:rsidRPr="004D68C7">
        <w:rPr>
          <w:sz w:val="24"/>
          <w:szCs w:val="24"/>
          <w:lang w:val="sk-SK"/>
        </w:rPr>
        <w:t xml:space="preserve">uvedie sa </w:t>
      </w:r>
      <w:r w:rsidR="00105CFB" w:rsidRPr="004D68C7">
        <w:rPr>
          <w:sz w:val="24"/>
          <w:szCs w:val="24"/>
          <w:lang w:val="sk-SK"/>
        </w:rPr>
        <w:t>„</w:t>
      </w:r>
      <w:r w:rsidR="001B5250" w:rsidRPr="004D68C7">
        <w:rPr>
          <w:sz w:val="24"/>
          <w:szCs w:val="24"/>
          <w:lang w:val="sk-SK"/>
        </w:rPr>
        <w:t>N/A</w:t>
      </w:r>
      <w:r w:rsidR="00105CFB" w:rsidRPr="004D68C7">
        <w:rPr>
          <w:sz w:val="24"/>
          <w:szCs w:val="24"/>
          <w:lang w:val="sk-SK"/>
        </w:rPr>
        <w:t>“</w:t>
      </w:r>
      <w:r w:rsidR="001B5250" w:rsidRPr="004D68C7">
        <w:rPr>
          <w:b/>
          <w:sz w:val="24"/>
          <w:szCs w:val="24"/>
          <w:lang w:val="sk-SK"/>
        </w:rPr>
        <w:t>)</w:t>
      </w:r>
      <w:r w:rsidR="00805399" w:rsidRPr="004D68C7">
        <w:rPr>
          <w:sz w:val="24"/>
          <w:szCs w:val="24"/>
          <w:lang w:val="sk-SK"/>
        </w:rPr>
        <w:t>;</w:t>
      </w:r>
    </w:p>
    <w:p w14:paraId="6BAD3608" w14:textId="4D5F5607" w:rsidR="001254AE" w:rsidRPr="00B9019B" w:rsidRDefault="001B5250" w:rsidP="00B9019B">
      <w:pPr>
        <w:pStyle w:val="Zkladntext"/>
        <w:numPr>
          <w:ilvl w:val="0"/>
          <w:numId w:val="49"/>
        </w:numPr>
        <w:spacing w:before="120" w:after="120"/>
        <w:ind w:left="1134" w:hanging="141"/>
        <w:rPr>
          <w:sz w:val="24"/>
          <w:szCs w:val="24"/>
          <w:lang w:val="sk-SK"/>
        </w:rPr>
      </w:pPr>
      <w:r w:rsidRPr="004D68C7">
        <w:rPr>
          <w:b/>
          <w:sz w:val="24"/>
          <w:szCs w:val="24"/>
          <w:lang w:val="sk-SK"/>
        </w:rPr>
        <w:t>platnosť –</w:t>
      </w:r>
      <w:r w:rsidRPr="004D68C7">
        <w:rPr>
          <w:sz w:val="24"/>
          <w:szCs w:val="24"/>
          <w:lang w:val="sk-SK"/>
        </w:rPr>
        <w:t xml:space="preserve"> uvedie sa stav platnosti MU</w:t>
      </w:r>
      <w:r w:rsidR="004F791F">
        <w:rPr>
          <w:sz w:val="24"/>
          <w:szCs w:val="24"/>
          <w:lang w:val="sk-SK"/>
        </w:rPr>
        <w:t>/</w:t>
      </w:r>
      <w:r w:rsidRPr="004D68C7">
        <w:rPr>
          <w:sz w:val="24"/>
          <w:szCs w:val="24"/>
          <w:lang w:val="sk-SK"/>
        </w:rPr>
        <w:t>iného údaja (</w:t>
      </w:r>
      <w:r w:rsidR="00F00683" w:rsidRPr="004D68C7">
        <w:rPr>
          <w:sz w:val="24"/>
          <w:szCs w:val="24"/>
          <w:lang w:val="sk-SK"/>
        </w:rPr>
        <w:t>„</w:t>
      </w:r>
      <w:r w:rsidR="00443E8A" w:rsidRPr="004D68C7">
        <w:rPr>
          <w:sz w:val="24"/>
          <w:szCs w:val="24"/>
          <w:lang w:val="sk-SK"/>
        </w:rPr>
        <w:t>A</w:t>
      </w:r>
      <w:r w:rsidR="00F00683" w:rsidRPr="004D68C7">
        <w:rPr>
          <w:sz w:val="24"/>
          <w:szCs w:val="24"/>
          <w:lang w:val="sk-SK"/>
        </w:rPr>
        <w:t>“</w:t>
      </w:r>
      <w:r w:rsidR="00443E8A" w:rsidRPr="004D68C7">
        <w:rPr>
          <w:sz w:val="24"/>
          <w:szCs w:val="24"/>
          <w:lang w:val="sk-SK"/>
        </w:rPr>
        <w:t xml:space="preserve"> - </w:t>
      </w:r>
      <w:r w:rsidRPr="004D68C7">
        <w:rPr>
          <w:sz w:val="24"/>
          <w:szCs w:val="24"/>
          <w:lang w:val="sk-SK"/>
        </w:rPr>
        <w:t>platný</w:t>
      </w:r>
      <w:r w:rsidR="004F791F">
        <w:rPr>
          <w:sz w:val="24"/>
          <w:szCs w:val="24"/>
          <w:lang w:val="sk-SK"/>
        </w:rPr>
        <w:t>/</w:t>
      </w:r>
      <w:r w:rsidR="00F00683" w:rsidRPr="004D68C7">
        <w:rPr>
          <w:sz w:val="24"/>
          <w:szCs w:val="24"/>
          <w:lang w:val="sk-SK"/>
        </w:rPr>
        <w:t>„</w:t>
      </w:r>
      <w:r w:rsidR="00443E8A" w:rsidRPr="004D68C7">
        <w:rPr>
          <w:sz w:val="24"/>
          <w:szCs w:val="24"/>
          <w:lang w:val="sk-SK"/>
        </w:rPr>
        <w:t>N</w:t>
      </w:r>
      <w:r w:rsidR="00F00683" w:rsidRPr="004D68C7">
        <w:rPr>
          <w:sz w:val="24"/>
          <w:szCs w:val="24"/>
          <w:lang w:val="sk-SK"/>
        </w:rPr>
        <w:t>“</w:t>
      </w:r>
      <w:r w:rsidR="00443E8A" w:rsidRPr="004D68C7">
        <w:rPr>
          <w:sz w:val="24"/>
          <w:szCs w:val="24"/>
          <w:lang w:val="sk-SK"/>
        </w:rPr>
        <w:t xml:space="preserve"> - </w:t>
      </w:r>
      <w:r w:rsidRPr="004D68C7">
        <w:rPr>
          <w:sz w:val="24"/>
          <w:szCs w:val="24"/>
          <w:lang w:val="sk-SK"/>
        </w:rPr>
        <w:t>neplatný).</w:t>
      </w:r>
    </w:p>
    <w:p w14:paraId="4020F3F4" w14:textId="12DB0386" w:rsidR="001254AE" w:rsidRPr="004D68C7" w:rsidRDefault="001254AE" w:rsidP="00EA203A">
      <w:pPr>
        <w:pStyle w:val="Zkladntext"/>
        <w:numPr>
          <w:ilvl w:val="0"/>
          <w:numId w:val="24"/>
        </w:numPr>
        <w:spacing w:before="120" w:after="120"/>
        <w:ind w:left="426" w:hanging="426"/>
        <w:rPr>
          <w:sz w:val="24"/>
          <w:szCs w:val="24"/>
          <w:lang w:val="sk-SK"/>
        </w:rPr>
      </w:pPr>
      <w:r w:rsidRPr="004D68C7">
        <w:rPr>
          <w:sz w:val="24"/>
          <w:szCs w:val="24"/>
          <w:lang w:val="sk-SK"/>
        </w:rPr>
        <w:t>RO pri návrhu MU</w:t>
      </w:r>
      <w:r w:rsidR="004F791F">
        <w:rPr>
          <w:sz w:val="24"/>
          <w:szCs w:val="24"/>
          <w:lang w:val="sk-SK"/>
        </w:rPr>
        <w:t>/</w:t>
      </w:r>
      <w:r w:rsidR="008F356E" w:rsidRPr="004D68C7">
        <w:rPr>
          <w:sz w:val="24"/>
          <w:szCs w:val="24"/>
          <w:lang w:val="sk-SK"/>
        </w:rPr>
        <w:t>iných údajov</w:t>
      </w:r>
      <w:r w:rsidRPr="004D68C7">
        <w:rPr>
          <w:sz w:val="24"/>
          <w:szCs w:val="24"/>
          <w:lang w:val="sk-SK"/>
        </w:rPr>
        <w:t xml:space="preserve"> zabezpečí, aby každý MU</w:t>
      </w:r>
      <w:r w:rsidR="004F791F">
        <w:rPr>
          <w:sz w:val="24"/>
          <w:szCs w:val="24"/>
          <w:lang w:val="sk-SK"/>
        </w:rPr>
        <w:t>/</w:t>
      </w:r>
      <w:r w:rsidR="008F356E" w:rsidRPr="004D68C7">
        <w:rPr>
          <w:sz w:val="24"/>
          <w:szCs w:val="24"/>
          <w:lang w:val="sk-SK"/>
        </w:rPr>
        <w:t>iný údaj</w:t>
      </w:r>
      <w:r w:rsidRPr="004D68C7">
        <w:rPr>
          <w:sz w:val="24"/>
          <w:szCs w:val="24"/>
          <w:lang w:val="sk-SK"/>
        </w:rPr>
        <w:t xml:space="preserve"> obsahoval všetky </w:t>
      </w:r>
      <w:r w:rsidR="00EA203A" w:rsidRPr="004D68C7">
        <w:rPr>
          <w:sz w:val="24"/>
          <w:szCs w:val="24"/>
          <w:lang w:val="sk-SK"/>
        </w:rPr>
        <w:t xml:space="preserve">relevantné </w:t>
      </w:r>
      <w:r w:rsidRPr="004D68C7">
        <w:rPr>
          <w:sz w:val="24"/>
          <w:szCs w:val="24"/>
          <w:lang w:val="sk-SK"/>
        </w:rPr>
        <w:t>atribúty v zmysle prílohy č. 2 tohto MP</w:t>
      </w:r>
      <w:r w:rsidR="003045D7">
        <w:rPr>
          <w:sz w:val="24"/>
          <w:szCs w:val="24"/>
          <w:lang w:val="sk-SK"/>
        </w:rPr>
        <w:t xml:space="preserve"> </w:t>
      </w:r>
      <w:r w:rsidR="006509E2">
        <w:rPr>
          <w:sz w:val="24"/>
          <w:szCs w:val="24"/>
          <w:lang w:val="sk-SK"/>
        </w:rPr>
        <w:t>–</w:t>
      </w:r>
      <w:r w:rsidR="003045D7">
        <w:rPr>
          <w:sz w:val="24"/>
          <w:szCs w:val="24"/>
          <w:lang w:val="sk-SK"/>
        </w:rPr>
        <w:t xml:space="preserve"> </w:t>
      </w:r>
      <w:r w:rsidR="006509E2">
        <w:rPr>
          <w:sz w:val="24"/>
          <w:szCs w:val="24"/>
          <w:lang w:val="sk-SK"/>
        </w:rPr>
        <w:t xml:space="preserve">časti </w:t>
      </w:r>
      <w:r w:rsidR="003045D7" w:rsidRPr="004D68C7">
        <w:rPr>
          <w:sz w:val="24"/>
          <w:szCs w:val="24"/>
          <w:lang w:val="sk-SK"/>
        </w:rPr>
        <w:t>„Karta položky v ČMU“</w:t>
      </w:r>
      <w:r w:rsidR="001B5250" w:rsidRPr="004D68C7">
        <w:rPr>
          <w:sz w:val="24"/>
          <w:szCs w:val="24"/>
          <w:lang w:val="sk-SK"/>
        </w:rPr>
        <w:t>, so zohľadnením popisu v predchádzajúcich bodoch</w:t>
      </w:r>
      <w:r w:rsidR="003045D7">
        <w:rPr>
          <w:sz w:val="24"/>
          <w:szCs w:val="24"/>
          <w:lang w:val="sk-SK"/>
        </w:rPr>
        <w:t>.</w:t>
      </w:r>
      <w:r w:rsidR="00EA203A" w:rsidRPr="004D68C7">
        <w:rPr>
          <w:sz w:val="24"/>
          <w:szCs w:val="24"/>
          <w:lang w:val="sk-SK"/>
        </w:rPr>
        <w:t xml:space="preserve">  </w:t>
      </w:r>
      <w:r w:rsidRPr="004D68C7">
        <w:rPr>
          <w:sz w:val="24"/>
          <w:szCs w:val="24"/>
          <w:lang w:val="sk-SK"/>
        </w:rPr>
        <w:t>Kartu položky v ČMU využívajú RO</w:t>
      </w:r>
      <w:r w:rsidR="00C27E71">
        <w:rPr>
          <w:sz w:val="24"/>
          <w:szCs w:val="24"/>
          <w:lang w:val="sk-SK"/>
        </w:rPr>
        <w:t>, gestori HP</w:t>
      </w:r>
      <w:r w:rsidRPr="004D68C7">
        <w:rPr>
          <w:sz w:val="24"/>
          <w:szCs w:val="24"/>
          <w:lang w:val="sk-SK"/>
        </w:rPr>
        <w:t xml:space="preserve"> alebo CKO pri návrhu na</w:t>
      </w:r>
      <w:r w:rsidR="00F06580" w:rsidRPr="004D68C7">
        <w:rPr>
          <w:sz w:val="24"/>
          <w:szCs w:val="24"/>
          <w:lang w:val="sk-SK"/>
        </w:rPr>
        <w:t> </w:t>
      </w:r>
      <w:r w:rsidRPr="004D68C7">
        <w:rPr>
          <w:sz w:val="24"/>
          <w:szCs w:val="24"/>
          <w:lang w:val="sk-SK"/>
        </w:rPr>
        <w:t xml:space="preserve">zmenu v ČMU (viď kapitolu 5 tohto MP a prílohu č. </w:t>
      </w:r>
      <w:r w:rsidR="006509E2">
        <w:rPr>
          <w:sz w:val="24"/>
          <w:szCs w:val="24"/>
          <w:lang w:val="sk-SK"/>
        </w:rPr>
        <w:t>2</w:t>
      </w:r>
      <w:r w:rsidRPr="004D68C7">
        <w:rPr>
          <w:sz w:val="24"/>
          <w:szCs w:val="24"/>
          <w:lang w:val="sk-SK"/>
        </w:rPr>
        <w:t xml:space="preserve"> tohto MP). </w:t>
      </w:r>
    </w:p>
    <w:p w14:paraId="4B3BA318" w14:textId="741D987A" w:rsidR="001254AE" w:rsidRPr="004D68C7" w:rsidRDefault="001254AE" w:rsidP="005279C5">
      <w:pPr>
        <w:pStyle w:val="MPCKO2"/>
        <w:numPr>
          <w:ilvl w:val="0"/>
          <w:numId w:val="0"/>
        </w:numPr>
        <w:ind w:left="720" w:hanging="720"/>
        <w:rPr>
          <w:rFonts w:cs="Times New Roman"/>
        </w:rPr>
      </w:pPr>
      <w:bookmarkStart w:id="246" w:name="_Toc23334858"/>
      <w:bookmarkStart w:id="247" w:name="_Toc37769456"/>
      <w:bookmarkStart w:id="248" w:name="_Toc68791204"/>
      <w:bookmarkStart w:id="249" w:name="_Toc54359864"/>
      <w:bookmarkStart w:id="250" w:name="_Toc412644029"/>
      <w:r w:rsidRPr="004D68C7">
        <w:rPr>
          <w:rFonts w:cs="Times New Roman"/>
        </w:rPr>
        <w:t>3.</w:t>
      </w:r>
      <w:r w:rsidR="00EA203A" w:rsidRPr="004D68C7">
        <w:rPr>
          <w:rFonts w:cs="Times New Roman"/>
        </w:rPr>
        <w:t>3</w:t>
      </w:r>
      <w:r w:rsidRPr="004D68C7">
        <w:rPr>
          <w:rFonts w:cs="Times New Roman"/>
        </w:rPr>
        <w:t xml:space="preserve"> Kód</w:t>
      </w:r>
      <w:r w:rsidR="00CD4977" w:rsidRPr="004D68C7">
        <w:rPr>
          <w:rFonts w:cs="Times New Roman"/>
        </w:rPr>
        <w:t xml:space="preserve"> položky ČMU</w:t>
      </w:r>
      <w:bookmarkEnd w:id="246"/>
      <w:bookmarkEnd w:id="247"/>
      <w:bookmarkEnd w:id="248"/>
      <w:bookmarkEnd w:id="249"/>
      <w:r w:rsidRPr="004D68C7">
        <w:rPr>
          <w:rFonts w:cs="Times New Roman"/>
        </w:rPr>
        <w:t xml:space="preserve"> </w:t>
      </w:r>
      <w:bookmarkEnd w:id="250"/>
    </w:p>
    <w:p w14:paraId="49ECA630" w14:textId="65E98F69" w:rsidR="001254AE" w:rsidRPr="004D68C7" w:rsidRDefault="001254AE" w:rsidP="0040484A">
      <w:pPr>
        <w:pStyle w:val="Zkladntext"/>
        <w:numPr>
          <w:ilvl w:val="0"/>
          <w:numId w:val="27"/>
        </w:numPr>
        <w:ind w:left="426" w:hanging="426"/>
        <w:rPr>
          <w:sz w:val="24"/>
          <w:lang w:val="sk-SK"/>
        </w:rPr>
      </w:pPr>
      <w:r w:rsidRPr="004D68C7">
        <w:rPr>
          <w:sz w:val="24"/>
          <w:lang w:val="sk-SK"/>
        </w:rPr>
        <w:t xml:space="preserve">ČMU obsahuje pre každý MU, KVK a iný údaj </w:t>
      </w:r>
      <w:r w:rsidR="003F6416" w:rsidRPr="004D68C7">
        <w:rPr>
          <w:sz w:val="24"/>
          <w:lang w:val="sk-SK"/>
        </w:rPr>
        <w:t xml:space="preserve">používaný v danom fonde </w:t>
      </w:r>
      <w:r w:rsidRPr="004D68C7">
        <w:rPr>
          <w:sz w:val="24"/>
          <w:lang w:val="sk-SK"/>
        </w:rPr>
        <w:t>informáciu (atribút) o jedinečnom</w:t>
      </w:r>
      <w:r w:rsidR="00827472" w:rsidRPr="004D68C7">
        <w:rPr>
          <w:rStyle w:val="Odkaznapoznmkupodiarou"/>
          <w:sz w:val="24"/>
          <w:lang w:val="sk-SK"/>
        </w:rPr>
        <w:footnoteReference w:id="18"/>
      </w:r>
      <w:r w:rsidRPr="004D68C7">
        <w:rPr>
          <w:sz w:val="24"/>
          <w:lang w:val="sk-SK"/>
        </w:rPr>
        <w:t xml:space="preserve"> </w:t>
      </w:r>
      <w:r w:rsidRPr="004D68C7">
        <w:rPr>
          <w:b/>
          <w:sz w:val="24"/>
          <w:lang w:val="sk-SK"/>
        </w:rPr>
        <w:t xml:space="preserve">kóde </w:t>
      </w:r>
      <w:r w:rsidR="000868DC" w:rsidRPr="004D68C7">
        <w:rPr>
          <w:sz w:val="24"/>
          <w:lang w:val="sk-SK"/>
        </w:rPr>
        <w:t>položky</w:t>
      </w:r>
      <w:r w:rsidRPr="004D68C7">
        <w:rPr>
          <w:sz w:val="24"/>
          <w:lang w:val="sk-SK"/>
        </w:rPr>
        <w:t xml:space="preserve">. Kód predstavuje </w:t>
      </w:r>
      <w:r w:rsidR="00EF0DF6" w:rsidRPr="004D68C7">
        <w:rPr>
          <w:sz w:val="24"/>
          <w:lang w:val="sk-SK"/>
        </w:rPr>
        <w:t xml:space="preserve">4, resp. </w:t>
      </w:r>
      <w:r w:rsidRPr="004D68C7">
        <w:rPr>
          <w:sz w:val="24"/>
          <w:lang w:val="sk-SK"/>
        </w:rPr>
        <w:t xml:space="preserve">5-miestny kód, pod ktorým je </w:t>
      </w:r>
      <w:r w:rsidR="000868DC" w:rsidRPr="004D68C7">
        <w:rPr>
          <w:sz w:val="24"/>
          <w:lang w:val="sk-SK"/>
        </w:rPr>
        <w:t xml:space="preserve">položka </w:t>
      </w:r>
      <w:r w:rsidRPr="004D68C7">
        <w:rPr>
          <w:sz w:val="24"/>
          <w:lang w:val="sk-SK"/>
        </w:rPr>
        <w:t>v ČMU jednoznačne identifikovateľn</w:t>
      </w:r>
      <w:r w:rsidR="000868DC" w:rsidRPr="004D68C7">
        <w:rPr>
          <w:sz w:val="24"/>
          <w:lang w:val="sk-SK"/>
        </w:rPr>
        <w:t>á</w:t>
      </w:r>
      <w:r w:rsidRPr="004D68C7">
        <w:rPr>
          <w:sz w:val="24"/>
          <w:lang w:val="sk-SK"/>
        </w:rPr>
        <w:t>. Kód pozostáva z dvoch znakov – z písmena na 1. mieste, resp. 1. a 2. mieste a z číselného označenia na 2.-5. mieste, resp. na 3.-</w:t>
      </w:r>
      <w:r w:rsidR="008D00B3" w:rsidRPr="004D68C7">
        <w:rPr>
          <w:sz w:val="24"/>
          <w:lang w:val="sk-SK"/>
        </w:rPr>
        <w:t>4</w:t>
      </w:r>
      <w:r w:rsidRPr="004D68C7">
        <w:rPr>
          <w:sz w:val="24"/>
          <w:lang w:val="sk-SK"/>
        </w:rPr>
        <w:t>. mieste.</w:t>
      </w:r>
    </w:p>
    <w:p w14:paraId="16B04A72" w14:textId="4C2F9D83" w:rsidR="001254AE" w:rsidRPr="004D68C7" w:rsidRDefault="001254AE" w:rsidP="001254AE">
      <w:pPr>
        <w:pStyle w:val="Zkladntext"/>
        <w:ind w:left="426"/>
        <w:rPr>
          <w:sz w:val="24"/>
          <w:lang w:val="sk-SK"/>
        </w:rPr>
      </w:pPr>
      <w:r w:rsidRPr="004D68C7">
        <w:rPr>
          <w:b/>
          <w:sz w:val="24"/>
          <w:lang w:val="sk-SK"/>
        </w:rPr>
        <w:t>Písmeno na 1. mieste, resp. 1. a 2. mieste</w:t>
      </w:r>
      <w:r w:rsidRPr="004D68C7">
        <w:rPr>
          <w:sz w:val="24"/>
          <w:lang w:val="sk-SK"/>
        </w:rPr>
        <w:t xml:space="preserve"> predstavuje označenie typu </w:t>
      </w:r>
      <w:r w:rsidR="00CD4977" w:rsidRPr="004D68C7">
        <w:rPr>
          <w:sz w:val="24"/>
          <w:lang w:val="sk-SK"/>
        </w:rPr>
        <w:t>položky</w:t>
      </w:r>
      <w:r w:rsidRPr="004D68C7">
        <w:rPr>
          <w:sz w:val="24"/>
          <w:lang w:val="sk-SK"/>
        </w:rPr>
        <w:t>.</w:t>
      </w:r>
    </w:p>
    <w:p w14:paraId="0424A413" w14:textId="01965D80" w:rsidR="001254AE" w:rsidRDefault="001254AE" w:rsidP="001254AE">
      <w:pPr>
        <w:pStyle w:val="Zkladntext"/>
        <w:ind w:left="426"/>
        <w:rPr>
          <w:sz w:val="24"/>
          <w:lang w:val="sk-SK"/>
        </w:rPr>
      </w:pPr>
      <w:r w:rsidRPr="004D68C7">
        <w:rPr>
          <w:b/>
          <w:sz w:val="24"/>
          <w:lang w:val="sk-SK"/>
        </w:rPr>
        <w:t>Číselné označenie na 2.-5. mieste, resp. na 3.-</w:t>
      </w:r>
      <w:r w:rsidR="008D00B3" w:rsidRPr="004D68C7">
        <w:rPr>
          <w:b/>
          <w:sz w:val="24"/>
          <w:lang w:val="sk-SK"/>
        </w:rPr>
        <w:t>4</w:t>
      </w:r>
      <w:r w:rsidRPr="004D68C7">
        <w:rPr>
          <w:b/>
          <w:sz w:val="24"/>
          <w:lang w:val="sk-SK"/>
        </w:rPr>
        <w:t>. mieste</w:t>
      </w:r>
      <w:r w:rsidRPr="004D68C7">
        <w:rPr>
          <w:sz w:val="24"/>
          <w:lang w:val="sk-SK"/>
        </w:rPr>
        <w:t xml:space="preserve"> predstavuje štvormiestne, resp. </w:t>
      </w:r>
      <w:r w:rsidR="00EF0DF6" w:rsidRPr="004D68C7">
        <w:rPr>
          <w:sz w:val="24"/>
          <w:lang w:val="sk-SK"/>
        </w:rPr>
        <w:t xml:space="preserve">dvojmiestne </w:t>
      </w:r>
      <w:r w:rsidRPr="004D68C7">
        <w:rPr>
          <w:sz w:val="24"/>
          <w:lang w:val="sk-SK"/>
        </w:rPr>
        <w:t>označenie poradia MU</w:t>
      </w:r>
      <w:r w:rsidR="004F791F">
        <w:rPr>
          <w:sz w:val="24"/>
          <w:lang w:val="sk-SK"/>
        </w:rPr>
        <w:t>/</w:t>
      </w:r>
      <w:r w:rsidR="00B9019B">
        <w:rPr>
          <w:sz w:val="24"/>
          <w:lang w:val="sk-SK"/>
        </w:rPr>
        <w:t>KVK</w:t>
      </w:r>
      <w:r w:rsidR="004F791F">
        <w:rPr>
          <w:sz w:val="24"/>
          <w:lang w:val="sk-SK"/>
        </w:rPr>
        <w:t>/</w:t>
      </w:r>
      <w:r w:rsidR="00CD4977" w:rsidRPr="004D68C7">
        <w:rPr>
          <w:sz w:val="24"/>
          <w:lang w:val="sk-SK"/>
        </w:rPr>
        <w:t>iného údaj</w:t>
      </w:r>
      <w:r w:rsidR="00C7139F" w:rsidRPr="004D68C7">
        <w:rPr>
          <w:sz w:val="24"/>
          <w:lang w:val="sk-SK"/>
        </w:rPr>
        <w:t>a</w:t>
      </w:r>
      <w:r w:rsidRPr="004D68C7">
        <w:rPr>
          <w:sz w:val="24"/>
          <w:lang w:val="sk-SK"/>
        </w:rPr>
        <w:t xml:space="preserve"> v ČMU.</w:t>
      </w:r>
    </w:p>
    <w:p w14:paraId="008DB46C" w14:textId="048F218D" w:rsidR="006F375C" w:rsidRPr="004D68C7" w:rsidRDefault="006F375C" w:rsidP="001254AE">
      <w:pPr>
        <w:pStyle w:val="Zkladntext"/>
        <w:ind w:left="426"/>
        <w:rPr>
          <w:sz w:val="24"/>
          <w:lang w:val="sk-SK"/>
        </w:rPr>
      </w:pPr>
      <w:r>
        <w:rPr>
          <w:sz w:val="24"/>
        </w:rPr>
        <w:t xml:space="preserve">Osobitne od tohto postupu sa v ČMU tvoria kódy MU relevantných pre opatrenia súvisiace s pandémiou COVID-19, ktoré </w:t>
      </w:r>
      <w:r w:rsidR="00D60BB0">
        <w:rPr>
          <w:sz w:val="24"/>
        </w:rPr>
        <w:t xml:space="preserve">sú 5-miestne a </w:t>
      </w:r>
      <w:r w:rsidR="00185FF9">
        <w:rPr>
          <w:sz w:val="24"/>
        </w:rPr>
        <w:t xml:space="preserve">za označením typu položky na 1. mieste, </w:t>
      </w:r>
      <w:r w:rsidR="00185FF9">
        <w:rPr>
          <w:sz w:val="24"/>
        </w:rPr>
        <w:lastRenderedPageBreak/>
        <w:t xml:space="preserve">majú </w:t>
      </w:r>
      <w:r>
        <w:rPr>
          <w:sz w:val="24"/>
        </w:rPr>
        <w:t xml:space="preserve">na 2. a 3. mieste identifikátor CV, až </w:t>
      </w:r>
      <w:r w:rsidR="00FD63B3">
        <w:rPr>
          <w:sz w:val="24"/>
        </w:rPr>
        <w:t>potom</w:t>
      </w:r>
      <w:r>
        <w:rPr>
          <w:sz w:val="24"/>
        </w:rPr>
        <w:t xml:space="preserve"> nasleduje číselné </w:t>
      </w:r>
      <w:r w:rsidR="00D60BB0">
        <w:rPr>
          <w:sz w:val="24"/>
        </w:rPr>
        <w:t>označenie resp. iné označenie (napr. OCV10, OCV4b</w:t>
      </w:r>
      <w:r w:rsidR="003E6C97">
        <w:rPr>
          <w:sz w:val="24"/>
        </w:rPr>
        <w:t xml:space="preserve">, </w:t>
      </w:r>
      <w:r w:rsidR="00466928">
        <w:rPr>
          <w:sz w:val="24"/>
        </w:rPr>
        <w:t>RCV</w:t>
      </w:r>
      <w:r w:rsidR="003E6C97">
        <w:rPr>
          <w:sz w:val="24"/>
        </w:rPr>
        <w:t>R</w:t>
      </w:r>
      <w:r w:rsidR="00466928">
        <w:rPr>
          <w:sz w:val="24"/>
        </w:rPr>
        <w:t>1</w:t>
      </w:r>
      <w:r w:rsidR="00D60BB0">
        <w:rPr>
          <w:sz w:val="24"/>
        </w:rPr>
        <w:t xml:space="preserve"> a pod.).</w:t>
      </w:r>
    </w:p>
    <w:p w14:paraId="0CB72A46" w14:textId="6838A61A" w:rsidR="001254AE" w:rsidRDefault="001254AE" w:rsidP="0040484A">
      <w:pPr>
        <w:pStyle w:val="Zkladntext"/>
        <w:numPr>
          <w:ilvl w:val="0"/>
          <w:numId w:val="27"/>
        </w:numPr>
        <w:ind w:left="426" w:hanging="426"/>
        <w:rPr>
          <w:sz w:val="24"/>
          <w:lang w:val="sk-SK"/>
        </w:rPr>
      </w:pPr>
      <w:r w:rsidRPr="004D68C7">
        <w:rPr>
          <w:sz w:val="24"/>
          <w:lang w:val="sk-SK"/>
        </w:rPr>
        <w:t xml:space="preserve">Kód MU na programovej úrovni </w:t>
      </w:r>
      <w:r w:rsidR="00502271">
        <w:rPr>
          <w:sz w:val="24"/>
          <w:lang w:val="sk-SK"/>
        </w:rPr>
        <w:t xml:space="preserve">v ČMU </w:t>
      </w:r>
      <w:r w:rsidRPr="00B9019B">
        <w:rPr>
          <w:sz w:val="24"/>
          <w:lang w:val="sk-SK"/>
        </w:rPr>
        <w:t>je zhodný s kódom MU</w:t>
      </w:r>
      <w:r w:rsidR="00CD4977" w:rsidRPr="00B9019B">
        <w:rPr>
          <w:sz w:val="24"/>
          <w:lang w:val="sk-SK"/>
        </w:rPr>
        <w:t xml:space="preserve"> v</w:t>
      </w:r>
      <w:r w:rsidR="00593F6A" w:rsidRPr="00B9019B">
        <w:rPr>
          <w:sz w:val="24"/>
          <w:lang w:val="sk-SK"/>
        </w:rPr>
        <w:t> </w:t>
      </w:r>
      <w:r w:rsidR="00CD4977" w:rsidRPr="00B9019B">
        <w:rPr>
          <w:sz w:val="24"/>
          <w:lang w:val="sk-SK"/>
        </w:rPr>
        <w:t>SFC</w:t>
      </w:r>
      <w:r w:rsidR="00DA1776">
        <w:rPr>
          <w:sz w:val="24"/>
          <w:lang w:val="sk-SK"/>
        </w:rPr>
        <w:t>2014</w:t>
      </w:r>
      <w:r w:rsidR="00B9019B">
        <w:rPr>
          <w:sz w:val="24"/>
          <w:lang w:val="sk-SK"/>
        </w:rPr>
        <w:t xml:space="preserve"> (výnimku predstavuje obdobie od schválenia novej verzie OP v SFC2014 do schválenia ŽoZ, ktorou sa zabezpečí zosúladenie kódu MU v OP a ČMU)</w:t>
      </w:r>
      <w:r w:rsidRPr="004D68C7">
        <w:rPr>
          <w:sz w:val="24"/>
          <w:lang w:val="sk-SK"/>
        </w:rPr>
        <w:t>.</w:t>
      </w:r>
      <w:r w:rsidR="00185FF9">
        <w:rPr>
          <w:rStyle w:val="Odkaznapoznmkupodiarou"/>
          <w:sz w:val="24"/>
          <w:lang w:val="sk-SK"/>
        </w:rPr>
        <w:footnoteReference w:id="19"/>
      </w:r>
    </w:p>
    <w:p w14:paraId="2008C2CA" w14:textId="77777777" w:rsidR="001147AF" w:rsidRDefault="001147AF" w:rsidP="001147AF">
      <w:pPr>
        <w:pStyle w:val="Zkladntext"/>
        <w:rPr>
          <w:del w:id="252" w:author="oMN" w:date="2021-04-26T12:56:00Z"/>
          <w:sz w:val="24"/>
          <w:lang w:val="sk-SK"/>
        </w:rPr>
      </w:pPr>
    </w:p>
    <w:p w14:paraId="0B25787B" w14:textId="77777777" w:rsidR="001147AF" w:rsidRDefault="001147AF" w:rsidP="001147AF">
      <w:pPr>
        <w:pStyle w:val="Zkladntext"/>
        <w:rPr>
          <w:del w:id="253" w:author="oMN" w:date="2021-04-26T12:56:00Z"/>
          <w:sz w:val="24"/>
          <w:lang w:val="sk-SK"/>
        </w:rPr>
      </w:pPr>
    </w:p>
    <w:p w14:paraId="378BC9E5" w14:textId="77777777" w:rsidR="001147AF" w:rsidRDefault="001147AF" w:rsidP="001147AF">
      <w:pPr>
        <w:pStyle w:val="Zkladntext"/>
        <w:rPr>
          <w:del w:id="254" w:author="oMN" w:date="2021-04-26T12:56:00Z"/>
          <w:sz w:val="24"/>
          <w:lang w:val="sk-SK"/>
        </w:rPr>
      </w:pPr>
    </w:p>
    <w:p w14:paraId="08CD2D69" w14:textId="77777777" w:rsidR="001147AF" w:rsidRPr="004D68C7" w:rsidRDefault="001147AF" w:rsidP="00171534">
      <w:pPr>
        <w:pStyle w:val="Zkladntext"/>
        <w:rPr>
          <w:del w:id="255" w:author="oMN" w:date="2021-04-26T12:56:00Z"/>
          <w:sz w:val="24"/>
          <w:lang w:val="sk-SK"/>
        </w:rPr>
      </w:pPr>
    </w:p>
    <w:p w14:paraId="69DD69D6" w14:textId="53F59810" w:rsidR="001254AE" w:rsidRPr="004D68C7" w:rsidRDefault="001254AE" w:rsidP="001254AE">
      <w:pPr>
        <w:pStyle w:val="Zkladntext"/>
        <w:rPr>
          <w:i/>
          <w:sz w:val="24"/>
          <w:lang w:val="sk-SK"/>
        </w:rPr>
      </w:pPr>
      <w:r w:rsidRPr="004D68C7">
        <w:rPr>
          <w:i/>
          <w:sz w:val="24"/>
          <w:lang w:val="sk-SK"/>
        </w:rPr>
        <w:t>Popis kódu MU</w:t>
      </w:r>
      <w:r w:rsidR="004F791F">
        <w:rPr>
          <w:i/>
          <w:sz w:val="24"/>
          <w:lang w:val="sk-SK"/>
        </w:rPr>
        <w:t>/</w:t>
      </w:r>
      <w:r w:rsidR="00CD4977" w:rsidRPr="004D68C7">
        <w:rPr>
          <w:i/>
          <w:sz w:val="24"/>
          <w:lang w:val="sk-SK"/>
        </w:rPr>
        <w:t>iného údaj</w:t>
      </w:r>
      <w:r w:rsidR="00C7139F" w:rsidRPr="004D68C7">
        <w:rPr>
          <w:i/>
          <w:sz w:val="24"/>
          <w:lang w:val="sk-SK"/>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0"/>
      </w:tblGrid>
      <w:tr w:rsidR="001254AE" w:rsidRPr="004D68C7" w14:paraId="6F6BD198" w14:textId="77777777" w:rsidTr="000218C7">
        <w:tc>
          <w:tcPr>
            <w:tcW w:w="4531" w:type="dxa"/>
            <w:shd w:val="clear" w:color="auto" w:fill="BFBFBF"/>
          </w:tcPr>
          <w:p w14:paraId="6E322F99" w14:textId="77777777" w:rsidR="001254AE" w:rsidRPr="004D68C7" w:rsidRDefault="001254AE" w:rsidP="001254AE">
            <w:pPr>
              <w:pStyle w:val="Zkladntext"/>
              <w:spacing w:before="0" w:after="0"/>
              <w:jc w:val="center"/>
              <w:rPr>
                <w:b/>
                <w:sz w:val="24"/>
                <w:lang w:val="sk-SK"/>
              </w:rPr>
            </w:pPr>
            <w:r w:rsidRPr="004D68C7">
              <w:rPr>
                <w:b/>
                <w:sz w:val="24"/>
                <w:lang w:val="sk-SK"/>
              </w:rPr>
              <w:t>Prefix podľa typu MU</w:t>
            </w:r>
          </w:p>
        </w:tc>
        <w:tc>
          <w:tcPr>
            <w:tcW w:w="4531" w:type="dxa"/>
            <w:shd w:val="clear" w:color="auto" w:fill="BFBFBF"/>
          </w:tcPr>
          <w:p w14:paraId="16590043" w14:textId="77777777" w:rsidR="001254AE" w:rsidRPr="004D68C7" w:rsidRDefault="001254AE" w:rsidP="001254AE">
            <w:pPr>
              <w:pStyle w:val="Zkladntext"/>
              <w:spacing w:before="0" w:after="0"/>
              <w:jc w:val="center"/>
              <w:rPr>
                <w:b/>
                <w:sz w:val="24"/>
                <w:lang w:val="sk-SK"/>
              </w:rPr>
            </w:pPr>
            <w:r w:rsidRPr="004D68C7">
              <w:rPr>
                <w:b/>
                <w:sz w:val="24"/>
                <w:lang w:val="sk-SK"/>
              </w:rPr>
              <w:t>Poradové číslo</w:t>
            </w:r>
          </w:p>
        </w:tc>
      </w:tr>
      <w:tr w:rsidR="001254AE" w:rsidRPr="004D68C7" w14:paraId="558EADF4" w14:textId="77777777" w:rsidTr="000218C7">
        <w:tc>
          <w:tcPr>
            <w:tcW w:w="4531" w:type="dxa"/>
            <w:shd w:val="clear" w:color="auto" w:fill="auto"/>
          </w:tcPr>
          <w:p w14:paraId="1654AA75" w14:textId="75E34301" w:rsidR="001254AE" w:rsidRPr="004D68C7" w:rsidRDefault="001254AE" w:rsidP="005A3E3E">
            <w:pPr>
              <w:pStyle w:val="Zkladntext"/>
              <w:spacing w:before="0" w:after="0"/>
              <w:rPr>
                <w:sz w:val="24"/>
                <w:lang w:val="sk-SK"/>
              </w:rPr>
            </w:pPr>
            <w:r w:rsidRPr="004D68C7">
              <w:rPr>
                <w:b/>
                <w:sz w:val="24"/>
                <w:lang w:val="sk-SK"/>
              </w:rPr>
              <w:t>R</w:t>
            </w:r>
            <w:r w:rsidRPr="004D68C7">
              <w:rPr>
                <w:sz w:val="24"/>
                <w:lang w:val="sk-SK"/>
              </w:rPr>
              <w:t xml:space="preserve"> = špecifický</w:t>
            </w:r>
            <w:r w:rsidR="005A3E3E" w:rsidRPr="004D68C7">
              <w:rPr>
                <w:sz w:val="24"/>
                <w:lang w:val="sk-SK"/>
              </w:rPr>
              <w:t xml:space="preserve"> MU výsledku</w:t>
            </w:r>
          </w:p>
        </w:tc>
        <w:tc>
          <w:tcPr>
            <w:tcW w:w="4531" w:type="dxa"/>
            <w:shd w:val="clear" w:color="auto" w:fill="auto"/>
          </w:tcPr>
          <w:p w14:paraId="491C1642" w14:textId="6082A167" w:rsidR="001254AE" w:rsidRPr="004D68C7" w:rsidRDefault="001254AE" w:rsidP="001254AE">
            <w:pPr>
              <w:pStyle w:val="Zkladntext"/>
              <w:spacing w:before="0" w:after="0"/>
              <w:rPr>
                <w:sz w:val="24"/>
                <w:lang w:val="sk-SK"/>
              </w:rPr>
            </w:pPr>
            <w:r w:rsidRPr="004D68C7">
              <w:rPr>
                <w:sz w:val="24"/>
                <w:lang w:val="sk-SK"/>
              </w:rPr>
              <w:t>od čísla 0001</w:t>
            </w:r>
            <w:bookmarkStart w:id="256" w:name="_Ref54334665"/>
            <w:r w:rsidR="00D60BB0">
              <w:rPr>
                <w:rStyle w:val="Odkaznapoznmkupodiarou"/>
                <w:sz w:val="24"/>
                <w:lang w:val="sk-SK"/>
              </w:rPr>
              <w:footnoteReference w:id="20"/>
            </w:r>
            <w:bookmarkEnd w:id="256"/>
            <w:r w:rsidRPr="004D68C7">
              <w:rPr>
                <w:sz w:val="24"/>
                <w:lang w:val="sk-SK"/>
              </w:rPr>
              <w:t xml:space="preserve"> </w:t>
            </w:r>
          </w:p>
        </w:tc>
      </w:tr>
      <w:tr w:rsidR="001254AE" w:rsidRPr="004D68C7" w14:paraId="3BCF392C" w14:textId="77777777" w:rsidTr="000218C7">
        <w:tc>
          <w:tcPr>
            <w:tcW w:w="4531" w:type="dxa"/>
            <w:shd w:val="clear" w:color="auto" w:fill="auto"/>
          </w:tcPr>
          <w:p w14:paraId="5DB44A85" w14:textId="2A8E7FAA" w:rsidR="001254AE" w:rsidRPr="004D68C7" w:rsidRDefault="001254AE" w:rsidP="005A3E3E">
            <w:pPr>
              <w:pStyle w:val="Zkladntext"/>
              <w:spacing w:before="0" w:after="0"/>
              <w:rPr>
                <w:sz w:val="24"/>
                <w:lang w:val="sk-SK"/>
              </w:rPr>
            </w:pPr>
            <w:r w:rsidRPr="004D68C7">
              <w:rPr>
                <w:b/>
                <w:sz w:val="24"/>
                <w:lang w:val="sk-SK"/>
              </w:rPr>
              <w:t>CR</w:t>
            </w:r>
            <w:r w:rsidRPr="004D68C7">
              <w:rPr>
                <w:sz w:val="24"/>
                <w:lang w:val="sk-SK"/>
              </w:rPr>
              <w:t xml:space="preserve"> = spoločný</w:t>
            </w:r>
            <w:r w:rsidR="005A3E3E" w:rsidRPr="004D68C7">
              <w:rPr>
                <w:sz w:val="24"/>
                <w:lang w:val="sk-SK"/>
              </w:rPr>
              <w:t xml:space="preserve"> MU výsledku</w:t>
            </w:r>
            <w:r w:rsidRPr="004D68C7">
              <w:rPr>
                <w:sz w:val="24"/>
                <w:vertAlign w:val="superscript"/>
                <w:lang w:val="sk-SK"/>
              </w:rPr>
              <w:footnoteReference w:id="21"/>
            </w:r>
          </w:p>
        </w:tc>
        <w:tc>
          <w:tcPr>
            <w:tcW w:w="4531" w:type="dxa"/>
            <w:shd w:val="clear" w:color="auto" w:fill="auto"/>
          </w:tcPr>
          <w:p w14:paraId="689BCB32" w14:textId="37C471CD" w:rsidR="001254AE" w:rsidRPr="004D68C7" w:rsidRDefault="001254AE" w:rsidP="001254AE">
            <w:pPr>
              <w:pStyle w:val="Zkladntext"/>
              <w:spacing w:before="0" w:after="0"/>
              <w:rPr>
                <w:sz w:val="24"/>
                <w:lang w:val="sk-SK"/>
              </w:rPr>
            </w:pPr>
            <w:r w:rsidRPr="004D68C7">
              <w:rPr>
                <w:sz w:val="24"/>
                <w:lang w:val="sk-SK"/>
              </w:rPr>
              <w:t>od čísla 01</w:t>
            </w:r>
          </w:p>
        </w:tc>
      </w:tr>
      <w:tr w:rsidR="001254AE" w:rsidRPr="004D68C7" w14:paraId="2CF35315" w14:textId="77777777" w:rsidTr="000218C7">
        <w:tc>
          <w:tcPr>
            <w:tcW w:w="4531" w:type="dxa"/>
            <w:shd w:val="clear" w:color="auto" w:fill="auto"/>
          </w:tcPr>
          <w:p w14:paraId="17D11811" w14:textId="064EA589" w:rsidR="001254AE" w:rsidRPr="004D68C7" w:rsidRDefault="001254AE" w:rsidP="005A3E3E">
            <w:pPr>
              <w:pStyle w:val="Zkladntext"/>
              <w:spacing w:before="0" w:after="0"/>
              <w:rPr>
                <w:sz w:val="24"/>
                <w:lang w:val="sk-SK"/>
              </w:rPr>
            </w:pPr>
            <w:r w:rsidRPr="004D68C7">
              <w:rPr>
                <w:b/>
                <w:sz w:val="24"/>
                <w:lang w:val="sk-SK"/>
              </w:rPr>
              <w:t>O</w:t>
            </w:r>
            <w:r w:rsidRPr="004D68C7">
              <w:rPr>
                <w:sz w:val="24"/>
                <w:lang w:val="sk-SK"/>
              </w:rPr>
              <w:t xml:space="preserve"> = špecifický</w:t>
            </w:r>
            <w:r w:rsidR="005A3E3E" w:rsidRPr="004D68C7">
              <w:rPr>
                <w:sz w:val="24"/>
                <w:lang w:val="sk-SK"/>
              </w:rPr>
              <w:t xml:space="preserve"> MU výstupu</w:t>
            </w:r>
          </w:p>
        </w:tc>
        <w:tc>
          <w:tcPr>
            <w:tcW w:w="4531" w:type="dxa"/>
            <w:shd w:val="clear" w:color="auto" w:fill="auto"/>
          </w:tcPr>
          <w:p w14:paraId="4B94F7CD" w14:textId="60B94FE1" w:rsidR="001254AE" w:rsidRPr="00171534" w:rsidRDefault="001254AE">
            <w:pPr>
              <w:pStyle w:val="Zkladntext"/>
              <w:spacing w:before="0" w:after="0"/>
              <w:rPr>
                <w:sz w:val="24"/>
                <w:vertAlign w:val="superscript"/>
                <w:lang w:val="sk-SK"/>
              </w:rPr>
            </w:pPr>
            <w:r w:rsidRPr="004D68C7">
              <w:rPr>
                <w:sz w:val="24"/>
                <w:lang w:val="sk-SK"/>
              </w:rPr>
              <w:t>od čísla 0001</w:t>
            </w:r>
            <w:r w:rsidR="00C721B3">
              <w:rPr>
                <w:sz w:val="24"/>
                <w:lang w:val="sk-SK"/>
              </w:rPr>
              <w:fldChar w:fldCharType="begin"/>
            </w:r>
            <w:r w:rsidR="00C721B3">
              <w:rPr>
                <w:sz w:val="24"/>
                <w:lang w:val="sk-SK"/>
              </w:rPr>
              <w:instrText xml:space="preserve"> NOTEREF _Ref54334665 \f \h </w:instrText>
            </w:r>
            <w:r w:rsidR="00C721B3">
              <w:rPr>
                <w:sz w:val="24"/>
                <w:lang w:val="sk-SK"/>
              </w:rPr>
            </w:r>
            <w:r w:rsidR="00C721B3">
              <w:rPr>
                <w:sz w:val="24"/>
                <w:lang w:val="sk-SK"/>
              </w:rPr>
              <w:fldChar w:fldCharType="separate"/>
            </w:r>
            <w:r w:rsidR="00C721B3" w:rsidRPr="00171534">
              <w:rPr>
                <w:rStyle w:val="Odkaznapoznmkupodiarou"/>
              </w:rPr>
              <w:t>19</w:t>
            </w:r>
            <w:r w:rsidR="00C721B3">
              <w:rPr>
                <w:sz w:val="24"/>
                <w:lang w:val="sk-SK"/>
              </w:rPr>
              <w:fldChar w:fldCharType="end"/>
            </w:r>
          </w:p>
        </w:tc>
      </w:tr>
      <w:tr w:rsidR="001254AE" w:rsidRPr="004D68C7" w14:paraId="42385DC7" w14:textId="77777777" w:rsidTr="000218C7">
        <w:tc>
          <w:tcPr>
            <w:tcW w:w="4531" w:type="dxa"/>
            <w:shd w:val="clear" w:color="auto" w:fill="auto"/>
          </w:tcPr>
          <w:p w14:paraId="0DC71DC8" w14:textId="12312701" w:rsidR="001254AE" w:rsidRPr="004D68C7" w:rsidRDefault="001254AE" w:rsidP="005A3E3E">
            <w:pPr>
              <w:pStyle w:val="Zkladntext"/>
              <w:spacing w:before="0" w:after="0"/>
              <w:rPr>
                <w:sz w:val="24"/>
                <w:lang w:val="sk-SK"/>
              </w:rPr>
            </w:pPr>
            <w:r w:rsidRPr="004D68C7">
              <w:rPr>
                <w:b/>
                <w:sz w:val="24"/>
                <w:lang w:val="sk-SK"/>
              </w:rPr>
              <w:t>CO</w:t>
            </w:r>
            <w:r w:rsidRPr="004D68C7">
              <w:rPr>
                <w:sz w:val="24"/>
                <w:lang w:val="sk-SK"/>
              </w:rPr>
              <w:t xml:space="preserve"> = spoločný</w:t>
            </w:r>
            <w:r w:rsidR="005A3E3E" w:rsidRPr="004D68C7">
              <w:rPr>
                <w:sz w:val="24"/>
                <w:lang w:val="sk-SK"/>
              </w:rPr>
              <w:t xml:space="preserve"> MU výstupu</w:t>
            </w:r>
          </w:p>
        </w:tc>
        <w:tc>
          <w:tcPr>
            <w:tcW w:w="4531" w:type="dxa"/>
            <w:shd w:val="clear" w:color="auto" w:fill="auto"/>
          </w:tcPr>
          <w:p w14:paraId="2ACE2A45" w14:textId="02B2079E" w:rsidR="001254AE" w:rsidRPr="004D68C7" w:rsidRDefault="001254AE" w:rsidP="001254AE">
            <w:pPr>
              <w:pStyle w:val="Zkladntext"/>
              <w:spacing w:before="0" w:after="0"/>
              <w:rPr>
                <w:sz w:val="24"/>
                <w:lang w:val="sk-SK"/>
              </w:rPr>
            </w:pPr>
            <w:r w:rsidRPr="004D68C7">
              <w:rPr>
                <w:sz w:val="24"/>
                <w:lang w:val="sk-SK"/>
              </w:rPr>
              <w:t>od čísla 01</w:t>
            </w:r>
          </w:p>
        </w:tc>
      </w:tr>
      <w:tr w:rsidR="001254AE" w:rsidRPr="004D68C7" w14:paraId="2E3460F4" w14:textId="77777777" w:rsidTr="000218C7">
        <w:tc>
          <w:tcPr>
            <w:tcW w:w="4531" w:type="dxa"/>
            <w:shd w:val="clear" w:color="auto" w:fill="auto"/>
          </w:tcPr>
          <w:p w14:paraId="0772646D" w14:textId="77777777" w:rsidR="001254AE" w:rsidRPr="004D68C7" w:rsidRDefault="001254AE" w:rsidP="001254AE">
            <w:pPr>
              <w:pStyle w:val="Zkladntext"/>
              <w:spacing w:before="0" w:after="0"/>
              <w:rPr>
                <w:sz w:val="24"/>
                <w:lang w:val="sk-SK"/>
              </w:rPr>
            </w:pPr>
            <w:r w:rsidRPr="004D68C7">
              <w:rPr>
                <w:b/>
                <w:sz w:val="24"/>
                <w:lang w:val="sk-SK"/>
              </w:rPr>
              <w:t>P</w:t>
            </w:r>
            <w:r w:rsidRPr="004D68C7">
              <w:rPr>
                <w:sz w:val="24"/>
                <w:lang w:val="sk-SK"/>
              </w:rPr>
              <w:t xml:space="preserve"> = projektový MU</w:t>
            </w:r>
          </w:p>
        </w:tc>
        <w:tc>
          <w:tcPr>
            <w:tcW w:w="4531" w:type="dxa"/>
            <w:shd w:val="clear" w:color="auto" w:fill="auto"/>
          </w:tcPr>
          <w:p w14:paraId="4A8367DD" w14:textId="34D54C11" w:rsidR="001254AE" w:rsidRPr="00171534" w:rsidRDefault="001254AE">
            <w:pPr>
              <w:pStyle w:val="Zkladntext"/>
              <w:spacing w:before="0" w:after="0"/>
              <w:rPr>
                <w:sz w:val="24"/>
                <w:vertAlign w:val="superscript"/>
                <w:lang w:val="sk-SK"/>
              </w:rPr>
            </w:pPr>
            <w:r w:rsidRPr="004D68C7">
              <w:rPr>
                <w:sz w:val="24"/>
                <w:lang w:val="sk-SK"/>
              </w:rPr>
              <w:t>od čísla 0001</w:t>
            </w:r>
            <w:r w:rsidR="00544878">
              <w:rPr>
                <w:sz w:val="24"/>
                <w:vertAlign w:val="superscript"/>
                <w:lang w:val="sk-SK"/>
              </w:rPr>
              <w:fldChar w:fldCharType="begin"/>
            </w:r>
            <w:r w:rsidR="00544878">
              <w:rPr>
                <w:sz w:val="24"/>
                <w:lang w:val="sk-SK"/>
              </w:rPr>
              <w:instrText xml:space="preserve"> NOTEREF _Ref54334665 \f \h </w:instrText>
            </w:r>
            <w:r w:rsidR="00544878">
              <w:rPr>
                <w:sz w:val="24"/>
                <w:vertAlign w:val="superscript"/>
                <w:lang w:val="sk-SK"/>
              </w:rPr>
            </w:r>
            <w:r w:rsidR="00544878">
              <w:rPr>
                <w:sz w:val="24"/>
                <w:vertAlign w:val="superscript"/>
                <w:lang w:val="sk-SK"/>
              </w:rPr>
              <w:fldChar w:fldCharType="separate"/>
            </w:r>
            <w:r w:rsidR="00544878" w:rsidRPr="00171534">
              <w:rPr>
                <w:rStyle w:val="Odkaznapoznmkupodiarou"/>
              </w:rPr>
              <w:t>19</w:t>
            </w:r>
            <w:r w:rsidR="00544878">
              <w:rPr>
                <w:sz w:val="24"/>
                <w:vertAlign w:val="superscript"/>
                <w:lang w:val="sk-SK"/>
              </w:rPr>
              <w:fldChar w:fldCharType="end"/>
            </w:r>
          </w:p>
        </w:tc>
      </w:tr>
      <w:tr w:rsidR="001254AE" w:rsidRPr="004D68C7" w14:paraId="7E5F1557" w14:textId="77777777" w:rsidTr="000218C7">
        <w:tc>
          <w:tcPr>
            <w:tcW w:w="4531" w:type="dxa"/>
            <w:shd w:val="clear" w:color="auto" w:fill="auto"/>
          </w:tcPr>
          <w:p w14:paraId="2A78380D" w14:textId="77777777" w:rsidR="001254AE" w:rsidRPr="004D68C7" w:rsidRDefault="001254AE" w:rsidP="001254AE">
            <w:pPr>
              <w:pStyle w:val="Zkladntext"/>
              <w:spacing w:before="0" w:after="0"/>
              <w:rPr>
                <w:sz w:val="24"/>
                <w:lang w:val="sk-SK"/>
              </w:rPr>
            </w:pPr>
            <w:r w:rsidRPr="004D68C7">
              <w:rPr>
                <w:b/>
                <w:sz w:val="24"/>
                <w:lang w:val="sk-SK"/>
              </w:rPr>
              <w:t>D</w:t>
            </w:r>
            <w:r w:rsidRPr="004D68C7">
              <w:rPr>
                <w:sz w:val="24"/>
                <w:lang w:val="sk-SK"/>
              </w:rPr>
              <w:t xml:space="preserve"> = iný údaj</w:t>
            </w:r>
          </w:p>
        </w:tc>
        <w:tc>
          <w:tcPr>
            <w:tcW w:w="4531" w:type="dxa"/>
            <w:shd w:val="clear" w:color="auto" w:fill="auto"/>
          </w:tcPr>
          <w:p w14:paraId="610B022B" w14:textId="77777777" w:rsidR="001254AE" w:rsidRPr="004D68C7" w:rsidRDefault="001254AE" w:rsidP="001254AE">
            <w:pPr>
              <w:pStyle w:val="Zkladntext"/>
              <w:spacing w:before="0" w:after="0"/>
              <w:rPr>
                <w:sz w:val="24"/>
                <w:lang w:val="sk-SK"/>
              </w:rPr>
            </w:pPr>
            <w:r w:rsidRPr="004D68C7">
              <w:rPr>
                <w:sz w:val="24"/>
                <w:lang w:val="sk-SK"/>
              </w:rPr>
              <w:t>od čísla 0001</w:t>
            </w:r>
          </w:p>
        </w:tc>
      </w:tr>
      <w:tr w:rsidR="001254AE" w:rsidRPr="004D68C7" w14:paraId="4DC6B1A2" w14:textId="77777777" w:rsidTr="000218C7">
        <w:tc>
          <w:tcPr>
            <w:tcW w:w="4531" w:type="dxa"/>
            <w:shd w:val="clear" w:color="auto" w:fill="auto"/>
          </w:tcPr>
          <w:p w14:paraId="20C2B620" w14:textId="77777777" w:rsidR="001254AE" w:rsidRPr="004D68C7" w:rsidRDefault="001254AE" w:rsidP="001254AE">
            <w:pPr>
              <w:pStyle w:val="Zkladntext"/>
              <w:spacing w:before="0" w:after="0"/>
              <w:rPr>
                <w:sz w:val="24"/>
                <w:lang w:val="sk-SK"/>
              </w:rPr>
            </w:pPr>
            <w:r w:rsidRPr="004D68C7">
              <w:rPr>
                <w:b/>
                <w:sz w:val="24"/>
                <w:lang w:val="sk-SK"/>
              </w:rPr>
              <w:t>F</w:t>
            </w:r>
            <w:r w:rsidRPr="004D68C7">
              <w:rPr>
                <w:sz w:val="24"/>
                <w:lang w:val="sk-SK"/>
              </w:rPr>
              <w:t xml:space="preserve"> = finančný MU</w:t>
            </w:r>
          </w:p>
        </w:tc>
        <w:tc>
          <w:tcPr>
            <w:tcW w:w="4531" w:type="dxa"/>
            <w:shd w:val="clear" w:color="auto" w:fill="auto"/>
          </w:tcPr>
          <w:p w14:paraId="68D1A57E" w14:textId="77777777" w:rsidR="001254AE" w:rsidRPr="004D68C7" w:rsidRDefault="001254AE" w:rsidP="001254AE">
            <w:pPr>
              <w:pStyle w:val="Zkladntext"/>
              <w:spacing w:before="0" w:after="0"/>
              <w:rPr>
                <w:sz w:val="24"/>
                <w:lang w:val="sk-SK"/>
              </w:rPr>
            </w:pPr>
            <w:r w:rsidRPr="004D68C7">
              <w:rPr>
                <w:sz w:val="24"/>
                <w:lang w:val="sk-SK"/>
              </w:rPr>
              <w:t>od čísla 0001</w:t>
            </w:r>
          </w:p>
        </w:tc>
      </w:tr>
      <w:tr w:rsidR="001254AE" w:rsidRPr="004D68C7" w14:paraId="10494041" w14:textId="77777777" w:rsidTr="000218C7">
        <w:tc>
          <w:tcPr>
            <w:tcW w:w="4531" w:type="dxa"/>
            <w:shd w:val="clear" w:color="auto" w:fill="auto"/>
          </w:tcPr>
          <w:p w14:paraId="5A996C0A" w14:textId="77777777" w:rsidR="001254AE" w:rsidRPr="004D68C7" w:rsidRDefault="001254AE" w:rsidP="001254AE">
            <w:pPr>
              <w:pStyle w:val="Zkladntext"/>
              <w:spacing w:before="0" w:after="0"/>
              <w:rPr>
                <w:sz w:val="24"/>
                <w:lang w:val="sk-SK"/>
              </w:rPr>
            </w:pPr>
            <w:r w:rsidRPr="004D68C7">
              <w:rPr>
                <w:b/>
                <w:sz w:val="24"/>
                <w:lang w:val="sk-SK"/>
              </w:rPr>
              <w:t>K</w:t>
            </w:r>
            <w:r w:rsidRPr="004D68C7">
              <w:rPr>
                <w:sz w:val="24"/>
                <w:lang w:val="sk-SK"/>
              </w:rPr>
              <w:t xml:space="preserve"> = kľúčový vykonávací krok</w:t>
            </w:r>
          </w:p>
        </w:tc>
        <w:tc>
          <w:tcPr>
            <w:tcW w:w="4531" w:type="dxa"/>
            <w:shd w:val="clear" w:color="auto" w:fill="auto"/>
          </w:tcPr>
          <w:p w14:paraId="4AD2B3D1" w14:textId="77777777" w:rsidR="001254AE" w:rsidRPr="004D68C7" w:rsidRDefault="001254AE" w:rsidP="001254AE">
            <w:pPr>
              <w:pStyle w:val="Zkladntext"/>
              <w:spacing w:before="0" w:after="0"/>
              <w:rPr>
                <w:sz w:val="24"/>
                <w:lang w:val="sk-SK"/>
              </w:rPr>
            </w:pPr>
            <w:r w:rsidRPr="004D68C7">
              <w:rPr>
                <w:sz w:val="24"/>
                <w:lang w:val="sk-SK"/>
              </w:rPr>
              <w:t>od čísla 0001</w:t>
            </w:r>
          </w:p>
        </w:tc>
      </w:tr>
    </w:tbl>
    <w:p w14:paraId="6532C398" w14:textId="77777777" w:rsidR="001254AE" w:rsidRPr="004D68C7" w:rsidRDefault="001254AE" w:rsidP="001254AE">
      <w:pPr>
        <w:pStyle w:val="Zkladntext"/>
        <w:rPr>
          <w:i/>
          <w:sz w:val="24"/>
          <w:lang w:val="sk-SK"/>
        </w:rPr>
      </w:pPr>
      <w:r w:rsidRPr="004D68C7">
        <w:rPr>
          <w:i/>
          <w:sz w:val="24"/>
          <w:lang w:val="sk-SK"/>
        </w:rPr>
        <w:t>Príklad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7651"/>
      </w:tblGrid>
      <w:tr w:rsidR="001254AE" w:rsidRPr="004D68C7" w14:paraId="231B0B22" w14:textId="77777777" w:rsidTr="000218C7">
        <w:tc>
          <w:tcPr>
            <w:tcW w:w="844" w:type="dxa"/>
            <w:shd w:val="clear" w:color="auto" w:fill="BFBFBF"/>
          </w:tcPr>
          <w:p w14:paraId="67869115" w14:textId="02DAD8FF" w:rsidR="001254AE" w:rsidRPr="004D68C7" w:rsidRDefault="001254AE" w:rsidP="001254AE">
            <w:pPr>
              <w:pStyle w:val="Zkladntext"/>
              <w:spacing w:before="0" w:after="0"/>
              <w:rPr>
                <w:b/>
                <w:sz w:val="24"/>
                <w:lang w:val="sk-SK"/>
              </w:rPr>
            </w:pPr>
            <w:r w:rsidRPr="004D68C7">
              <w:rPr>
                <w:b/>
                <w:sz w:val="24"/>
                <w:lang w:val="sk-SK"/>
              </w:rPr>
              <w:t>CO0</w:t>
            </w:r>
            <w:r w:rsidR="00EF0DF6" w:rsidRPr="004D68C7">
              <w:rPr>
                <w:b/>
                <w:sz w:val="24"/>
                <w:lang w:val="sk-SK"/>
              </w:rPr>
              <w:t>5</w:t>
            </w:r>
          </w:p>
        </w:tc>
        <w:tc>
          <w:tcPr>
            <w:tcW w:w="7651" w:type="dxa"/>
            <w:shd w:val="clear" w:color="auto" w:fill="BFBFBF"/>
          </w:tcPr>
          <w:p w14:paraId="3078BDED" w14:textId="77777777" w:rsidR="001254AE" w:rsidRPr="004D68C7" w:rsidRDefault="001254AE" w:rsidP="001254AE">
            <w:pPr>
              <w:pStyle w:val="Zkladntext"/>
              <w:spacing w:before="0" w:after="0"/>
              <w:rPr>
                <w:b/>
                <w:sz w:val="24"/>
                <w:lang w:val="sk-SK"/>
              </w:rPr>
            </w:pPr>
            <w:r w:rsidRPr="004D68C7">
              <w:rPr>
                <w:b/>
                <w:sz w:val="24"/>
                <w:lang w:val="sk-SK"/>
              </w:rPr>
              <w:t>Počet podporených nových podnikov</w:t>
            </w:r>
          </w:p>
        </w:tc>
      </w:tr>
      <w:tr w:rsidR="001254AE" w:rsidRPr="004D68C7" w14:paraId="56A35930" w14:textId="77777777" w:rsidTr="000218C7">
        <w:tc>
          <w:tcPr>
            <w:tcW w:w="8495" w:type="dxa"/>
            <w:gridSpan w:val="2"/>
            <w:shd w:val="clear" w:color="auto" w:fill="auto"/>
          </w:tcPr>
          <w:p w14:paraId="5F86EF9E" w14:textId="02ABFA4E" w:rsidR="001254AE" w:rsidRPr="004D68C7" w:rsidRDefault="001254AE" w:rsidP="005A3E3E">
            <w:pPr>
              <w:pStyle w:val="Zkladntext"/>
              <w:spacing w:before="0" w:after="0"/>
              <w:rPr>
                <w:sz w:val="24"/>
                <w:lang w:val="sk-SK"/>
              </w:rPr>
            </w:pPr>
            <w:r w:rsidRPr="004D68C7">
              <w:rPr>
                <w:sz w:val="24"/>
                <w:lang w:val="sk-SK"/>
              </w:rPr>
              <w:t xml:space="preserve">= spoločný </w:t>
            </w:r>
            <w:r w:rsidR="005A3E3E" w:rsidRPr="004D68C7">
              <w:rPr>
                <w:sz w:val="24"/>
                <w:lang w:val="sk-SK"/>
              </w:rPr>
              <w:t xml:space="preserve">MU výstupu </w:t>
            </w:r>
            <w:r w:rsidRPr="004D68C7">
              <w:rPr>
                <w:sz w:val="24"/>
                <w:lang w:val="sk-SK"/>
              </w:rPr>
              <w:t xml:space="preserve">pod poradovým číslom </w:t>
            </w:r>
            <w:r w:rsidR="00233B39" w:rsidRPr="004D68C7">
              <w:rPr>
                <w:sz w:val="24"/>
                <w:lang w:val="sk-SK"/>
              </w:rPr>
              <w:t>5</w:t>
            </w:r>
          </w:p>
        </w:tc>
      </w:tr>
    </w:tbl>
    <w:p w14:paraId="53A169A4" w14:textId="77777777" w:rsidR="001254AE" w:rsidRPr="004D68C7" w:rsidRDefault="001254AE" w:rsidP="001254AE">
      <w:pPr>
        <w:pStyle w:val="Zkladntext"/>
        <w:rPr>
          <w:b/>
          <w:sz w:val="24"/>
          <w:lang w:val="sk-SK"/>
        </w:rPr>
      </w:pPr>
    </w:p>
    <w:p w14:paraId="725EA54C" w14:textId="3C901A4F" w:rsidR="001254AE" w:rsidRPr="004D68C7" w:rsidRDefault="001254AE" w:rsidP="001254AE">
      <w:pPr>
        <w:pStyle w:val="Zkladntext"/>
        <w:rPr>
          <w:b/>
          <w:sz w:val="24"/>
          <w:lang w:val="sk-SK"/>
        </w:rPr>
      </w:pPr>
      <w:r w:rsidRPr="004D68C7">
        <w:rPr>
          <w:b/>
          <w:sz w:val="24"/>
          <w:lang w:val="sk-SK"/>
        </w:rPr>
        <w:t xml:space="preserve">Zároveň platí, že MU na úrovni programu, ktorý bude sledovaný aj na úrovni projektu, </w:t>
      </w:r>
      <w:r w:rsidR="00EF0DF6" w:rsidRPr="004D68C7">
        <w:rPr>
          <w:b/>
          <w:sz w:val="24"/>
          <w:lang w:val="sk-SK"/>
        </w:rPr>
        <w:t xml:space="preserve">má samostatný </w:t>
      </w:r>
      <w:r w:rsidRPr="004D68C7">
        <w:rPr>
          <w:b/>
          <w:sz w:val="24"/>
          <w:lang w:val="sk-SK"/>
        </w:rPr>
        <w:t>kód, vrátane prefixu.</w:t>
      </w:r>
    </w:p>
    <w:p w14:paraId="33F843F4" w14:textId="77777777" w:rsidR="001254AE" w:rsidRPr="004D68C7" w:rsidRDefault="001254AE" w:rsidP="001254AE">
      <w:pPr>
        <w:pStyle w:val="Zkladntext"/>
        <w:rPr>
          <w:i/>
          <w:sz w:val="24"/>
          <w:lang w:val="sk-SK"/>
        </w:rPr>
      </w:pPr>
      <w:r w:rsidRPr="004D68C7">
        <w:rPr>
          <w:i/>
          <w:sz w:val="24"/>
          <w:lang w:val="sk-SK"/>
        </w:rPr>
        <w:t>Príklad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1"/>
        <w:gridCol w:w="4394"/>
        <w:gridCol w:w="1270"/>
      </w:tblGrid>
      <w:tr w:rsidR="001254AE" w:rsidRPr="004D68C7" w14:paraId="2D6C92E5" w14:textId="77777777" w:rsidTr="000218C7">
        <w:tc>
          <w:tcPr>
            <w:tcW w:w="2831" w:type="dxa"/>
            <w:shd w:val="clear" w:color="auto" w:fill="auto"/>
          </w:tcPr>
          <w:p w14:paraId="5653BE7B" w14:textId="77777777" w:rsidR="001254AE" w:rsidRPr="004D68C7" w:rsidRDefault="001254AE" w:rsidP="001254AE">
            <w:pPr>
              <w:pStyle w:val="Zkladntext"/>
              <w:spacing w:before="0" w:after="0"/>
              <w:rPr>
                <w:sz w:val="24"/>
                <w:szCs w:val="22"/>
                <w:lang w:val="sk-SK"/>
              </w:rPr>
            </w:pPr>
            <w:r w:rsidRPr="004D68C7">
              <w:rPr>
                <w:sz w:val="24"/>
                <w:szCs w:val="22"/>
                <w:lang w:val="sk-SK"/>
              </w:rPr>
              <w:t>Programová úroveň</w:t>
            </w:r>
          </w:p>
        </w:tc>
        <w:tc>
          <w:tcPr>
            <w:tcW w:w="4394" w:type="dxa"/>
            <w:shd w:val="clear" w:color="auto" w:fill="auto"/>
          </w:tcPr>
          <w:p w14:paraId="65BF6287" w14:textId="7F4E0C5B" w:rsidR="001254AE" w:rsidRPr="004D68C7" w:rsidRDefault="00EF0DF6" w:rsidP="003C1263">
            <w:pPr>
              <w:pStyle w:val="Zkladntext"/>
              <w:spacing w:before="0" w:after="0"/>
              <w:jc w:val="left"/>
              <w:rPr>
                <w:sz w:val="24"/>
                <w:szCs w:val="22"/>
                <w:lang w:val="sk-SK"/>
              </w:rPr>
            </w:pPr>
            <w:r w:rsidRPr="004D68C7">
              <w:rPr>
                <w:sz w:val="24"/>
                <w:szCs w:val="22"/>
                <w:lang w:val="sk-SK"/>
              </w:rPr>
              <w:t>Počet podnikov, ktoré dostávajú nefinančnú podporu</w:t>
            </w:r>
          </w:p>
        </w:tc>
        <w:tc>
          <w:tcPr>
            <w:tcW w:w="1270" w:type="dxa"/>
            <w:shd w:val="clear" w:color="auto" w:fill="auto"/>
          </w:tcPr>
          <w:p w14:paraId="7A33B9D1" w14:textId="703D0015" w:rsidR="001254AE" w:rsidRPr="004D68C7" w:rsidRDefault="00EF0DF6" w:rsidP="00EF0DF6">
            <w:pPr>
              <w:pStyle w:val="Zkladntext"/>
              <w:spacing w:before="0" w:after="0"/>
              <w:rPr>
                <w:sz w:val="24"/>
                <w:szCs w:val="22"/>
                <w:lang w:val="sk-SK"/>
              </w:rPr>
            </w:pPr>
            <w:r w:rsidRPr="004D68C7">
              <w:rPr>
                <w:sz w:val="24"/>
                <w:szCs w:val="22"/>
                <w:lang w:val="sk-SK"/>
              </w:rPr>
              <w:t>CO04</w:t>
            </w:r>
          </w:p>
        </w:tc>
      </w:tr>
      <w:tr w:rsidR="001254AE" w:rsidRPr="004D68C7" w14:paraId="7D90FC91" w14:textId="77777777" w:rsidTr="000218C7">
        <w:tc>
          <w:tcPr>
            <w:tcW w:w="2831" w:type="dxa"/>
            <w:shd w:val="clear" w:color="auto" w:fill="auto"/>
          </w:tcPr>
          <w:p w14:paraId="394C1A5B" w14:textId="77777777" w:rsidR="001254AE" w:rsidRPr="004D68C7" w:rsidRDefault="001254AE" w:rsidP="001254AE">
            <w:pPr>
              <w:pStyle w:val="Zkladntext"/>
              <w:spacing w:before="0" w:after="0"/>
              <w:rPr>
                <w:sz w:val="24"/>
                <w:szCs w:val="22"/>
                <w:lang w:val="sk-SK"/>
              </w:rPr>
            </w:pPr>
            <w:r w:rsidRPr="004D68C7">
              <w:rPr>
                <w:sz w:val="24"/>
                <w:szCs w:val="22"/>
                <w:lang w:val="sk-SK"/>
              </w:rPr>
              <w:t>Projektová úroveň</w:t>
            </w:r>
          </w:p>
        </w:tc>
        <w:tc>
          <w:tcPr>
            <w:tcW w:w="4394" w:type="dxa"/>
            <w:shd w:val="clear" w:color="auto" w:fill="auto"/>
          </w:tcPr>
          <w:p w14:paraId="379BF39E" w14:textId="6F391DBD" w:rsidR="001254AE" w:rsidRPr="004D68C7" w:rsidRDefault="00EF0DF6" w:rsidP="003C1263">
            <w:pPr>
              <w:pStyle w:val="Zkladntext"/>
              <w:spacing w:before="0" w:after="0"/>
              <w:jc w:val="left"/>
              <w:rPr>
                <w:sz w:val="24"/>
                <w:szCs w:val="22"/>
                <w:lang w:val="sk-SK"/>
              </w:rPr>
            </w:pPr>
            <w:r w:rsidRPr="004D68C7">
              <w:rPr>
                <w:sz w:val="24"/>
                <w:szCs w:val="22"/>
                <w:lang w:val="sk-SK"/>
              </w:rPr>
              <w:t>Počet podnikov, ktoré dostávajú nefinančnú podporu</w:t>
            </w:r>
          </w:p>
        </w:tc>
        <w:tc>
          <w:tcPr>
            <w:tcW w:w="1270" w:type="dxa"/>
            <w:shd w:val="clear" w:color="auto" w:fill="auto"/>
          </w:tcPr>
          <w:p w14:paraId="74DDD713" w14:textId="7D36BC17" w:rsidR="001254AE" w:rsidRPr="004D68C7" w:rsidRDefault="00EF0DF6" w:rsidP="00EF0DF6">
            <w:pPr>
              <w:pStyle w:val="Zkladntext"/>
              <w:spacing w:before="0" w:after="0"/>
              <w:rPr>
                <w:sz w:val="24"/>
                <w:szCs w:val="22"/>
                <w:lang w:val="sk-SK"/>
              </w:rPr>
            </w:pPr>
            <w:r w:rsidRPr="004D68C7">
              <w:rPr>
                <w:sz w:val="24"/>
                <w:szCs w:val="22"/>
                <w:lang w:val="sk-SK"/>
              </w:rPr>
              <w:t>P0285</w:t>
            </w:r>
          </w:p>
        </w:tc>
      </w:tr>
    </w:tbl>
    <w:p w14:paraId="3E3652DE" w14:textId="7A7F395B" w:rsidR="001254AE" w:rsidRPr="00FA5364" w:rsidRDefault="001254AE" w:rsidP="003C1263">
      <w:pPr>
        <w:pStyle w:val="MPCKO2"/>
        <w:numPr>
          <w:ilvl w:val="1"/>
          <w:numId w:val="56"/>
        </w:numPr>
        <w:rPr>
          <w:rFonts w:cs="Times New Roman"/>
        </w:rPr>
      </w:pPr>
      <w:bookmarkStart w:id="257" w:name="_Toc412644030"/>
      <w:bookmarkStart w:id="258" w:name="_Toc23334859"/>
      <w:bookmarkStart w:id="259" w:name="_Toc37769457"/>
      <w:bookmarkStart w:id="260" w:name="_Toc68791205"/>
      <w:bookmarkStart w:id="261" w:name="_Toc54359865"/>
      <w:r w:rsidRPr="00FA5364">
        <w:rPr>
          <w:rFonts w:cs="Times New Roman"/>
        </w:rPr>
        <w:t xml:space="preserve">Agregácia </w:t>
      </w:r>
      <w:r w:rsidR="007A41C4" w:rsidRPr="00FA5364">
        <w:rPr>
          <w:rFonts w:cs="Times New Roman"/>
        </w:rPr>
        <w:t>a </w:t>
      </w:r>
      <w:r w:rsidR="00AA3F42" w:rsidRPr="00FA5364">
        <w:rPr>
          <w:rFonts w:cs="Times New Roman"/>
        </w:rPr>
        <w:t>typ</w:t>
      </w:r>
      <w:r w:rsidR="007A41C4" w:rsidRPr="00FA5364">
        <w:rPr>
          <w:rFonts w:cs="Times New Roman"/>
        </w:rPr>
        <w:t xml:space="preserve"> výpočtu </w:t>
      </w:r>
      <w:r w:rsidR="00CD4977" w:rsidRPr="00FA5364">
        <w:rPr>
          <w:rFonts w:cs="Times New Roman"/>
        </w:rPr>
        <w:t>položiek Č</w:t>
      </w:r>
      <w:r w:rsidRPr="00FA5364">
        <w:rPr>
          <w:rFonts w:cs="Times New Roman"/>
        </w:rPr>
        <w:t>MU a </w:t>
      </w:r>
      <w:r w:rsidR="007A41C4" w:rsidRPr="00FA5364">
        <w:rPr>
          <w:rFonts w:cs="Times New Roman"/>
        </w:rPr>
        <w:t>ich</w:t>
      </w:r>
      <w:r w:rsidRPr="00FA5364">
        <w:rPr>
          <w:rFonts w:cs="Times New Roman"/>
        </w:rPr>
        <w:t xml:space="preserve"> pravidlá</w:t>
      </w:r>
      <w:bookmarkEnd w:id="257"/>
      <w:bookmarkEnd w:id="258"/>
      <w:bookmarkEnd w:id="259"/>
      <w:bookmarkEnd w:id="260"/>
      <w:bookmarkEnd w:id="261"/>
    </w:p>
    <w:p w14:paraId="56516302" w14:textId="54BFD04A" w:rsidR="00CD0B32" w:rsidRPr="00FA5364" w:rsidRDefault="00CD0B32" w:rsidP="00CD0B32">
      <w:pPr>
        <w:pStyle w:val="MPCKO2"/>
        <w:numPr>
          <w:ilvl w:val="2"/>
          <w:numId w:val="56"/>
        </w:numPr>
        <w:rPr>
          <w:rFonts w:cs="Times New Roman"/>
        </w:rPr>
      </w:pPr>
      <w:bookmarkStart w:id="262" w:name="_Toc23334860"/>
      <w:bookmarkStart w:id="263" w:name="_Toc37769458"/>
      <w:bookmarkStart w:id="264" w:name="_Toc68791206"/>
      <w:bookmarkStart w:id="265" w:name="_Toc54359866"/>
      <w:r w:rsidRPr="00FA5364">
        <w:rPr>
          <w:rFonts w:cs="Times New Roman"/>
        </w:rPr>
        <w:t>Typ výpočtu</w:t>
      </w:r>
      <w:bookmarkEnd w:id="262"/>
      <w:bookmarkEnd w:id="263"/>
      <w:bookmarkEnd w:id="264"/>
      <w:bookmarkEnd w:id="265"/>
    </w:p>
    <w:p w14:paraId="78752C56" w14:textId="5A0D1CB5" w:rsidR="004F01EE" w:rsidRPr="004D68C7" w:rsidRDefault="004F01EE" w:rsidP="003C1263">
      <w:pPr>
        <w:pStyle w:val="Odsekzoznamu"/>
        <w:numPr>
          <w:ilvl w:val="0"/>
          <w:numId w:val="54"/>
        </w:numPr>
        <w:spacing w:before="120" w:after="120" w:line="276" w:lineRule="auto"/>
        <w:ind w:left="426"/>
        <w:jc w:val="both"/>
      </w:pPr>
      <w:r w:rsidRPr="004D68C7">
        <w:rPr>
          <w:b/>
        </w:rPr>
        <w:t xml:space="preserve">Typom výpočtu  </w:t>
      </w:r>
      <w:r w:rsidRPr="004D68C7">
        <w:t xml:space="preserve">sa rozumie spôsob, akým sa vypočíta </w:t>
      </w:r>
      <w:r w:rsidR="00027338" w:rsidRPr="004D68C7">
        <w:t>celková</w:t>
      </w:r>
      <w:r w:rsidRPr="004D68C7">
        <w:t xml:space="preserve"> hodnota MU</w:t>
      </w:r>
      <w:r w:rsidR="004F791F">
        <w:t>/</w:t>
      </w:r>
      <w:r w:rsidRPr="004D68C7">
        <w:t>iného údaja</w:t>
      </w:r>
      <w:r w:rsidR="00502271">
        <w:t xml:space="preserve"> v rámci OP</w:t>
      </w:r>
      <w:r w:rsidRPr="004D68C7">
        <w:t>. Typ výpočtu sa vzťahuje na všetk</w:t>
      </w:r>
      <w:r w:rsidR="0013362C" w:rsidRPr="004D68C7">
        <w:t>y</w:t>
      </w:r>
      <w:r w:rsidRPr="004D68C7">
        <w:t xml:space="preserve"> MU</w:t>
      </w:r>
      <w:r w:rsidR="004F791F">
        <w:t>/</w:t>
      </w:r>
      <w:r w:rsidRPr="004D68C7">
        <w:t xml:space="preserve">iné údaje. </w:t>
      </w:r>
    </w:p>
    <w:p w14:paraId="7B536912" w14:textId="49A077F7" w:rsidR="004F01EE" w:rsidRPr="004D68C7" w:rsidRDefault="004F01EE" w:rsidP="00AA3F42">
      <w:pPr>
        <w:pStyle w:val="Odsekzoznamu"/>
        <w:numPr>
          <w:ilvl w:val="0"/>
          <w:numId w:val="54"/>
        </w:numPr>
        <w:spacing w:before="120" w:after="120" w:line="276" w:lineRule="auto"/>
        <w:ind w:left="426"/>
        <w:jc w:val="both"/>
      </w:pPr>
      <w:r w:rsidRPr="004D68C7">
        <w:lastRenderedPageBreak/>
        <w:t xml:space="preserve">Na úrovni MU programu rozoznávame </w:t>
      </w:r>
      <w:r w:rsidR="007071C5">
        <w:t>8</w:t>
      </w:r>
      <w:r w:rsidRPr="004D68C7">
        <w:t xml:space="preserve"> typov výpočtu:</w:t>
      </w:r>
    </w:p>
    <w:p w14:paraId="7A1F0AB2" w14:textId="44132CDC" w:rsidR="00791B94" w:rsidRPr="004D68C7" w:rsidRDefault="00791B94" w:rsidP="00791B94">
      <w:pPr>
        <w:pStyle w:val="Odsekzoznamu"/>
        <w:numPr>
          <w:ilvl w:val="1"/>
          <w:numId w:val="54"/>
        </w:numPr>
        <w:spacing w:before="120" w:after="120" w:line="276" w:lineRule="auto"/>
        <w:jc w:val="both"/>
      </w:pPr>
      <w:r w:rsidRPr="004D68C7">
        <w:rPr>
          <w:b/>
        </w:rPr>
        <w:t xml:space="preserve">agregácia MU projektu – </w:t>
      </w:r>
      <w:r w:rsidRPr="004D68C7">
        <w:t>hodnota MU programu sa vypočíta na základe hodnôt MU</w:t>
      </w:r>
      <w:r w:rsidR="007459FC">
        <w:t xml:space="preserve"> projektu</w:t>
      </w:r>
      <w:r w:rsidR="00FA5364">
        <w:t>/iných údajov</w:t>
      </w:r>
      <w:r w:rsidRPr="004D68C7">
        <w:t xml:space="preserve"> , ktoré vstupujú do agregácie</w:t>
      </w:r>
      <w:r w:rsidRPr="004D68C7">
        <w:rPr>
          <w:b/>
        </w:rPr>
        <w:t>;</w:t>
      </w:r>
    </w:p>
    <w:p w14:paraId="13EA4EA5" w14:textId="77777777" w:rsidR="00791B94" w:rsidRPr="004D68C7" w:rsidRDefault="00791B94" w:rsidP="00791B94">
      <w:pPr>
        <w:pStyle w:val="Odsekzoznamu"/>
        <w:numPr>
          <w:ilvl w:val="1"/>
          <w:numId w:val="54"/>
        </w:numPr>
        <w:spacing w:before="120" w:after="120" w:line="276" w:lineRule="auto"/>
        <w:jc w:val="both"/>
      </w:pPr>
      <w:r w:rsidRPr="004D68C7">
        <w:rPr>
          <w:b/>
        </w:rPr>
        <w:t xml:space="preserve">agregácia MU programu – </w:t>
      </w:r>
      <w:r w:rsidRPr="004D68C7">
        <w:t>hodnota MU programu sa vypočíta na základe hodnôt iných MU programu, ktoré vstupujú do agregácie;</w:t>
      </w:r>
    </w:p>
    <w:p w14:paraId="1ED7CCB6" w14:textId="028E985F" w:rsidR="00791B94" w:rsidRPr="004D68C7" w:rsidRDefault="00791B94" w:rsidP="00791B94">
      <w:pPr>
        <w:pStyle w:val="Odsekzoznamu"/>
        <w:numPr>
          <w:ilvl w:val="1"/>
          <w:numId w:val="54"/>
        </w:numPr>
        <w:spacing w:before="120" w:after="120" w:line="276" w:lineRule="auto"/>
        <w:jc w:val="both"/>
      </w:pPr>
      <w:r w:rsidRPr="004D68C7">
        <w:rPr>
          <w:b/>
        </w:rPr>
        <w:t xml:space="preserve">súčet – </w:t>
      </w:r>
      <w:r w:rsidRPr="004D68C7">
        <w:t>hodnota MU programu predstavuje súčet</w:t>
      </w:r>
      <w:r w:rsidR="009E5888">
        <w:t xml:space="preserve"> manuálne zadaných</w:t>
      </w:r>
      <w:r w:rsidRPr="004D68C7">
        <w:t xml:space="preserve"> hodnôt MU programu na úrovni ŠC;  </w:t>
      </w:r>
    </w:p>
    <w:p w14:paraId="57D52181" w14:textId="35978E63" w:rsidR="00791B94" w:rsidRPr="004D68C7" w:rsidRDefault="00791B94" w:rsidP="00791B94">
      <w:pPr>
        <w:pStyle w:val="Odsekzoznamu"/>
        <w:numPr>
          <w:ilvl w:val="1"/>
          <w:numId w:val="54"/>
        </w:numPr>
        <w:spacing w:before="120" w:after="120" w:line="276" w:lineRule="auto"/>
        <w:jc w:val="both"/>
      </w:pPr>
      <w:r w:rsidRPr="004D68C7">
        <w:rPr>
          <w:b/>
        </w:rPr>
        <w:t>priemer</w:t>
      </w:r>
      <w:r w:rsidRPr="004D68C7">
        <w:t xml:space="preserve"> -  hodnota MU programu predstavuje aritmetický priemer </w:t>
      </w:r>
      <w:r w:rsidR="00B72276" w:rsidRPr="004D68C7">
        <w:t xml:space="preserve">manuálne </w:t>
      </w:r>
      <w:r w:rsidRPr="004D68C7">
        <w:t xml:space="preserve">zadaných hodnôt </w:t>
      </w:r>
      <w:r w:rsidRPr="00C15581">
        <w:t>MU programu</w:t>
      </w:r>
      <w:r w:rsidRPr="004D68C7">
        <w:t xml:space="preserve"> na úrovni ŠC;</w:t>
      </w:r>
    </w:p>
    <w:p w14:paraId="26734554" w14:textId="006C8AC1" w:rsidR="00791B94" w:rsidRPr="004D68C7" w:rsidRDefault="00791B94" w:rsidP="00791B94">
      <w:pPr>
        <w:pStyle w:val="Odsekzoznamu"/>
        <w:numPr>
          <w:ilvl w:val="1"/>
          <w:numId w:val="54"/>
        </w:numPr>
        <w:spacing w:before="120" w:after="120" w:line="276" w:lineRule="auto"/>
        <w:jc w:val="both"/>
      </w:pPr>
      <w:r w:rsidRPr="004D68C7">
        <w:rPr>
          <w:b/>
        </w:rPr>
        <w:t>maximálna hodnota</w:t>
      </w:r>
      <w:r w:rsidRPr="004D68C7">
        <w:t xml:space="preserve"> – berie sa najvyššia hodnota </w:t>
      </w:r>
      <w:r w:rsidRPr="00C15581">
        <w:t xml:space="preserve">v rámci </w:t>
      </w:r>
      <w:r w:rsidR="009E5888">
        <w:t>manuálne zadan</w:t>
      </w:r>
      <w:r w:rsidR="00C047F4">
        <w:t>ých</w:t>
      </w:r>
      <w:r w:rsidR="009E5888">
        <w:t xml:space="preserve"> hodn</w:t>
      </w:r>
      <w:r w:rsidR="00C047F4">
        <w:t>ôt</w:t>
      </w:r>
      <w:r w:rsidR="009E5888">
        <w:t xml:space="preserve"> </w:t>
      </w:r>
      <w:r w:rsidRPr="00C15581">
        <w:t xml:space="preserve">MU </w:t>
      </w:r>
      <w:r w:rsidRPr="004D68C7">
        <w:t>na úrovni ŠC;</w:t>
      </w:r>
    </w:p>
    <w:p w14:paraId="2F377DD6" w14:textId="5F13CC61" w:rsidR="00791B94" w:rsidRPr="004D68C7" w:rsidRDefault="00791B94" w:rsidP="00791B94">
      <w:pPr>
        <w:pStyle w:val="Odsekzoznamu"/>
        <w:numPr>
          <w:ilvl w:val="1"/>
          <w:numId w:val="54"/>
        </w:numPr>
        <w:spacing w:before="120" w:after="120" w:line="276" w:lineRule="auto"/>
        <w:jc w:val="both"/>
      </w:pPr>
      <w:r w:rsidRPr="004D68C7">
        <w:rPr>
          <w:b/>
        </w:rPr>
        <w:t>minimálna hodnota</w:t>
      </w:r>
      <w:r w:rsidRPr="004D68C7">
        <w:t xml:space="preserve"> – berie sa najnižšia </w:t>
      </w:r>
      <w:r w:rsidR="00B72276" w:rsidRPr="004D68C7">
        <w:t xml:space="preserve">manuálne </w:t>
      </w:r>
      <w:r w:rsidRPr="004D68C7">
        <w:t xml:space="preserve">zadaná hodnota v rámci </w:t>
      </w:r>
      <w:r w:rsidRPr="00C15581">
        <w:t>MU programu</w:t>
      </w:r>
      <w:r w:rsidRPr="004D68C7">
        <w:t xml:space="preserve"> na úrovni ŠC;</w:t>
      </w:r>
    </w:p>
    <w:p w14:paraId="7179178F" w14:textId="4FEE085F" w:rsidR="008D4448" w:rsidRDefault="00791B94">
      <w:pPr>
        <w:pStyle w:val="Odsekzoznamu"/>
        <w:numPr>
          <w:ilvl w:val="1"/>
          <w:numId w:val="54"/>
        </w:numPr>
        <w:spacing w:before="120" w:after="120" w:line="276" w:lineRule="auto"/>
        <w:jc w:val="both"/>
      </w:pPr>
      <w:r w:rsidRPr="004D68C7">
        <w:rPr>
          <w:b/>
        </w:rPr>
        <w:t xml:space="preserve">manuálne - </w:t>
      </w:r>
      <w:r w:rsidRPr="004D68C7">
        <w:t>hodnotu zadáva RO manuálne do ITMS2014+</w:t>
      </w:r>
      <w:r w:rsidR="00802020">
        <w:t xml:space="preserve"> na príslušných úrovniach programovej štruktúry OP</w:t>
      </w:r>
      <w:r w:rsidR="004465BE">
        <w:rPr>
          <w:rStyle w:val="Odkaznapoznmkupodiarou"/>
        </w:rPr>
        <w:footnoteReference w:id="22"/>
      </w:r>
      <w:r w:rsidR="00EE349F">
        <w:t xml:space="preserve"> a na úrovni samotného MU</w:t>
      </w:r>
      <w:r w:rsidRPr="004D68C7">
        <w:t>, je vypočítaná mimo ITMS2014+.</w:t>
      </w:r>
      <w:r w:rsidR="008B4D39">
        <w:t xml:space="preserve"> </w:t>
      </w:r>
    </w:p>
    <w:p w14:paraId="3193F725" w14:textId="13C7E693" w:rsidR="007071C5" w:rsidRDefault="007071C5">
      <w:pPr>
        <w:pStyle w:val="Odsekzoznamu"/>
        <w:numPr>
          <w:ilvl w:val="1"/>
          <w:numId w:val="54"/>
        </w:numPr>
        <w:spacing w:before="120" w:after="120" w:line="276" w:lineRule="auto"/>
        <w:jc w:val="both"/>
      </w:pPr>
      <w:r>
        <w:rPr>
          <w:b/>
        </w:rPr>
        <w:t>účastník projektu</w:t>
      </w:r>
      <w:r w:rsidR="00CD1799">
        <w:rPr>
          <w:b/>
        </w:rPr>
        <w:t xml:space="preserve"> </w:t>
      </w:r>
      <w:r w:rsidR="0039610F">
        <w:rPr>
          <w:b/>
        </w:rPr>
        <w:t>–</w:t>
      </w:r>
      <w:r w:rsidR="00CD1799">
        <w:rPr>
          <w:b/>
        </w:rPr>
        <w:t xml:space="preserve"> </w:t>
      </w:r>
      <w:r w:rsidR="0039610F">
        <w:rPr>
          <w:bCs/>
        </w:rPr>
        <w:t>hodnoty spoločných MU ESF</w:t>
      </w:r>
      <w:r w:rsidR="004465BE">
        <w:rPr>
          <w:bCs/>
        </w:rPr>
        <w:t>/IZM</w:t>
      </w:r>
      <w:r w:rsidR="0039610F">
        <w:rPr>
          <w:bCs/>
        </w:rPr>
        <w:t xml:space="preserve"> týkajúcich sa </w:t>
      </w:r>
      <w:r w:rsidR="0039610F" w:rsidRPr="00F06911">
        <w:rPr>
          <w:bCs/>
        </w:rPr>
        <w:t xml:space="preserve">účastníkov sa </w:t>
      </w:r>
      <w:r w:rsidR="00CD1799" w:rsidRPr="00F06911">
        <w:t>automatick</w:t>
      </w:r>
      <w:r w:rsidR="0039610F" w:rsidRPr="00F06911">
        <w:t>y</w:t>
      </w:r>
      <w:r w:rsidR="00CD1799" w:rsidRPr="00F06911">
        <w:t xml:space="preserve"> napočíta</w:t>
      </w:r>
      <w:r w:rsidR="0039610F" w:rsidRPr="00F06911">
        <w:t>jú</w:t>
      </w:r>
      <w:r w:rsidR="00CD1799" w:rsidRPr="00F06911">
        <w:t xml:space="preserve"> z evidencie Kariet účastníkov</w:t>
      </w:r>
      <w:r w:rsidR="004465BE" w:rsidRPr="00F06911">
        <w:t>. Pri zvolení tohto</w:t>
      </w:r>
      <w:r w:rsidR="001C60AC" w:rsidRPr="00F06911">
        <w:t xml:space="preserve"> typu výpočtu je potrebné zvoliť aj typ „účastníkov projektu</w:t>
      </w:r>
      <w:r w:rsidR="001C60AC" w:rsidRPr="00F06911">
        <w:rPr>
          <w:rStyle w:val="Odkaznapoznmkupodiarou"/>
        </w:rPr>
        <w:footnoteReference w:id="23"/>
      </w:r>
      <w:r w:rsidR="001C60AC" w:rsidRPr="00F06911">
        <w:t>“ ktorí majú byť do výpočtu zahrnutí a „typ záznamu o účasti</w:t>
      </w:r>
      <w:r w:rsidR="001C60AC" w:rsidRPr="00F06911">
        <w:rPr>
          <w:rStyle w:val="Odkaznapoznmkupodiarou"/>
        </w:rPr>
        <w:footnoteReference w:id="24"/>
      </w:r>
      <w:r w:rsidR="001C60AC" w:rsidRPr="00F06911">
        <w:t xml:space="preserve">“, ktorý má byť pri výpočte zohľadnený. </w:t>
      </w:r>
    </w:p>
    <w:p w14:paraId="737F772B" w14:textId="03BAE965" w:rsidR="00696682" w:rsidRDefault="007C1E27" w:rsidP="00696682">
      <w:pPr>
        <w:pStyle w:val="Odsekzoznamu"/>
        <w:numPr>
          <w:ilvl w:val="0"/>
          <w:numId w:val="54"/>
        </w:numPr>
        <w:spacing w:before="120" w:after="120" w:line="276" w:lineRule="auto"/>
        <w:jc w:val="both"/>
      </w:pPr>
      <w:r w:rsidRPr="001A3C6F">
        <w:rPr>
          <w:b/>
        </w:rPr>
        <w:t>Typ</w:t>
      </w:r>
      <w:r w:rsidR="00696682">
        <w:rPr>
          <w:b/>
        </w:rPr>
        <w:t>y</w:t>
      </w:r>
      <w:r w:rsidRPr="001A3C6F">
        <w:rPr>
          <w:b/>
        </w:rPr>
        <w:t xml:space="preserve"> </w:t>
      </w:r>
      <w:r w:rsidR="003C66C7" w:rsidRPr="001A3C6F">
        <w:rPr>
          <w:b/>
        </w:rPr>
        <w:t>výpočt</w:t>
      </w:r>
      <w:r w:rsidR="00696682">
        <w:rPr>
          <w:b/>
        </w:rPr>
        <w:t>ov</w:t>
      </w:r>
      <w:r w:rsidR="003C66C7" w:rsidRPr="001A3C6F">
        <w:rPr>
          <w:b/>
        </w:rPr>
        <w:t xml:space="preserve"> </w:t>
      </w:r>
      <w:r w:rsidRPr="001A3C6F">
        <w:rPr>
          <w:b/>
        </w:rPr>
        <w:t xml:space="preserve">podľa </w:t>
      </w:r>
      <w:r w:rsidR="00696682">
        <w:rPr>
          <w:b/>
        </w:rPr>
        <w:t xml:space="preserve">bodu 2, </w:t>
      </w:r>
      <w:r w:rsidR="003C66C7" w:rsidRPr="001A3C6F">
        <w:rPr>
          <w:b/>
        </w:rPr>
        <w:t>písm</w:t>
      </w:r>
      <w:r w:rsidR="00696682">
        <w:rPr>
          <w:b/>
        </w:rPr>
        <w:t>.</w:t>
      </w:r>
      <w:r w:rsidR="003C66C7" w:rsidRPr="001A3C6F">
        <w:rPr>
          <w:b/>
        </w:rPr>
        <w:t xml:space="preserve"> c</w:t>
      </w:r>
      <w:r w:rsidR="00696682">
        <w:rPr>
          <w:b/>
        </w:rPr>
        <w:t>.</w:t>
      </w:r>
      <w:r w:rsidR="003C66C7" w:rsidRPr="001A3C6F">
        <w:rPr>
          <w:b/>
        </w:rPr>
        <w:t xml:space="preserve"> až </w:t>
      </w:r>
      <w:r w:rsidR="00696682">
        <w:rPr>
          <w:b/>
        </w:rPr>
        <w:t xml:space="preserve">g. </w:t>
      </w:r>
      <w:r w:rsidR="008B4D39" w:rsidRPr="001A3C6F">
        <w:rPr>
          <w:b/>
        </w:rPr>
        <w:t xml:space="preserve">je možné </w:t>
      </w:r>
      <w:r w:rsidR="008D4448" w:rsidRPr="001A3C6F">
        <w:rPr>
          <w:b/>
        </w:rPr>
        <w:t>použiť</w:t>
      </w:r>
      <w:r w:rsidR="008B4D39" w:rsidRPr="001A3C6F">
        <w:rPr>
          <w:b/>
        </w:rPr>
        <w:t xml:space="preserve"> len vo výnimočných, riadne odôvodnených prípadoch</w:t>
      </w:r>
      <w:r w:rsidR="008B4D39">
        <w:t xml:space="preserve">, ak zdrojom údajov pre daný MU programu nie sú údaje, ktoré </w:t>
      </w:r>
      <w:r w:rsidR="007459FC">
        <w:t xml:space="preserve">je možné </w:t>
      </w:r>
      <w:r w:rsidR="008B4D39">
        <w:t>zbiera</w:t>
      </w:r>
      <w:r w:rsidR="007459FC">
        <w:t>ť</w:t>
      </w:r>
      <w:r w:rsidR="008B65CD">
        <w:t xml:space="preserve"> prostredníctvom MU, </w:t>
      </w:r>
      <w:r w:rsidR="008B4D39">
        <w:t xml:space="preserve">iných údajov </w:t>
      </w:r>
      <w:r w:rsidR="008B65CD">
        <w:t xml:space="preserve">alebo evidencie kariet účastníkov </w:t>
      </w:r>
      <w:r w:rsidR="008B4D39">
        <w:t>(napr. v prípade štatistického zisťovania, merania na zá</w:t>
      </w:r>
      <w:r w:rsidR="008D4448">
        <w:t>klade výskumnej vzorky a pod.)</w:t>
      </w:r>
      <w:r w:rsidR="00486019">
        <w:t>,</w:t>
      </w:r>
      <w:r w:rsidR="00802020">
        <w:t xml:space="preserve"> alebo v prípadoch, ak systém ITMS2014+ nedisponuje funkcionalitou, ktorá zabezpečí</w:t>
      </w:r>
      <w:r w:rsidR="006E403B">
        <w:t xml:space="preserve"> špecifický </w:t>
      </w:r>
      <w:r w:rsidR="00802020">
        <w:t xml:space="preserve"> výpočet hodnoty MU</w:t>
      </w:r>
      <w:r w:rsidR="006E403B">
        <w:t xml:space="preserve"> programu</w:t>
      </w:r>
      <w:r w:rsidR="008D4448">
        <w:t xml:space="preserve">. </w:t>
      </w:r>
      <w:r w:rsidR="00D25519">
        <w:t>K</w:t>
      </w:r>
      <w:r w:rsidR="008D4448" w:rsidRPr="001A3C6F">
        <w:t xml:space="preserve">aždé manuálne zadanie hodnoty </w:t>
      </w:r>
      <w:r w:rsidR="00D25519">
        <w:t xml:space="preserve">MU programu </w:t>
      </w:r>
      <w:r w:rsidR="008D4448" w:rsidRPr="001A3C6F">
        <w:t>do ITMS2014+</w:t>
      </w:r>
      <w:r w:rsidR="00D25519">
        <w:t xml:space="preserve">, ktoré </w:t>
      </w:r>
      <w:r w:rsidR="008B65CD">
        <w:t>bude v</w:t>
      </w:r>
      <w:r w:rsidR="00D25519">
        <w:t>sptupom pre hodnoty MU programu uvádzané vo výročnej/záverečnej správe o vykonávaní</w:t>
      </w:r>
      <w:r w:rsidR="008D4448" w:rsidRPr="001A3C6F">
        <w:t xml:space="preserve"> </w:t>
      </w:r>
      <w:r w:rsidR="00D25519">
        <w:t xml:space="preserve">programu, </w:t>
      </w:r>
      <w:r w:rsidR="008B65CD">
        <w:t xml:space="preserve">je </w:t>
      </w:r>
      <w:r w:rsidR="008D4448" w:rsidRPr="001A3C6F">
        <w:t>zdokument</w:t>
      </w:r>
      <w:r w:rsidR="00DD6AB6">
        <w:t xml:space="preserve">ované </w:t>
      </w:r>
      <w:r w:rsidR="008D4448" w:rsidRPr="001A3C6F">
        <w:t xml:space="preserve">RO prostredníctvom </w:t>
      </w:r>
      <w:r w:rsidR="008D4448" w:rsidRPr="001A3C6F">
        <w:rPr>
          <w:b/>
        </w:rPr>
        <w:t>Správy o výnimke</w:t>
      </w:r>
      <w:r w:rsidR="008B65CD">
        <w:rPr>
          <w:rStyle w:val="Odkaznapoznmkupodiarou"/>
          <w:b/>
        </w:rPr>
        <w:footnoteReference w:id="25"/>
      </w:r>
      <w:r w:rsidR="008D4448" w:rsidRPr="001A3C6F">
        <w:t>, ktorej vzor, postup pre vypracovanie a</w:t>
      </w:r>
      <w:r w:rsidR="00DD6AB6">
        <w:t> </w:t>
      </w:r>
      <w:r w:rsidR="008D4448" w:rsidRPr="001A3C6F">
        <w:t>uchovanie</w:t>
      </w:r>
      <w:r w:rsidR="00DD6AB6">
        <w:t>,</w:t>
      </w:r>
      <w:r w:rsidR="008D4448" w:rsidRPr="001A3C6F">
        <w:t xml:space="preserve"> zapracuje RO do svojej riadiacej dokumentácie</w:t>
      </w:r>
      <w:r w:rsidR="008B65CD">
        <w:t>.</w:t>
      </w:r>
    </w:p>
    <w:p w14:paraId="20ECC69D" w14:textId="7C1E1B3C" w:rsidR="004F01EE" w:rsidRPr="004D68C7" w:rsidRDefault="004F01EE" w:rsidP="00ED245E">
      <w:pPr>
        <w:pStyle w:val="Odsekzoznamu"/>
        <w:numPr>
          <w:ilvl w:val="0"/>
          <w:numId w:val="54"/>
        </w:numPr>
        <w:spacing w:before="120" w:after="120" w:line="276" w:lineRule="auto"/>
        <w:jc w:val="both"/>
      </w:pPr>
      <w:r w:rsidRPr="004D68C7">
        <w:lastRenderedPageBreak/>
        <w:t>Na úrovni MU proj</w:t>
      </w:r>
      <w:r w:rsidR="009F04B8" w:rsidRPr="004D68C7">
        <w:t>ektu</w:t>
      </w:r>
      <w:r w:rsidR="004F791F">
        <w:t>/</w:t>
      </w:r>
      <w:r w:rsidR="009F04B8" w:rsidRPr="004D68C7">
        <w:t>iných údajov rozoznávame 4 typy</w:t>
      </w:r>
      <w:r w:rsidRPr="004D68C7">
        <w:t xml:space="preserve"> výpočtu</w:t>
      </w:r>
      <w:r w:rsidR="009F04B8" w:rsidRPr="004D68C7">
        <w:t xml:space="preserve"> (ide o označenie spôsobu výpočtu nameraných hodnôt MU</w:t>
      </w:r>
      <w:r w:rsidR="00795C0A">
        <w:t xml:space="preserve"> projektu</w:t>
      </w:r>
      <w:r w:rsidR="004F791F">
        <w:t>/</w:t>
      </w:r>
      <w:r w:rsidR="009F04B8" w:rsidRPr="004D68C7">
        <w:t>i</w:t>
      </w:r>
      <w:r w:rsidR="0006028B" w:rsidRPr="004D68C7">
        <w:t>ného údaja</w:t>
      </w:r>
      <w:r w:rsidR="009F04B8" w:rsidRPr="004D68C7">
        <w:t xml:space="preserve"> z jednotlivých projektov </w:t>
      </w:r>
      <w:r w:rsidR="0006028B" w:rsidRPr="004D68C7">
        <w:t xml:space="preserve">na úroveň </w:t>
      </w:r>
      <w:r w:rsidR="00791B94" w:rsidRPr="004D68C7">
        <w:t xml:space="preserve">celkovej hodnoty </w:t>
      </w:r>
      <w:r w:rsidR="0006028B" w:rsidRPr="004D68C7">
        <w:t>MU</w:t>
      </w:r>
      <w:r w:rsidR="00795C0A">
        <w:t xml:space="preserve"> projektu</w:t>
      </w:r>
      <w:r w:rsidR="004F791F">
        <w:t>/</w:t>
      </w:r>
      <w:r w:rsidR="0006028B" w:rsidRPr="004D68C7">
        <w:t>iného údaja</w:t>
      </w:r>
      <w:r w:rsidR="00791B94" w:rsidRPr="004D68C7">
        <w:t xml:space="preserve"> v rámci OP</w:t>
      </w:r>
      <w:r w:rsidR="009F04B8" w:rsidRPr="004D68C7">
        <w:t>)</w:t>
      </w:r>
      <w:r w:rsidRPr="004D68C7">
        <w:t>:</w:t>
      </w:r>
    </w:p>
    <w:p w14:paraId="368C352D" w14:textId="6E7C30D9" w:rsidR="004F01EE" w:rsidRPr="004D68C7" w:rsidRDefault="004F01EE" w:rsidP="003C1263">
      <w:pPr>
        <w:pStyle w:val="Odsekzoznamu"/>
        <w:numPr>
          <w:ilvl w:val="1"/>
          <w:numId w:val="54"/>
        </w:numPr>
        <w:spacing w:before="120" w:after="120" w:line="276" w:lineRule="auto"/>
        <w:jc w:val="both"/>
      </w:pPr>
      <w:r w:rsidRPr="004D68C7">
        <w:rPr>
          <w:b/>
        </w:rPr>
        <w:t xml:space="preserve">súčet – </w:t>
      </w:r>
      <w:r w:rsidRPr="004D68C7">
        <w:t xml:space="preserve">súčet </w:t>
      </w:r>
      <w:r w:rsidR="0006028B" w:rsidRPr="004D68C7">
        <w:t>nameraných hodnôt MU</w:t>
      </w:r>
      <w:r w:rsidR="00795C0A">
        <w:t xml:space="preserve"> projektu</w:t>
      </w:r>
      <w:r w:rsidR="0006028B" w:rsidRPr="004D68C7">
        <w:t>/iného údaja</w:t>
      </w:r>
      <w:r w:rsidRPr="004D68C7">
        <w:t xml:space="preserve">. </w:t>
      </w:r>
      <w:r w:rsidRPr="004D68C7">
        <w:rPr>
          <w:b/>
        </w:rPr>
        <w:t>Tento typ výpočtu sa zadáva aj v prípade, ak sa projektový MU/iný údaj nesčítava</w:t>
      </w:r>
      <w:r w:rsidRPr="004D68C7">
        <w:t xml:space="preserve"> a hodnoty sa vykaz</w:t>
      </w:r>
      <w:r w:rsidR="0006028B" w:rsidRPr="004D68C7">
        <w:t>ujú len na úrovni individuálneho projektu</w:t>
      </w:r>
      <w:r w:rsidRPr="004D68C7">
        <w:t xml:space="preserve">;  </w:t>
      </w:r>
    </w:p>
    <w:p w14:paraId="3BE0C568" w14:textId="2D6AE0BB" w:rsidR="004F01EE" w:rsidRPr="004D68C7" w:rsidRDefault="004F01EE" w:rsidP="003C1263">
      <w:pPr>
        <w:pStyle w:val="Odsekzoznamu"/>
        <w:numPr>
          <w:ilvl w:val="1"/>
          <w:numId w:val="54"/>
        </w:numPr>
        <w:spacing w:before="120" w:after="120" w:line="276" w:lineRule="auto"/>
        <w:jc w:val="both"/>
      </w:pPr>
      <w:r w:rsidRPr="004D68C7">
        <w:rPr>
          <w:b/>
        </w:rPr>
        <w:t>priemer</w:t>
      </w:r>
      <w:r w:rsidRPr="004D68C7">
        <w:t xml:space="preserve"> -  aritmetický priemer nam</w:t>
      </w:r>
      <w:r w:rsidR="00EA2684" w:rsidRPr="004D68C7">
        <w:t>eraných hodnôt MU</w:t>
      </w:r>
      <w:r w:rsidR="00795C0A">
        <w:t xml:space="preserve"> projektu</w:t>
      </w:r>
      <w:r w:rsidR="00EA2684" w:rsidRPr="004D68C7">
        <w:t>/iného údaja</w:t>
      </w:r>
      <w:r w:rsidRPr="004D68C7">
        <w:t>;</w:t>
      </w:r>
    </w:p>
    <w:p w14:paraId="7750BE8B" w14:textId="2A07C296" w:rsidR="004D68C7" w:rsidRPr="004D68C7" w:rsidRDefault="004F01EE" w:rsidP="004D68C7">
      <w:pPr>
        <w:pStyle w:val="Odsekzoznamu"/>
        <w:numPr>
          <w:ilvl w:val="1"/>
          <w:numId w:val="54"/>
        </w:numPr>
        <w:spacing w:before="120" w:after="120" w:line="276" w:lineRule="auto"/>
        <w:jc w:val="both"/>
      </w:pPr>
      <w:r w:rsidRPr="004D68C7">
        <w:rPr>
          <w:b/>
        </w:rPr>
        <w:t>maximálna hodnota</w:t>
      </w:r>
      <w:r w:rsidRPr="004D68C7">
        <w:t xml:space="preserve"> – berie sa najvyššia </w:t>
      </w:r>
      <w:r w:rsidR="008C0C9D" w:rsidRPr="004D68C7">
        <w:t xml:space="preserve">nameraná </w:t>
      </w:r>
      <w:r w:rsidRPr="004D68C7">
        <w:t xml:space="preserve">hodnota </w:t>
      </w:r>
      <w:r w:rsidR="008C0C9D" w:rsidRPr="004D68C7">
        <w:t>MU</w:t>
      </w:r>
      <w:r w:rsidR="00795C0A">
        <w:t xml:space="preserve"> projektu</w:t>
      </w:r>
      <w:r w:rsidR="004F791F">
        <w:t>/</w:t>
      </w:r>
      <w:r w:rsidR="008C0C9D" w:rsidRPr="004D68C7">
        <w:t>iného údaja</w:t>
      </w:r>
      <w:r w:rsidRPr="004D68C7">
        <w:t>;</w:t>
      </w:r>
    </w:p>
    <w:p w14:paraId="228D4AA6" w14:textId="06C0BCA7" w:rsidR="004D68C7" w:rsidRPr="004D68C7" w:rsidRDefault="004F01EE" w:rsidP="004D68C7">
      <w:pPr>
        <w:pStyle w:val="Odsekzoznamu"/>
        <w:numPr>
          <w:ilvl w:val="1"/>
          <w:numId w:val="54"/>
        </w:numPr>
        <w:spacing w:before="120" w:after="120" w:line="276" w:lineRule="auto"/>
        <w:jc w:val="both"/>
      </w:pPr>
      <w:r w:rsidRPr="004D68C7">
        <w:rPr>
          <w:b/>
        </w:rPr>
        <w:t>minimálna hodnota</w:t>
      </w:r>
      <w:r w:rsidRPr="004D68C7">
        <w:t xml:space="preserve"> – beri</w:t>
      </w:r>
      <w:r w:rsidR="00EA2684" w:rsidRPr="004D68C7">
        <w:t xml:space="preserve">e sa najnižšia </w:t>
      </w:r>
      <w:r w:rsidR="008C0C9D" w:rsidRPr="004D68C7">
        <w:t xml:space="preserve">nameraná </w:t>
      </w:r>
      <w:r w:rsidR="00EA2684" w:rsidRPr="004D68C7">
        <w:t>hodnota</w:t>
      </w:r>
      <w:r w:rsidR="008C0C9D" w:rsidRPr="004D68C7">
        <w:t xml:space="preserve"> MU</w:t>
      </w:r>
      <w:r w:rsidR="00795C0A">
        <w:t xml:space="preserve"> projektu</w:t>
      </w:r>
      <w:r w:rsidR="004F791F">
        <w:t>/</w:t>
      </w:r>
      <w:r w:rsidR="008C0C9D" w:rsidRPr="004D68C7">
        <w:t>iného údaja</w:t>
      </w:r>
      <w:r w:rsidR="009F04B8" w:rsidRPr="004D68C7">
        <w:t>.</w:t>
      </w:r>
    </w:p>
    <w:p w14:paraId="507EBE87" w14:textId="2E1624C4" w:rsidR="00CD0B32" w:rsidRPr="004D68C7" w:rsidRDefault="005279C5" w:rsidP="00CD0B32">
      <w:pPr>
        <w:pStyle w:val="MPCKO2"/>
        <w:numPr>
          <w:ilvl w:val="2"/>
          <w:numId w:val="56"/>
        </w:numPr>
        <w:rPr>
          <w:rFonts w:cs="Times New Roman"/>
        </w:rPr>
      </w:pPr>
      <w:bookmarkStart w:id="266" w:name="_Toc23334861"/>
      <w:bookmarkStart w:id="267" w:name="_Toc37769459"/>
      <w:bookmarkStart w:id="268" w:name="_Toc68791207"/>
      <w:bookmarkStart w:id="269" w:name="_Toc54359867"/>
      <w:r w:rsidRPr="004D68C7">
        <w:rPr>
          <w:rFonts w:cs="Times New Roman"/>
        </w:rPr>
        <w:t>Agregácia</w:t>
      </w:r>
      <w:bookmarkEnd w:id="266"/>
      <w:bookmarkEnd w:id="267"/>
      <w:bookmarkEnd w:id="268"/>
      <w:bookmarkEnd w:id="269"/>
    </w:p>
    <w:p w14:paraId="278A801C" w14:textId="6D0CB06A" w:rsidR="00CD0B32" w:rsidRPr="004D68C7" w:rsidRDefault="00EF0DF6" w:rsidP="008C0C9D">
      <w:pPr>
        <w:pStyle w:val="Zkladntext"/>
        <w:numPr>
          <w:ilvl w:val="0"/>
          <w:numId w:val="58"/>
        </w:numPr>
        <w:spacing w:before="120" w:after="120"/>
        <w:ind w:left="426"/>
        <w:rPr>
          <w:sz w:val="24"/>
          <w:lang w:val="sk-SK"/>
        </w:rPr>
      </w:pPr>
      <w:r w:rsidRPr="004D68C7">
        <w:rPr>
          <w:sz w:val="24"/>
          <w:szCs w:val="24"/>
          <w:lang w:val="sk-SK" w:eastAsia="sk-SK"/>
        </w:rPr>
        <w:t xml:space="preserve">Pre účely tohto MP sa pod </w:t>
      </w:r>
      <w:r w:rsidRPr="004D68C7">
        <w:rPr>
          <w:b/>
          <w:sz w:val="24"/>
          <w:szCs w:val="24"/>
          <w:lang w:val="sk-SK" w:eastAsia="sk-SK"/>
        </w:rPr>
        <w:t>a</w:t>
      </w:r>
      <w:r w:rsidR="001254AE" w:rsidRPr="004D68C7">
        <w:rPr>
          <w:b/>
          <w:sz w:val="24"/>
          <w:szCs w:val="24"/>
          <w:lang w:val="sk-SK" w:eastAsia="sk-SK"/>
        </w:rPr>
        <w:t>gregáci</w:t>
      </w:r>
      <w:r w:rsidRPr="004D68C7">
        <w:rPr>
          <w:b/>
          <w:sz w:val="24"/>
          <w:szCs w:val="24"/>
          <w:lang w:val="sk-SK" w:eastAsia="sk-SK"/>
        </w:rPr>
        <w:t>ou</w:t>
      </w:r>
      <w:r w:rsidR="00F36450" w:rsidRPr="004D68C7">
        <w:rPr>
          <w:rStyle w:val="Odkaznapoznmkupodiarou"/>
          <w:sz w:val="24"/>
          <w:szCs w:val="24"/>
          <w:lang w:val="sk-SK" w:eastAsia="sk-SK"/>
        </w:rPr>
        <w:footnoteReference w:id="26"/>
      </w:r>
      <w:r w:rsidR="001254AE" w:rsidRPr="004D68C7">
        <w:rPr>
          <w:sz w:val="24"/>
          <w:szCs w:val="24"/>
          <w:lang w:val="sk-SK" w:eastAsia="sk-SK"/>
        </w:rPr>
        <w:t xml:space="preserve"> </w:t>
      </w:r>
      <w:r w:rsidRPr="004D68C7">
        <w:rPr>
          <w:sz w:val="24"/>
          <w:szCs w:val="24"/>
          <w:lang w:val="sk-SK" w:eastAsia="sk-SK"/>
        </w:rPr>
        <w:t xml:space="preserve">myslí </w:t>
      </w:r>
      <w:r w:rsidR="008C0C9D" w:rsidRPr="004D68C7">
        <w:rPr>
          <w:sz w:val="24"/>
          <w:szCs w:val="24"/>
          <w:lang w:val="sk-SK" w:eastAsia="sk-SK"/>
        </w:rPr>
        <w:t xml:space="preserve">jeden z typov výpočtu hodnoty MU programu, teda </w:t>
      </w:r>
      <w:r w:rsidR="00795C0A">
        <w:rPr>
          <w:sz w:val="24"/>
          <w:szCs w:val="24"/>
          <w:lang w:val="sk-SK" w:eastAsia="sk-SK"/>
        </w:rPr>
        <w:t>výpočet</w:t>
      </w:r>
      <w:r w:rsidR="008C0C9D" w:rsidRPr="004D68C7">
        <w:rPr>
          <w:sz w:val="24"/>
          <w:szCs w:val="24"/>
          <w:lang w:val="sk-SK" w:eastAsia="sk-SK"/>
        </w:rPr>
        <w:t xml:space="preserve"> hodnot</w:t>
      </w:r>
      <w:r w:rsidR="00795C0A">
        <w:rPr>
          <w:sz w:val="24"/>
          <w:szCs w:val="24"/>
          <w:lang w:val="sk-SK" w:eastAsia="sk-SK"/>
        </w:rPr>
        <w:t>y</w:t>
      </w:r>
      <w:r w:rsidR="008C0C9D" w:rsidRPr="004D68C7">
        <w:rPr>
          <w:sz w:val="24"/>
          <w:szCs w:val="24"/>
          <w:lang w:val="sk-SK" w:eastAsia="sk-SK"/>
        </w:rPr>
        <w:t xml:space="preserve"> MU programu z </w:t>
      </w:r>
      <w:r w:rsidR="00795C0A">
        <w:rPr>
          <w:sz w:val="24"/>
          <w:szCs w:val="24"/>
          <w:lang w:val="sk-SK" w:eastAsia="sk-SK"/>
        </w:rPr>
        <w:t>hodnôt</w:t>
      </w:r>
      <w:r w:rsidR="00795C0A" w:rsidRPr="004D68C7">
        <w:rPr>
          <w:sz w:val="24"/>
          <w:szCs w:val="24"/>
          <w:lang w:val="sk-SK" w:eastAsia="sk-SK"/>
        </w:rPr>
        <w:t xml:space="preserve"> </w:t>
      </w:r>
      <w:r w:rsidR="008C0C9D" w:rsidRPr="004D68C7">
        <w:rPr>
          <w:sz w:val="24"/>
          <w:szCs w:val="24"/>
          <w:lang w:val="sk-SK" w:eastAsia="sk-SK"/>
        </w:rPr>
        <w:t>iných MU programu</w:t>
      </w:r>
      <w:r w:rsidR="004F791F">
        <w:rPr>
          <w:sz w:val="24"/>
          <w:szCs w:val="24"/>
          <w:lang w:val="sk-SK" w:eastAsia="sk-SK"/>
        </w:rPr>
        <w:t>/</w:t>
      </w:r>
      <w:r w:rsidR="008C0C9D" w:rsidRPr="004D68C7">
        <w:rPr>
          <w:sz w:val="24"/>
          <w:lang w:val="sk-SK"/>
        </w:rPr>
        <w:t>projektových MU</w:t>
      </w:r>
      <w:r w:rsidR="004F791F">
        <w:rPr>
          <w:sz w:val="24"/>
          <w:lang w:val="sk-SK"/>
        </w:rPr>
        <w:t>/</w:t>
      </w:r>
      <w:r w:rsidR="00DF6FCD" w:rsidRPr="004D68C7">
        <w:rPr>
          <w:sz w:val="24"/>
          <w:lang w:val="sk-SK"/>
        </w:rPr>
        <w:t>iných údajov</w:t>
      </w:r>
      <w:r w:rsidR="008C0C9D" w:rsidRPr="004D68C7">
        <w:rPr>
          <w:sz w:val="24"/>
          <w:lang w:val="sk-SK"/>
        </w:rPr>
        <w:t>.</w:t>
      </w:r>
      <w:r w:rsidR="008C0C9D" w:rsidRPr="004D68C7">
        <w:rPr>
          <w:sz w:val="24"/>
          <w:szCs w:val="24"/>
          <w:lang w:val="sk-SK" w:eastAsia="sk-SK"/>
        </w:rPr>
        <w:t xml:space="preserve"> </w:t>
      </w:r>
    </w:p>
    <w:p w14:paraId="36A66AF1" w14:textId="4253D91B" w:rsidR="00E22B14" w:rsidRPr="004D68C7" w:rsidRDefault="004A410E" w:rsidP="00CD0B32">
      <w:pPr>
        <w:pStyle w:val="Zkladntext"/>
        <w:numPr>
          <w:ilvl w:val="0"/>
          <w:numId w:val="58"/>
        </w:numPr>
        <w:spacing w:before="120" w:after="120"/>
        <w:ind w:left="426"/>
        <w:rPr>
          <w:sz w:val="24"/>
          <w:lang w:val="sk-SK"/>
        </w:rPr>
      </w:pPr>
      <w:r w:rsidRPr="004D68C7">
        <w:rPr>
          <w:sz w:val="24"/>
          <w:szCs w:val="24"/>
        </w:rPr>
        <w:t xml:space="preserve">Rozoznávame </w:t>
      </w:r>
      <w:del w:id="270" w:author="oMN" w:date="2021-04-26T12:56:00Z">
        <w:r w:rsidR="005F13A5" w:rsidRPr="004D68C7">
          <w:rPr>
            <w:sz w:val="24"/>
            <w:szCs w:val="24"/>
          </w:rPr>
          <w:delText>8</w:delText>
        </w:r>
      </w:del>
      <w:ins w:id="271" w:author="oMN" w:date="2021-04-26T12:56:00Z">
        <w:r w:rsidR="00DE3A5B">
          <w:rPr>
            <w:sz w:val="24"/>
            <w:szCs w:val="24"/>
          </w:rPr>
          <w:t>9</w:t>
        </w:r>
      </w:ins>
      <w:r w:rsidRPr="004D68C7">
        <w:rPr>
          <w:sz w:val="24"/>
          <w:szCs w:val="24"/>
        </w:rPr>
        <w:t xml:space="preserve"> </w:t>
      </w:r>
      <w:r w:rsidR="001D6D2E" w:rsidRPr="004D68C7">
        <w:rPr>
          <w:sz w:val="24"/>
          <w:szCs w:val="24"/>
        </w:rPr>
        <w:t>typov</w:t>
      </w:r>
      <w:r w:rsidRPr="004D68C7">
        <w:rPr>
          <w:sz w:val="24"/>
          <w:szCs w:val="24"/>
        </w:rPr>
        <w:t xml:space="preserve"> </w:t>
      </w:r>
      <w:r w:rsidRPr="004D68C7">
        <w:rPr>
          <w:b/>
          <w:sz w:val="24"/>
          <w:szCs w:val="24"/>
        </w:rPr>
        <w:t>agregačných procesov</w:t>
      </w:r>
      <w:r w:rsidR="005F13A5" w:rsidRPr="004D68C7">
        <w:rPr>
          <w:b/>
          <w:sz w:val="24"/>
          <w:szCs w:val="24"/>
        </w:rPr>
        <w:t xml:space="preserve"> na úrovni MU programu: </w:t>
      </w:r>
    </w:p>
    <w:p w14:paraId="4A42EF65" w14:textId="1AD8BB69" w:rsidR="005F13A5" w:rsidRPr="004D68C7" w:rsidRDefault="005F13A5" w:rsidP="003C1263">
      <w:pPr>
        <w:pStyle w:val="Odsekzoznamu"/>
        <w:numPr>
          <w:ilvl w:val="0"/>
          <w:numId w:val="31"/>
        </w:numPr>
        <w:spacing w:before="120" w:after="120" w:line="276" w:lineRule="auto"/>
        <w:ind w:left="1418" w:hanging="284"/>
        <w:contextualSpacing w:val="0"/>
        <w:jc w:val="both"/>
        <w:rPr>
          <w:b/>
        </w:rPr>
      </w:pPr>
      <w:r w:rsidRPr="004D68C7">
        <w:rPr>
          <w:b/>
        </w:rPr>
        <w:t xml:space="preserve">súčet – </w:t>
      </w:r>
      <w:r w:rsidRPr="004D68C7">
        <w:t>súčet n</w:t>
      </w:r>
      <w:r w:rsidR="005B2A23" w:rsidRPr="004D68C7">
        <w:t>amera</w:t>
      </w:r>
      <w:r w:rsidR="00DF6FCD" w:rsidRPr="004D68C7">
        <w:t>ných hodnôt MU</w:t>
      </w:r>
      <w:r w:rsidR="004F791F">
        <w:t>/</w:t>
      </w:r>
      <w:r w:rsidR="00DF6FCD" w:rsidRPr="004D68C7">
        <w:t>iných údajov</w:t>
      </w:r>
      <w:r w:rsidRPr="004D68C7">
        <w:rPr>
          <w:b/>
        </w:rPr>
        <w:t xml:space="preserve">;  </w:t>
      </w:r>
    </w:p>
    <w:p w14:paraId="04E6D275" w14:textId="079A6A03" w:rsidR="005F13A5" w:rsidRPr="004D68C7" w:rsidRDefault="005F13A5" w:rsidP="00F36450">
      <w:pPr>
        <w:pStyle w:val="Odsekzoznamu"/>
        <w:numPr>
          <w:ilvl w:val="0"/>
          <w:numId w:val="31"/>
        </w:numPr>
        <w:spacing w:before="120" w:after="120" w:line="276" w:lineRule="auto"/>
        <w:ind w:left="1418" w:hanging="284"/>
        <w:contextualSpacing w:val="0"/>
        <w:jc w:val="both"/>
      </w:pPr>
      <w:r w:rsidRPr="004D68C7">
        <w:rPr>
          <w:b/>
        </w:rPr>
        <w:t>priemer</w:t>
      </w:r>
      <w:r w:rsidRPr="004D68C7">
        <w:t xml:space="preserve"> -  aritmetický </w:t>
      </w:r>
      <w:r w:rsidR="00DF6FCD" w:rsidRPr="004D68C7">
        <w:t>priemer nameraných hodnôt MU</w:t>
      </w:r>
      <w:r w:rsidR="004F791F">
        <w:t>/</w:t>
      </w:r>
      <w:r w:rsidR="00DF6FCD" w:rsidRPr="004D68C7">
        <w:t>iných údajov</w:t>
      </w:r>
      <w:r w:rsidRPr="004D68C7">
        <w:t>;</w:t>
      </w:r>
    </w:p>
    <w:p w14:paraId="26248109" w14:textId="49E1B7C7" w:rsidR="005F13A5" w:rsidRPr="004D68C7" w:rsidRDefault="005F13A5" w:rsidP="00F36450">
      <w:pPr>
        <w:pStyle w:val="Odsekzoznamu"/>
        <w:numPr>
          <w:ilvl w:val="0"/>
          <w:numId w:val="31"/>
        </w:numPr>
        <w:spacing w:before="120" w:after="120" w:line="276" w:lineRule="auto"/>
        <w:ind w:left="1418" w:hanging="284"/>
        <w:contextualSpacing w:val="0"/>
        <w:jc w:val="both"/>
      </w:pPr>
      <w:r w:rsidRPr="004D68C7">
        <w:rPr>
          <w:b/>
        </w:rPr>
        <w:t>maximálna hodnota</w:t>
      </w:r>
      <w:r w:rsidRPr="004D68C7">
        <w:t xml:space="preserve"> – berie sa najvyššia </w:t>
      </w:r>
      <w:r w:rsidR="00DF6FCD" w:rsidRPr="004D68C7">
        <w:t xml:space="preserve">nameraná </w:t>
      </w:r>
      <w:r w:rsidRPr="004D68C7">
        <w:t xml:space="preserve">hodnota </w:t>
      </w:r>
      <w:r w:rsidR="00DF6FCD" w:rsidRPr="004D68C7">
        <w:t>MU</w:t>
      </w:r>
      <w:r w:rsidR="004F791F">
        <w:t>/</w:t>
      </w:r>
      <w:r w:rsidR="00DF6FCD" w:rsidRPr="004D68C7">
        <w:t>iných údajov</w:t>
      </w:r>
      <w:r w:rsidRPr="004D68C7">
        <w:t>;</w:t>
      </w:r>
    </w:p>
    <w:p w14:paraId="08C0CFA9" w14:textId="73541A17" w:rsidR="005F13A5" w:rsidRPr="004D68C7" w:rsidRDefault="005F13A5" w:rsidP="00F36450">
      <w:pPr>
        <w:pStyle w:val="Odsekzoznamu"/>
        <w:numPr>
          <w:ilvl w:val="0"/>
          <w:numId w:val="31"/>
        </w:numPr>
        <w:spacing w:before="120" w:after="120" w:line="276" w:lineRule="auto"/>
        <w:ind w:left="1418" w:hanging="284"/>
        <w:contextualSpacing w:val="0"/>
        <w:jc w:val="both"/>
      </w:pPr>
      <w:r w:rsidRPr="004D68C7">
        <w:rPr>
          <w:b/>
        </w:rPr>
        <w:t>minimálna hodnota</w:t>
      </w:r>
      <w:r w:rsidRPr="004D68C7">
        <w:t xml:space="preserve"> – berie sa najnižšia </w:t>
      </w:r>
      <w:r w:rsidR="00DF6FCD" w:rsidRPr="004D68C7">
        <w:t xml:space="preserve">nameraná </w:t>
      </w:r>
      <w:r w:rsidRPr="004D68C7">
        <w:t>hodnota</w:t>
      </w:r>
      <w:r w:rsidR="008C0C9D" w:rsidRPr="004D68C7">
        <w:t xml:space="preserve"> MU</w:t>
      </w:r>
      <w:r w:rsidR="004F791F">
        <w:t>/</w:t>
      </w:r>
      <w:r w:rsidR="00DF6FCD" w:rsidRPr="004D68C7">
        <w:t>iných údajov</w:t>
      </w:r>
      <w:r w:rsidRPr="004D68C7">
        <w:t>;</w:t>
      </w:r>
    </w:p>
    <w:p w14:paraId="064B0586" w14:textId="09911492" w:rsidR="00FF55D3" w:rsidRPr="004D68C7" w:rsidRDefault="00FF55D3" w:rsidP="00F36450">
      <w:pPr>
        <w:pStyle w:val="Odsekzoznamu"/>
        <w:numPr>
          <w:ilvl w:val="0"/>
          <w:numId w:val="31"/>
        </w:numPr>
        <w:spacing w:before="120" w:after="120" w:line="276" w:lineRule="auto"/>
        <w:ind w:left="1418" w:hanging="284"/>
        <w:contextualSpacing w:val="0"/>
        <w:jc w:val="both"/>
      </w:pPr>
      <w:r w:rsidRPr="004D68C7">
        <w:rPr>
          <w:b/>
        </w:rPr>
        <w:t>podiel</w:t>
      </w:r>
      <w:r w:rsidRPr="004D68C7">
        <w:t xml:space="preserve"> – podiel MU/</w:t>
      </w:r>
      <w:r w:rsidR="003E5A61" w:rsidRPr="004D68C7">
        <w:t>iných údajov</w:t>
      </w:r>
      <w:r w:rsidRPr="004D68C7">
        <w:t>;</w:t>
      </w:r>
    </w:p>
    <w:p w14:paraId="071F9C02" w14:textId="7C79EB86" w:rsidR="00FF55D3" w:rsidRPr="004D68C7" w:rsidRDefault="00FF55D3" w:rsidP="00F36450">
      <w:pPr>
        <w:pStyle w:val="Odsekzoznamu"/>
        <w:numPr>
          <w:ilvl w:val="0"/>
          <w:numId w:val="31"/>
        </w:numPr>
        <w:spacing w:before="120" w:after="120" w:line="276" w:lineRule="auto"/>
        <w:ind w:left="1418" w:hanging="284"/>
        <w:contextualSpacing w:val="0"/>
        <w:jc w:val="both"/>
      </w:pPr>
      <w:r w:rsidRPr="004D68C7">
        <w:rPr>
          <w:b/>
        </w:rPr>
        <w:t xml:space="preserve">percento </w:t>
      </w:r>
      <w:r w:rsidRPr="004D68C7">
        <w:t>- podiel MU</w:t>
      </w:r>
      <w:r w:rsidR="004F791F">
        <w:t>/</w:t>
      </w:r>
      <w:r w:rsidR="003E5A61" w:rsidRPr="004D68C7">
        <w:t xml:space="preserve">iných údajov </w:t>
      </w:r>
      <w:r w:rsidRPr="004D68C7">
        <w:t>reprezentovaný v % vyjadrení;</w:t>
      </w:r>
    </w:p>
    <w:p w14:paraId="1353C946" w14:textId="0991D796" w:rsidR="00E22B14" w:rsidRPr="004D68C7" w:rsidRDefault="00FF55D3" w:rsidP="003C1263">
      <w:pPr>
        <w:pStyle w:val="Odsekzoznamu"/>
        <w:numPr>
          <w:ilvl w:val="0"/>
          <w:numId w:val="31"/>
        </w:numPr>
        <w:spacing w:before="120" w:after="120" w:line="276" w:lineRule="auto"/>
        <w:ind w:left="1418" w:hanging="284"/>
        <w:contextualSpacing w:val="0"/>
        <w:jc w:val="both"/>
      </w:pPr>
      <w:r w:rsidRPr="004D68C7">
        <w:rPr>
          <w:b/>
        </w:rPr>
        <w:t xml:space="preserve">podiel/konštanta </w:t>
      </w:r>
      <w:r w:rsidRPr="004D68C7">
        <w:t>- podiel MU/</w:t>
      </w:r>
      <w:r w:rsidR="003E5A61" w:rsidRPr="004D68C7">
        <w:t xml:space="preserve">iných údajov </w:t>
      </w:r>
      <w:r w:rsidRPr="004D68C7">
        <w:t>a jednej vopred definovanej konštanty;</w:t>
      </w:r>
    </w:p>
    <w:p w14:paraId="73AA5EE8" w14:textId="14D119A0" w:rsidR="001254AE" w:rsidRDefault="00FF55D3" w:rsidP="003C1263">
      <w:pPr>
        <w:pStyle w:val="Odsekzoznamu"/>
        <w:numPr>
          <w:ilvl w:val="0"/>
          <w:numId w:val="31"/>
        </w:numPr>
        <w:spacing w:before="120" w:after="120" w:line="276" w:lineRule="auto"/>
        <w:ind w:left="1418" w:hanging="284"/>
        <w:contextualSpacing w:val="0"/>
        <w:jc w:val="both"/>
      </w:pPr>
      <w:r w:rsidRPr="004D68C7">
        <w:rPr>
          <w:b/>
        </w:rPr>
        <w:t xml:space="preserve">percento/konštanta </w:t>
      </w:r>
      <w:r w:rsidRPr="004D68C7">
        <w:t>– podiel MU/</w:t>
      </w:r>
      <w:r w:rsidR="003E5A61" w:rsidRPr="004D68C7">
        <w:t xml:space="preserve">iných údajov </w:t>
      </w:r>
      <w:r w:rsidRPr="004D68C7">
        <w:t>a jednej vopred definovanej konštanty</w:t>
      </w:r>
      <w:r w:rsidR="000578E0">
        <w:t xml:space="preserve"> reprezentovaný </w:t>
      </w:r>
      <w:r w:rsidR="000578E0" w:rsidRPr="004D68C7">
        <w:t>v % vyjadrení</w:t>
      </w:r>
      <w:r w:rsidR="007A41C4" w:rsidRPr="004D68C7">
        <w:t xml:space="preserve">. </w:t>
      </w:r>
    </w:p>
    <w:p w14:paraId="34D0DE1A" w14:textId="084BD605" w:rsidR="00DE3A5B" w:rsidRPr="004D68C7" w:rsidRDefault="00DE3A5B" w:rsidP="003C1263">
      <w:pPr>
        <w:pStyle w:val="Odsekzoznamu"/>
        <w:numPr>
          <w:ilvl w:val="0"/>
          <w:numId w:val="31"/>
        </w:numPr>
        <w:spacing w:before="120" w:after="120" w:line="276" w:lineRule="auto"/>
        <w:ind w:left="1418" w:hanging="284"/>
        <w:contextualSpacing w:val="0"/>
        <w:jc w:val="both"/>
        <w:rPr>
          <w:ins w:id="272" w:author="oMN" w:date="2021-04-26T12:56:00Z"/>
        </w:rPr>
      </w:pPr>
      <w:ins w:id="273" w:author="oMN" w:date="2021-04-26T12:56:00Z">
        <w:r>
          <w:rPr>
            <w:b/>
          </w:rPr>
          <w:t>súčet jedinečn</w:t>
        </w:r>
        <w:r w:rsidR="0029494C">
          <w:rPr>
            <w:b/>
          </w:rPr>
          <w:t>ý</w:t>
        </w:r>
        <w:r>
          <w:rPr>
            <w:b/>
          </w:rPr>
          <w:t>ch záznamov</w:t>
        </w:r>
        <w:r w:rsidR="00080F9C">
          <w:rPr>
            <w:b/>
          </w:rPr>
          <w:t xml:space="preserve"> – </w:t>
        </w:r>
        <w:r w:rsidR="00080F9C">
          <w:rPr>
            <w:bCs/>
          </w:rPr>
          <w:t xml:space="preserve">zabezpečí </w:t>
        </w:r>
        <w:r w:rsidR="00401E18">
          <w:rPr>
            <w:bCs/>
          </w:rPr>
          <w:t xml:space="preserve">súčet </w:t>
        </w:r>
        <w:r w:rsidR="00080F9C">
          <w:t xml:space="preserve">jedinečných prvkov </w:t>
        </w:r>
        <w:r w:rsidR="00401E18">
          <w:t xml:space="preserve">MU/iných údajov </w:t>
        </w:r>
        <w:r w:rsidR="00080F9C">
          <w:t xml:space="preserve">(t. j. očistí </w:t>
        </w:r>
        <w:r w:rsidR="00401E18">
          <w:t xml:space="preserve">hodnoty o </w:t>
        </w:r>
        <w:r w:rsidR="00080F9C">
          <w:t>duplicity/multiciplity).</w:t>
        </w:r>
        <w:r w:rsidR="00A309BE">
          <w:rPr>
            <w:rStyle w:val="Odkaznapoznmkupodiarou"/>
          </w:rPr>
          <w:footnoteReference w:id="27"/>
        </w:r>
      </w:ins>
    </w:p>
    <w:p w14:paraId="5F2CCEB6" w14:textId="3C9CB300" w:rsidR="00892ACF" w:rsidRPr="00E03D96" w:rsidRDefault="00892ACF" w:rsidP="003C1263">
      <w:pPr>
        <w:pStyle w:val="MPCKO2"/>
        <w:numPr>
          <w:ilvl w:val="2"/>
          <w:numId w:val="56"/>
        </w:numPr>
        <w:rPr>
          <w:rFonts w:cs="Times New Roman"/>
        </w:rPr>
      </w:pPr>
      <w:bookmarkStart w:id="276" w:name="_Toc23334862"/>
      <w:bookmarkStart w:id="277" w:name="_Toc37769460"/>
      <w:bookmarkStart w:id="278" w:name="_Toc68791208"/>
      <w:bookmarkStart w:id="279" w:name="_Toc54359868"/>
      <w:r w:rsidRPr="00E03D96">
        <w:rPr>
          <w:rFonts w:cs="Times New Roman"/>
        </w:rPr>
        <w:lastRenderedPageBreak/>
        <w:t xml:space="preserve">Základné princípy </w:t>
      </w:r>
      <w:r w:rsidR="00162902" w:rsidRPr="00E03D96">
        <w:rPr>
          <w:rFonts w:cs="Times New Roman"/>
        </w:rPr>
        <w:t xml:space="preserve">výpočtov a </w:t>
      </w:r>
      <w:r w:rsidRPr="00E03D96">
        <w:rPr>
          <w:rFonts w:cs="Times New Roman"/>
        </w:rPr>
        <w:t>agregácií</w:t>
      </w:r>
      <w:bookmarkEnd w:id="276"/>
      <w:bookmarkEnd w:id="277"/>
      <w:bookmarkEnd w:id="278"/>
      <w:bookmarkEnd w:id="279"/>
    </w:p>
    <w:p w14:paraId="10E55406" w14:textId="5AED58F2" w:rsidR="002C5A09" w:rsidRDefault="00511CF8" w:rsidP="00511CF8">
      <w:pPr>
        <w:pStyle w:val="Zkladntext"/>
        <w:numPr>
          <w:ilvl w:val="0"/>
          <w:numId w:val="60"/>
        </w:numPr>
        <w:spacing w:before="120" w:after="120"/>
        <w:ind w:left="426"/>
        <w:rPr>
          <w:sz w:val="24"/>
          <w:szCs w:val="24"/>
          <w:lang w:val="sk-SK" w:eastAsia="sk-SK"/>
        </w:rPr>
      </w:pPr>
      <w:r w:rsidRPr="004D68C7">
        <w:rPr>
          <w:sz w:val="24"/>
          <w:szCs w:val="24"/>
          <w:lang w:val="sk-SK" w:eastAsia="sk-SK"/>
        </w:rPr>
        <w:t>Z</w:t>
      </w:r>
      <w:r w:rsidR="00A44FE4" w:rsidRPr="004D68C7">
        <w:rPr>
          <w:sz w:val="24"/>
          <w:szCs w:val="24"/>
          <w:lang w:val="sk-SK" w:eastAsia="sk-SK"/>
        </w:rPr>
        <w:t xml:space="preserve"> projektov sa </w:t>
      </w:r>
      <w:r w:rsidR="00892ACF" w:rsidRPr="004D68C7">
        <w:rPr>
          <w:sz w:val="24"/>
          <w:szCs w:val="24"/>
          <w:lang w:val="sk-SK" w:eastAsia="sk-SK"/>
        </w:rPr>
        <w:t xml:space="preserve">agregujú hodnoty </w:t>
      </w:r>
      <w:r w:rsidR="007D07E1" w:rsidRPr="004D68C7">
        <w:rPr>
          <w:sz w:val="24"/>
          <w:szCs w:val="24"/>
          <w:lang w:val="sk-SK" w:eastAsia="sk-SK"/>
        </w:rPr>
        <w:t xml:space="preserve">MU </w:t>
      </w:r>
      <w:r w:rsidR="00892ACF" w:rsidRPr="004D68C7">
        <w:rPr>
          <w:sz w:val="24"/>
          <w:szCs w:val="24"/>
          <w:lang w:val="sk-SK" w:eastAsia="sk-SK"/>
        </w:rPr>
        <w:t xml:space="preserve">z úrovne </w:t>
      </w:r>
      <w:r w:rsidR="00934186" w:rsidRPr="004D68C7">
        <w:rPr>
          <w:sz w:val="24"/>
          <w:szCs w:val="24"/>
          <w:lang w:val="sk-SK" w:eastAsia="sk-SK"/>
        </w:rPr>
        <w:t>typu aktivity</w:t>
      </w:r>
      <w:r w:rsidR="00661BD5">
        <w:rPr>
          <w:sz w:val="24"/>
          <w:szCs w:val="24"/>
          <w:lang w:val="sk-SK" w:eastAsia="sk-SK"/>
        </w:rPr>
        <w:t xml:space="preserve"> </w:t>
      </w:r>
      <w:r w:rsidR="006E1E9B">
        <w:rPr>
          <w:sz w:val="24"/>
          <w:szCs w:val="24"/>
          <w:lang w:val="sk-SK" w:eastAsia="sk-SK"/>
        </w:rPr>
        <w:t xml:space="preserve">a iné </w:t>
      </w:r>
      <w:r w:rsidR="006E1E9B" w:rsidRPr="004D68C7">
        <w:rPr>
          <w:sz w:val="24"/>
          <w:szCs w:val="24"/>
          <w:lang w:val="sk-SK" w:eastAsia="sk-SK"/>
        </w:rPr>
        <w:t>ú</w:t>
      </w:r>
      <w:r w:rsidR="006E1E9B">
        <w:rPr>
          <w:sz w:val="24"/>
          <w:szCs w:val="24"/>
          <w:lang w:val="sk-SK" w:eastAsia="sk-SK"/>
        </w:rPr>
        <w:t>daje</w:t>
      </w:r>
      <w:r w:rsidR="006E1E9B" w:rsidRPr="004D68C7">
        <w:rPr>
          <w:sz w:val="24"/>
          <w:szCs w:val="24"/>
          <w:lang w:val="sk-SK" w:eastAsia="sk-SK"/>
        </w:rPr>
        <w:t xml:space="preserve"> </w:t>
      </w:r>
      <w:r w:rsidR="00661BD5">
        <w:rPr>
          <w:sz w:val="24"/>
          <w:szCs w:val="24"/>
          <w:lang w:val="sk-SK" w:eastAsia="sk-SK"/>
        </w:rPr>
        <w:t>z úrovne ŠC</w:t>
      </w:r>
      <w:r w:rsidR="00892ACF" w:rsidRPr="004D68C7">
        <w:rPr>
          <w:sz w:val="24"/>
          <w:szCs w:val="24"/>
          <w:lang w:val="sk-SK" w:eastAsia="sk-SK"/>
        </w:rPr>
        <w:t xml:space="preserve">, nie celkové hodnoty </w:t>
      </w:r>
      <w:r w:rsidR="007D07E1" w:rsidRPr="004D68C7">
        <w:rPr>
          <w:sz w:val="24"/>
          <w:szCs w:val="24"/>
          <w:lang w:val="sk-SK" w:eastAsia="sk-SK"/>
        </w:rPr>
        <w:t>MU</w:t>
      </w:r>
      <w:r w:rsidR="004F791F">
        <w:rPr>
          <w:sz w:val="24"/>
          <w:szCs w:val="24"/>
          <w:lang w:val="sk-SK" w:eastAsia="sk-SK"/>
        </w:rPr>
        <w:t>/</w:t>
      </w:r>
      <w:r w:rsidR="003E5A61" w:rsidRPr="004D68C7">
        <w:rPr>
          <w:sz w:val="24"/>
          <w:szCs w:val="24"/>
          <w:lang w:val="sk-SK" w:eastAsia="sk-SK"/>
        </w:rPr>
        <w:t>iných údajov</w:t>
      </w:r>
      <w:r w:rsidR="007D07E1" w:rsidRPr="004D68C7">
        <w:rPr>
          <w:sz w:val="24"/>
          <w:szCs w:val="24"/>
          <w:lang w:val="sk-SK" w:eastAsia="sk-SK"/>
        </w:rPr>
        <w:t xml:space="preserve"> </w:t>
      </w:r>
      <w:r w:rsidR="00A44FE4" w:rsidRPr="004D68C7">
        <w:rPr>
          <w:sz w:val="24"/>
          <w:szCs w:val="24"/>
          <w:lang w:val="sk-SK" w:eastAsia="sk-SK"/>
        </w:rPr>
        <w:t>za projekt</w:t>
      </w:r>
      <w:r w:rsidR="00530C4F" w:rsidRPr="004D68C7">
        <w:rPr>
          <w:sz w:val="24"/>
          <w:szCs w:val="24"/>
          <w:lang w:val="sk-SK" w:eastAsia="sk-SK"/>
        </w:rPr>
        <w:t>.</w:t>
      </w:r>
    </w:p>
    <w:p w14:paraId="12AFB2CC" w14:textId="525A2C53" w:rsidR="00D20D2E" w:rsidRPr="007553E7" w:rsidRDefault="005D368C" w:rsidP="003C1263">
      <w:pPr>
        <w:pStyle w:val="Zkladntext"/>
        <w:numPr>
          <w:ilvl w:val="0"/>
          <w:numId w:val="60"/>
        </w:numPr>
        <w:spacing w:before="120" w:after="120"/>
        <w:ind w:left="426"/>
        <w:rPr>
          <w:sz w:val="24"/>
          <w:szCs w:val="24"/>
          <w:lang w:val="sk-SK" w:eastAsia="sk-SK"/>
        </w:rPr>
      </w:pPr>
      <w:r w:rsidRPr="004D68C7">
        <w:rPr>
          <w:sz w:val="24"/>
          <w:lang w:val="sk-SK"/>
        </w:rPr>
        <w:t>Hodnota programového MU môže byť agregovaná nielen z hodnôt projektových MU</w:t>
      </w:r>
      <w:r w:rsidR="004F791F">
        <w:rPr>
          <w:sz w:val="24"/>
          <w:lang w:val="sk-SK"/>
        </w:rPr>
        <w:t>/</w:t>
      </w:r>
      <w:r>
        <w:rPr>
          <w:sz w:val="24"/>
          <w:lang w:val="sk-SK"/>
        </w:rPr>
        <w:t>iných údajov</w:t>
      </w:r>
      <w:r w:rsidRPr="004D68C7">
        <w:rPr>
          <w:sz w:val="24"/>
          <w:lang w:val="sk-SK"/>
        </w:rPr>
        <w:t>, ale aj z hodnôt iných MU programu</w:t>
      </w:r>
      <w:r w:rsidR="00277C80">
        <w:rPr>
          <w:sz w:val="24"/>
          <w:lang w:val="sk-SK"/>
        </w:rPr>
        <w:t xml:space="preserve"> z úrovne ŠC, nie celkovej hodnoty MU programu.</w:t>
      </w:r>
      <w:r w:rsidR="00F74A38">
        <w:rPr>
          <w:sz w:val="24"/>
          <w:lang w:val="sk-SK"/>
        </w:rPr>
        <w:t xml:space="preserve"> </w:t>
      </w:r>
    </w:p>
    <w:p w14:paraId="6863405F" w14:textId="43E78062" w:rsidR="00697A64" w:rsidRPr="0047128F" w:rsidRDefault="00697A64" w:rsidP="003C1263">
      <w:pPr>
        <w:pStyle w:val="Zkladntext"/>
        <w:numPr>
          <w:ilvl w:val="0"/>
          <w:numId w:val="60"/>
        </w:numPr>
        <w:spacing w:before="120" w:after="120"/>
        <w:ind w:left="426"/>
        <w:rPr>
          <w:sz w:val="24"/>
          <w:szCs w:val="24"/>
          <w:lang w:val="sk-SK" w:eastAsia="sk-SK"/>
        </w:rPr>
      </w:pPr>
      <w:r>
        <w:rPr>
          <w:sz w:val="24"/>
          <w:lang w:val="sk-SK"/>
        </w:rPr>
        <w:t xml:space="preserve">Pri agregácií hodnôt </w:t>
      </w:r>
      <w:r w:rsidR="00495EE2">
        <w:rPr>
          <w:sz w:val="24"/>
          <w:lang w:val="sk-SK"/>
        </w:rPr>
        <w:t xml:space="preserve">sú </w:t>
      </w:r>
      <w:r>
        <w:rPr>
          <w:sz w:val="24"/>
          <w:lang w:val="sk-SK"/>
        </w:rPr>
        <w:t xml:space="preserve">do </w:t>
      </w:r>
      <w:r w:rsidR="00495EE2">
        <w:rPr>
          <w:sz w:val="24"/>
          <w:lang w:val="sk-SK"/>
        </w:rPr>
        <w:t xml:space="preserve">nadradeného </w:t>
      </w:r>
      <w:r>
        <w:rPr>
          <w:sz w:val="24"/>
          <w:lang w:val="sk-SK"/>
        </w:rPr>
        <w:t xml:space="preserve">MU programu agregované len </w:t>
      </w:r>
      <w:r w:rsidR="004743A7">
        <w:rPr>
          <w:sz w:val="24"/>
          <w:lang w:val="sk-SK"/>
        </w:rPr>
        <w:t xml:space="preserve">tie </w:t>
      </w:r>
      <w:r>
        <w:rPr>
          <w:sz w:val="24"/>
          <w:lang w:val="sk-SK"/>
        </w:rPr>
        <w:t xml:space="preserve">hodnoty </w:t>
      </w:r>
      <w:r w:rsidR="004743A7">
        <w:rPr>
          <w:sz w:val="24"/>
          <w:lang w:val="sk-SK"/>
        </w:rPr>
        <w:t xml:space="preserve">jemu priradených </w:t>
      </w:r>
      <w:r>
        <w:rPr>
          <w:sz w:val="24"/>
          <w:lang w:val="sk-SK"/>
        </w:rPr>
        <w:t>MU/iných údajov</w:t>
      </w:r>
      <w:r w:rsidR="004743A7">
        <w:rPr>
          <w:sz w:val="24"/>
          <w:lang w:val="sk-SK"/>
        </w:rPr>
        <w:t xml:space="preserve">, ktoré prislúchajú úrovni </w:t>
      </w:r>
      <w:r>
        <w:rPr>
          <w:sz w:val="24"/>
          <w:lang w:val="sk-SK"/>
        </w:rPr>
        <w:t xml:space="preserve">programovej štruktúry, </w:t>
      </w:r>
      <w:r w:rsidR="00495EE2">
        <w:rPr>
          <w:sz w:val="24"/>
          <w:lang w:val="sk-SK"/>
        </w:rPr>
        <w:t xml:space="preserve">ku </w:t>
      </w:r>
      <w:r>
        <w:rPr>
          <w:sz w:val="24"/>
          <w:lang w:val="sk-SK"/>
        </w:rPr>
        <w:t>ktor</w:t>
      </w:r>
      <w:r w:rsidR="00495EE2">
        <w:rPr>
          <w:sz w:val="24"/>
          <w:lang w:val="sk-SK"/>
        </w:rPr>
        <w:t>ej je priradený</w:t>
      </w:r>
      <w:r>
        <w:rPr>
          <w:sz w:val="24"/>
          <w:lang w:val="sk-SK"/>
        </w:rPr>
        <w:t xml:space="preserve"> </w:t>
      </w:r>
      <w:r w:rsidR="00495EE2">
        <w:rPr>
          <w:sz w:val="24"/>
          <w:lang w:val="sk-SK"/>
        </w:rPr>
        <w:t>nadradený</w:t>
      </w:r>
      <w:r w:rsidR="004743A7">
        <w:rPr>
          <w:sz w:val="24"/>
          <w:lang w:val="sk-SK"/>
        </w:rPr>
        <w:t xml:space="preserve"> </w:t>
      </w:r>
      <w:r>
        <w:rPr>
          <w:sz w:val="24"/>
          <w:lang w:val="sk-SK"/>
        </w:rPr>
        <w:t xml:space="preserve">MU programu, tzn. napr. ak je nadradený MU programu priradený len k PO 2, avšak projektový MU je priradený k PO 2, aj PO 3, do nadradeného MU sa z projektového MU agregujú len hodnoty za PO 2. </w:t>
      </w:r>
    </w:p>
    <w:p w14:paraId="510F4823" w14:textId="30041DB9" w:rsidR="002C5A09" w:rsidRPr="00BA12B8" w:rsidRDefault="00511CF8" w:rsidP="003C1263">
      <w:pPr>
        <w:pStyle w:val="Zkladntext"/>
        <w:numPr>
          <w:ilvl w:val="0"/>
          <w:numId w:val="60"/>
        </w:numPr>
        <w:spacing w:before="120" w:after="120"/>
        <w:ind w:left="426"/>
        <w:rPr>
          <w:sz w:val="24"/>
          <w:szCs w:val="24"/>
          <w:lang w:val="sk-SK" w:eastAsia="sk-SK"/>
        </w:rPr>
      </w:pPr>
      <w:r w:rsidRPr="004D68C7">
        <w:rPr>
          <w:sz w:val="24"/>
          <w:lang w:val="sk-SK"/>
        </w:rPr>
        <w:t>C</w:t>
      </w:r>
      <w:r w:rsidR="00805399" w:rsidRPr="004D68C7">
        <w:rPr>
          <w:sz w:val="24"/>
          <w:lang w:val="sk-SK"/>
        </w:rPr>
        <w:t xml:space="preserve">elková hodnota projektového MU </w:t>
      </w:r>
      <w:r w:rsidR="00805399" w:rsidRPr="004D68C7">
        <w:rPr>
          <w:b/>
          <w:sz w:val="24"/>
          <w:lang w:val="sk-SK"/>
        </w:rPr>
        <w:t xml:space="preserve">na úrovni </w:t>
      </w:r>
      <w:r w:rsidR="00934186" w:rsidRPr="004D68C7">
        <w:rPr>
          <w:b/>
          <w:sz w:val="24"/>
          <w:lang w:val="sk-SK"/>
        </w:rPr>
        <w:t xml:space="preserve">konkrétneho </w:t>
      </w:r>
      <w:r w:rsidR="00805399" w:rsidRPr="004D68C7">
        <w:rPr>
          <w:b/>
          <w:sz w:val="24"/>
          <w:lang w:val="sk-SK"/>
        </w:rPr>
        <w:t>projektu</w:t>
      </w:r>
      <w:r w:rsidR="00805399" w:rsidRPr="004D68C7">
        <w:rPr>
          <w:sz w:val="24"/>
          <w:lang w:val="sk-SK"/>
        </w:rPr>
        <w:t xml:space="preserve"> sa </w:t>
      </w:r>
      <w:r w:rsidR="00A44FE4" w:rsidRPr="004D68C7">
        <w:rPr>
          <w:sz w:val="24"/>
          <w:lang w:val="sk-SK"/>
        </w:rPr>
        <w:t xml:space="preserve">v ITMS2014+ </w:t>
      </w:r>
      <w:r w:rsidR="00805399" w:rsidRPr="004D68C7">
        <w:rPr>
          <w:sz w:val="24"/>
          <w:lang w:val="sk-SK"/>
        </w:rPr>
        <w:t>vypočítava automaticky prostredníctvom systému</w:t>
      </w:r>
      <w:r w:rsidR="000E5CFE" w:rsidRPr="004D68C7">
        <w:rPr>
          <w:sz w:val="24"/>
          <w:lang w:val="sk-SK"/>
        </w:rPr>
        <w:t>,</w:t>
      </w:r>
      <w:r w:rsidR="00805399" w:rsidRPr="004D68C7">
        <w:rPr>
          <w:sz w:val="24"/>
          <w:lang w:val="sk-SK"/>
        </w:rPr>
        <w:t xml:space="preserve"> a</w:t>
      </w:r>
      <w:r w:rsidR="000E5CFE" w:rsidRPr="004D68C7">
        <w:rPr>
          <w:sz w:val="24"/>
          <w:lang w:val="sk-SK"/>
        </w:rPr>
        <w:t xml:space="preserve"> to </w:t>
      </w:r>
      <w:r w:rsidR="00934186" w:rsidRPr="004D68C7">
        <w:rPr>
          <w:sz w:val="24"/>
          <w:lang w:val="sk-SK"/>
        </w:rPr>
        <w:t>na základe definovaného</w:t>
      </w:r>
      <w:r w:rsidR="00F3584F" w:rsidRPr="004D68C7">
        <w:rPr>
          <w:sz w:val="24"/>
          <w:lang w:val="sk-SK"/>
        </w:rPr>
        <w:t xml:space="preserve"> </w:t>
      </w:r>
      <w:r w:rsidR="00F3584F" w:rsidRPr="004D68C7">
        <w:rPr>
          <w:b/>
          <w:sz w:val="24"/>
          <w:lang w:val="sk-SK"/>
        </w:rPr>
        <w:t>„</w:t>
      </w:r>
      <w:r w:rsidR="00934186" w:rsidRPr="004D68C7">
        <w:rPr>
          <w:b/>
          <w:sz w:val="24"/>
          <w:lang w:val="sk-SK"/>
        </w:rPr>
        <w:t>typu z</w:t>
      </w:r>
      <w:r w:rsidR="00F3584F" w:rsidRPr="004D68C7">
        <w:rPr>
          <w:b/>
          <w:sz w:val="24"/>
          <w:lang w:val="sk-SK"/>
        </w:rPr>
        <w:t>ávislosti“.</w:t>
      </w:r>
      <w:r w:rsidR="00F3584F" w:rsidRPr="004D68C7">
        <w:rPr>
          <w:sz w:val="24"/>
          <w:lang w:val="sk-SK"/>
        </w:rPr>
        <w:t xml:space="preserve"> </w:t>
      </w:r>
      <w:r w:rsidR="00A4419A" w:rsidRPr="004D68C7">
        <w:rPr>
          <w:sz w:val="24"/>
          <w:lang w:val="sk-SK"/>
        </w:rPr>
        <w:t>Z</w:t>
      </w:r>
      <w:r w:rsidR="00F3584F" w:rsidRPr="004D68C7">
        <w:rPr>
          <w:sz w:val="24"/>
          <w:lang w:val="sk-SK"/>
        </w:rPr>
        <w:t>ávislosť určuje vzťah hodnoty za jednotlivé aktivity voči celkovej hodnote za projekt</w:t>
      </w:r>
      <w:r w:rsidR="00A4419A" w:rsidRPr="004D68C7">
        <w:rPr>
          <w:sz w:val="24"/>
          <w:lang w:val="sk-SK"/>
        </w:rPr>
        <w:t>, resp. vzťah hodnoty aktivity k typu aktivity a následne vzťah typu aktivity k projektu</w:t>
      </w:r>
      <w:r w:rsidR="00F3584F" w:rsidRPr="004D68C7">
        <w:rPr>
          <w:sz w:val="24"/>
          <w:lang w:val="sk-SK"/>
        </w:rPr>
        <w:t>.</w:t>
      </w:r>
      <w:r w:rsidR="00A4419A" w:rsidRPr="004D68C7">
        <w:rPr>
          <w:sz w:val="24"/>
          <w:lang w:val="sk-SK"/>
        </w:rPr>
        <w:t xml:space="preserve"> Typ závislosti sa určuje na konkrétnom projekte a platí len pre ten daný projekt, </w:t>
      </w:r>
      <w:r w:rsidR="00A4419A" w:rsidRPr="004D68C7">
        <w:rPr>
          <w:b/>
          <w:sz w:val="24"/>
          <w:lang w:val="sk-SK"/>
        </w:rPr>
        <w:t>nemá vplyv na napočítavanie celkovej hodnoty daného MU</w:t>
      </w:r>
      <w:r w:rsidR="00402212">
        <w:rPr>
          <w:b/>
          <w:sz w:val="24"/>
          <w:lang w:val="sk-SK"/>
        </w:rPr>
        <w:t xml:space="preserve"> </w:t>
      </w:r>
      <w:r w:rsidR="00402212" w:rsidRPr="00BA12B8">
        <w:rPr>
          <w:b/>
          <w:sz w:val="24"/>
          <w:lang w:val="sk-SK"/>
        </w:rPr>
        <w:t>projektu</w:t>
      </w:r>
      <w:r w:rsidR="007D07E1" w:rsidRPr="00BA12B8">
        <w:rPr>
          <w:b/>
          <w:sz w:val="24"/>
          <w:lang w:val="sk-SK"/>
        </w:rPr>
        <w:t xml:space="preserve"> za viacero projektov</w:t>
      </w:r>
      <w:r w:rsidR="00A4419A" w:rsidRPr="00BA12B8">
        <w:rPr>
          <w:sz w:val="24"/>
          <w:lang w:val="sk-SK"/>
        </w:rPr>
        <w:t>.</w:t>
      </w:r>
      <w:r w:rsidR="00F3584F" w:rsidRPr="00BA12B8">
        <w:rPr>
          <w:sz w:val="24"/>
          <w:lang w:val="sk-SK"/>
        </w:rPr>
        <w:t xml:space="preserve"> P</w:t>
      </w:r>
      <w:r w:rsidR="001D6D2E" w:rsidRPr="00BA12B8">
        <w:rPr>
          <w:sz w:val="24"/>
          <w:lang w:val="sk-SK"/>
        </w:rPr>
        <w:t xml:space="preserve">odrobnejšie </w:t>
      </w:r>
      <w:r w:rsidR="00A4419A" w:rsidRPr="00BA12B8">
        <w:rPr>
          <w:sz w:val="24"/>
          <w:lang w:val="sk-SK"/>
        </w:rPr>
        <w:t xml:space="preserve">sú závislosti popísané v podkapitole </w:t>
      </w:r>
      <w:r w:rsidR="001D6D2E" w:rsidRPr="00BA12B8">
        <w:rPr>
          <w:sz w:val="24"/>
          <w:lang w:val="sk-SK"/>
        </w:rPr>
        <w:t>3.</w:t>
      </w:r>
      <w:r w:rsidR="00120886" w:rsidRPr="00BA12B8">
        <w:rPr>
          <w:sz w:val="24"/>
          <w:lang w:val="sk-SK"/>
        </w:rPr>
        <w:t>5</w:t>
      </w:r>
      <w:r w:rsidR="00FF79C9" w:rsidRPr="00BA12B8">
        <w:rPr>
          <w:sz w:val="24"/>
          <w:lang w:val="sk-SK"/>
        </w:rPr>
        <w:t xml:space="preserve"> tohto MP</w:t>
      </w:r>
      <w:r w:rsidRPr="00BA12B8">
        <w:rPr>
          <w:sz w:val="24"/>
          <w:lang w:val="sk-SK"/>
        </w:rPr>
        <w:t>.</w:t>
      </w:r>
    </w:p>
    <w:p w14:paraId="67E95BEF" w14:textId="04FB79A9" w:rsidR="00511CF8" w:rsidRPr="0050424C" w:rsidRDefault="00511CF8" w:rsidP="003C1263">
      <w:pPr>
        <w:pStyle w:val="Zkladntext"/>
        <w:numPr>
          <w:ilvl w:val="0"/>
          <w:numId w:val="60"/>
        </w:numPr>
        <w:spacing w:before="120" w:after="120"/>
        <w:ind w:left="426"/>
        <w:rPr>
          <w:sz w:val="24"/>
          <w:lang w:val="sk-SK"/>
        </w:rPr>
      </w:pPr>
      <w:r w:rsidRPr="00BA12B8">
        <w:rPr>
          <w:sz w:val="24"/>
          <w:lang w:val="sk-SK"/>
        </w:rPr>
        <w:t>A</w:t>
      </w:r>
      <w:r w:rsidR="00892ACF" w:rsidRPr="00BA12B8">
        <w:rPr>
          <w:sz w:val="24"/>
          <w:lang w:val="sk-SK"/>
        </w:rPr>
        <w:t xml:space="preserve">gregujú </w:t>
      </w:r>
      <w:r w:rsidR="00A4419A" w:rsidRPr="00BA12B8">
        <w:rPr>
          <w:sz w:val="24"/>
          <w:lang w:val="sk-SK"/>
        </w:rPr>
        <w:t xml:space="preserve">a počítajú </w:t>
      </w:r>
      <w:r w:rsidR="00892ACF" w:rsidRPr="00BA12B8">
        <w:rPr>
          <w:sz w:val="24"/>
          <w:lang w:val="sk-SK"/>
        </w:rPr>
        <w:t>sa ročné aj kumulatívne hodnoty</w:t>
      </w:r>
      <w:r w:rsidR="007D07E1" w:rsidRPr="00BA12B8">
        <w:rPr>
          <w:sz w:val="24"/>
          <w:lang w:val="sk-SK"/>
        </w:rPr>
        <w:t xml:space="preserve"> MU</w:t>
      </w:r>
      <w:r w:rsidR="004F791F" w:rsidRPr="00BA12B8">
        <w:rPr>
          <w:sz w:val="24"/>
          <w:lang w:val="sk-SK"/>
        </w:rPr>
        <w:t>/</w:t>
      </w:r>
      <w:r w:rsidR="007D07E1" w:rsidRPr="00BA12B8">
        <w:rPr>
          <w:sz w:val="24"/>
          <w:lang w:val="sk-SK"/>
        </w:rPr>
        <w:t>iných údajov</w:t>
      </w:r>
      <w:r w:rsidR="000E5CFE" w:rsidRPr="00BA12B8">
        <w:rPr>
          <w:sz w:val="24"/>
          <w:lang w:val="sk-SK"/>
        </w:rPr>
        <w:t xml:space="preserve">, ktoré </w:t>
      </w:r>
      <w:r w:rsidR="000E021E" w:rsidRPr="00BA12B8">
        <w:rPr>
          <w:sz w:val="24"/>
          <w:lang w:val="sk-SK"/>
        </w:rPr>
        <w:t>prijímateľ</w:t>
      </w:r>
      <w:r w:rsidR="00892ACF" w:rsidRPr="00BA12B8">
        <w:rPr>
          <w:sz w:val="24"/>
          <w:lang w:val="sk-SK"/>
        </w:rPr>
        <w:t xml:space="preserve"> </w:t>
      </w:r>
      <w:r w:rsidR="00805399" w:rsidRPr="00BA12B8">
        <w:rPr>
          <w:sz w:val="24"/>
          <w:lang w:val="sk-SK"/>
        </w:rPr>
        <w:t xml:space="preserve">samostatne </w:t>
      </w:r>
      <w:r w:rsidR="000E5CFE" w:rsidRPr="00BA12B8">
        <w:rPr>
          <w:sz w:val="24"/>
          <w:lang w:val="sk-SK"/>
        </w:rPr>
        <w:t>zadáva</w:t>
      </w:r>
      <w:r w:rsidR="00892ACF" w:rsidRPr="00BA12B8">
        <w:rPr>
          <w:sz w:val="24"/>
          <w:lang w:val="sk-SK"/>
        </w:rPr>
        <w:t xml:space="preserve"> v</w:t>
      </w:r>
      <w:r w:rsidR="000E5CFE" w:rsidRPr="00BA12B8">
        <w:rPr>
          <w:sz w:val="24"/>
          <w:lang w:val="sk-SK"/>
        </w:rPr>
        <w:t> monitorovacej správe projektu</w:t>
      </w:r>
      <w:r w:rsidR="00537295" w:rsidRPr="00BA12B8">
        <w:rPr>
          <w:sz w:val="24"/>
          <w:lang w:val="sk-SK"/>
        </w:rPr>
        <w:t xml:space="preserve"> (</w:t>
      </w:r>
      <w:r w:rsidR="00402212" w:rsidRPr="00BA12B8">
        <w:rPr>
          <w:sz w:val="24"/>
          <w:lang w:val="sk-SK"/>
        </w:rPr>
        <w:t xml:space="preserve">mimoriadnej, </w:t>
      </w:r>
      <w:r w:rsidR="00537295" w:rsidRPr="00BA12B8">
        <w:rPr>
          <w:sz w:val="24"/>
          <w:lang w:val="sk-SK"/>
        </w:rPr>
        <w:t>výročnej</w:t>
      </w:r>
      <w:r w:rsidR="00BF333C" w:rsidRPr="00BA12B8">
        <w:rPr>
          <w:sz w:val="24"/>
          <w:lang w:val="sk-SK"/>
        </w:rPr>
        <w:t>,</w:t>
      </w:r>
      <w:r w:rsidR="00537295" w:rsidRPr="00BA12B8">
        <w:rPr>
          <w:sz w:val="24"/>
          <w:lang w:val="sk-SK"/>
        </w:rPr>
        <w:t xml:space="preserve"> záverečnej</w:t>
      </w:r>
      <w:r w:rsidR="00F2597D" w:rsidRPr="00BA12B8">
        <w:rPr>
          <w:sz w:val="24"/>
          <w:lang w:val="sk-SK"/>
        </w:rPr>
        <w:t>, následnej</w:t>
      </w:r>
      <w:r w:rsidR="00537295" w:rsidRPr="00BA12B8">
        <w:rPr>
          <w:sz w:val="24"/>
          <w:lang w:val="sk-SK"/>
        </w:rPr>
        <w:t>)</w:t>
      </w:r>
      <w:r w:rsidR="00F2597D" w:rsidRPr="00BA12B8">
        <w:rPr>
          <w:sz w:val="24"/>
          <w:lang w:val="sk-SK"/>
        </w:rPr>
        <w:t xml:space="preserve"> a doplňujúcich monitorovacích údajoch</w:t>
      </w:r>
      <w:r w:rsidR="00402212" w:rsidRPr="00BA12B8">
        <w:rPr>
          <w:sz w:val="24"/>
          <w:lang w:val="sk-SK"/>
        </w:rPr>
        <w:t xml:space="preserve"> k</w:t>
      </w:r>
      <w:r w:rsidR="00277C80" w:rsidRPr="00BA12B8">
        <w:rPr>
          <w:sz w:val="24"/>
          <w:lang w:val="sk-SK"/>
        </w:rPr>
        <w:t> </w:t>
      </w:r>
      <w:r w:rsidR="00402212" w:rsidRPr="00BA12B8">
        <w:rPr>
          <w:sz w:val="24"/>
          <w:lang w:val="sk-SK"/>
        </w:rPr>
        <w:t>ŽoP</w:t>
      </w:r>
      <w:r w:rsidR="00E06ECF" w:rsidRPr="00BA12B8">
        <w:rPr>
          <w:rStyle w:val="Odkaznapoznmkupodiarou"/>
          <w:sz w:val="24"/>
          <w:lang w:val="sk-SK"/>
        </w:rPr>
        <w:footnoteReference w:id="28"/>
      </w:r>
      <w:r w:rsidR="00277C80" w:rsidRPr="00BA12B8">
        <w:rPr>
          <w:sz w:val="24"/>
          <w:lang w:val="sk-SK"/>
        </w:rPr>
        <w:t xml:space="preserve"> </w:t>
      </w:r>
      <w:r w:rsidR="00277C80" w:rsidRPr="0050424C">
        <w:rPr>
          <w:sz w:val="24"/>
          <w:lang w:val="sk-SK"/>
        </w:rPr>
        <w:t xml:space="preserve">alebo </w:t>
      </w:r>
      <w:r w:rsidR="00D20D2E" w:rsidRPr="0050424C">
        <w:rPr>
          <w:sz w:val="24"/>
          <w:lang w:val="sk-SK"/>
        </w:rPr>
        <w:t xml:space="preserve">manuálne zadané </w:t>
      </w:r>
      <w:r w:rsidR="00277C80" w:rsidRPr="0050424C">
        <w:rPr>
          <w:sz w:val="24"/>
          <w:lang w:val="sk-SK"/>
        </w:rPr>
        <w:t xml:space="preserve">hodnoty </w:t>
      </w:r>
      <w:r w:rsidR="00D20D2E" w:rsidRPr="0050424C">
        <w:rPr>
          <w:sz w:val="24"/>
          <w:lang w:val="sk-SK"/>
        </w:rPr>
        <w:t xml:space="preserve">MU programu na úrovni </w:t>
      </w:r>
      <w:r w:rsidR="00277C80" w:rsidRPr="0050424C">
        <w:rPr>
          <w:sz w:val="24"/>
          <w:lang w:val="sk-SK"/>
        </w:rPr>
        <w:t>ŠC</w:t>
      </w:r>
      <w:r w:rsidRPr="0050424C">
        <w:rPr>
          <w:sz w:val="24"/>
          <w:lang w:val="sk-SK"/>
        </w:rPr>
        <w:t>.</w:t>
      </w:r>
    </w:p>
    <w:p w14:paraId="59F694D0" w14:textId="2793F8C3" w:rsidR="00D8281D" w:rsidRPr="00667301" w:rsidRDefault="00511CF8" w:rsidP="00341C11">
      <w:pPr>
        <w:pStyle w:val="Zkladntext"/>
        <w:numPr>
          <w:ilvl w:val="0"/>
          <w:numId w:val="60"/>
        </w:numPr>
        <w:spacing w:before="120" w:after="120"/>
        <w:ind w:left="426"/>
        <w:rPr>
          <w:sz w:val="24"/>
          <w:szCs w:val="24"/>
          <w:lang w:val="sk-SK" w:eastAsia="sk-SK"/>
        </w:rPr>
      </w:pPr>
      <w:r w:rsidRPr="0018734C">
        <w:rPr>
          <w:sz w:val="24"/>
          <w:szCs w:val="24"/>
          <w:lang w:val="sk-SK"/>
        </w:rPr>
        <w:t>A</w:t>
      </w:r>
      <w:r w:rsidR="00892ACF" w:rsidRPr="0018734C">
        <w:rPr>
          <w:sz w:val="24"/>
          <w:szCs w:val="24"/>
          <w:lang w:val="sk-SK"/>
        </w:rPr>
        <w:t>greguj</w:t>
      </w:r>
      <w:r w:rsidR="008A2312">
        <w:rPr>
          <w:sz w:val="24"/>
          <w:szCs w:val="24"/>
          <w:lang w:val="sk-SK"/>
        </w:rPr>
        <w:t>ú</w:t>
      </w:r>
      <w:r w:rsidR="00892ACF" w:rsidRPr="0018734C">
        <w:rPr>
          <w:sz w:val="24"/>
          <w:szCs w:val="24"/>
          <w:lang w:val="sk-SK"/>
        </w:rPr>
        <w:t xml:space="preserve"> </w:t>
      </w:r>
      <w:r w:rsidR="00A4419A" w:rsidRPr="00F22D83">
        <w:rPr>
          <w:sz w:val="24"/>
          <w:szCs w:val="24"/>
          <w:lang w:val="sk-SK"/>
        </w:rPr>
        <w:t>a počíta</w:t>
      </w:r>
      <w:r w:rsidR="008A2312">
        <w:rPr>
          <w:sz w:val="24"/>
          <w:szCs w:val="24"/>
          <w:lang w:val="sk-SK"/>
        </w:rPr>
        <w:t>jú</w:t>
      </w:r>
      <w:r w:rsidR="00A4419A" w:rsidRPr="00F22D83">
        <w:rPr>
          <w:sz w:val="24"/>
          <w:szCs w:val="24"/>
          <w:lang w:val="sk-SK"/>
        </w:rPr>
        <w:t xml:space="preserve"> </w:t>
      </w:r>
      <w:r w:rsidR="00892ACF" w:rsidRPr="000E34E3">
        <w:rPr>
          <w:sz w:val="24"/>
          <w:szCs w:val="24"/>
          <w:lang w:val="sk-SK"/>
        </w:rPr>
        <w:t xml:space="preserve">sa vždy </w:t>
      </w:r>
      <w:r w:rsidR="008A2312">
        <w:rPr>
          <w:sz w:val="24"/>
          <w:szCs w:val="24"/>
          <w:lang w:val="sk-SK"/>
        </w:rPr>
        <w:t xml:space="preserve">hodnoty dosiahnuté </w:t>
      </w:r>
      <w:r w:rsidR="007E4E46">
        <w:rPr>
          <w:sz w:val="24"/>
          <w:szCs w:val="24"/>
          <w:lang w:val="sk-SK"/>
        </w:rPr>
        <w:t>v rámci realizácie projek</w:t>
      </w:r>
      <w:r w:rsidR="00C753D4">
        <w:rPr>
          <w:sz w:val="24"/>
          <w:szCs w:val="24"/>
          <w:lang w:val="sk-SK"/>
        </w:rPr>
        <w:t>tu</w:t>
      </w:r>
      <w:r w:rsidR="00702AAC">
        <w:rPr>
          <w:sz w:val="24"/>
          <w:szCs w:val="24"/>
          <w:lang w:val="sk-SK"/>
        </w:rPr>
        <w:t xml:space="preserve"> </w:t>
      </w:r>
      <w:r w:rsidR="00C753D4">
        <w:rPr>
          <w:sz w:val="24"/>
          <w:szCs w:val="24"/>
          <w:lang w:val="sk-SK"/>
        </w:rPr>
        <w:t>-</w:t>
      </w:r>
      <w:r w:rsidR="00892ACF" w:rsidRPr="000E34E3">
        <w:rPr>
          <w:sz w:val="24"/>
          <w:szCs w:val="24"/>
          <w:lang w:val="sk-SK"/>
        </w:rPr>
        <w:t xml:space="preserve"> </w:t>
      </w:r>
      <w:r w:rsidR="007D07E1" w:rsidRPr="00667301">
        <w:rPr>
          <w:b/>
          <w:sz w:val="24"/>
          <w:szCs w:val="24"/>
          <w:lang w:val="sk-SK"/>
        </w:rPr>
        <w:t xml:space="preserve">ročná a kumulatívna </w:t>
      </w:r>
      <w:r w:rsidR="00892ACF" w:rsidRPr="00667301">
        <w:rPr>
          <w:b/>
          <w:sz w:val="24"/>
          <w:szCs w:val="24"/>
          <w:lang w:val="sk-SK"/>
        </w:rPr>
        <w:t>hodnota</w:t>
      </w:r>
      <w:r w:rsidR="00C753D4">
        <w:rPr>
          <w:b/>
          <w:sz w:val="24"/>
          <w:szCs w:val="24"/>
          <w:lang w:val="sk-SK"/>
        </w:rPr>
        <w:t xml:space="preserve">, </w:t>
      </w:r>
      <w:r w:rsidR="00C753D4" w:rsidRPr="00667301">
        <w:rPr>
          <w:sz w:val="24"/>
          <w:szCs w:val="24"/>
          <w:lang w:val="sk-SK"/>
        </w:rPr>
        <w:t>ktoré sú</w:t>
      </w:r>
      <w:r w:rsidR="00892ACF" w:rsidRPr="0006291D">
        <w:rPr>
          <w:sz w:val="24"/>
          <w:szCs w:val="24"/>
          <w:lang w:val="sk-SK"/>
        </w:rPr>
        <w:t xml:space="preserve"> dostupn</w:t>
      </w:r>
      <w:r w:rsidR="00C753D4">
        <w:rPr>
          <w:sz w:val="24"/>
          <w:szCs w:val="24"/>
          <w:lang w:val="sk-SK"/>
        </w:rPr>
        <w:t>é</w:t>
      </w:r>
      <w:r w:rsidR="00892ACF" w:rsidRPr="0006291D">
        <w:rPr>
          <w:sz w:val="24"/>
          <w:szCs w:val="24"/>
          <w:lang w:val="sk-SK"/>
        </w:rPr>
        <w:t xml:space="preserve"> v ITMS2014+</w:t>
      </w:r>
      <w:r w:rsidR="00DB071A">
        <w:rPr>
          <w:sz w:val="24"/>
          <w:szCs w:val="24"/>
          <w:lang w:val="sk-SK"/>
        </w:rPr>
        <w:t xml:space="preserve"> </w:t>
      </w:r>
      <w:r w:rsidR="00D8281D">
        <w:rPr>
          <w:sz w:val="24"/>
          <w:szCs w:val="24"/>
          <w:lang w:val="sk-SK"/>
        </w:rPr>
        <w:t>z</w:t>
      </w:r>
      <w:r w:rsidR="00C753D4">
        <w:rPr>
          <w:sz w:val="24"/>
          <w:szCs w:val="24"/>
          <w:lang w:val="sk-SK"/>
        </w:rPr>
        <w:t>o</w:t>
      </w:r>
      <w:r w:rsidR="00537295" w:rsidRPr="00AD0D6E">
        <w:rPr>
          <w:sz w:val="24"/>
          <w:szCs w:val="24"/>
          <w:lang w:val="sk-SK"/>
        </w:rPr>
        <w:t> schválenej výročnej</w:t>
      </w:r>
      <w:r w:rsidR="00C753D4">
        <w:rPr>
          <w:sz w:val="24"/>
          <w:szCs w:val="24"/>
          <w:lang w:val="sk-SK"/>
        </w:rPr>
        <w:t>,</w:t>
      </w:r>
      <w:r w:rsidR="00530C4F" w:rsidRPr="00667301">
        <w:rPr>
          <w:sz w:val="24"/>
          <w:szCs w:val="24"/>
          <w:lang w:val="sk-SK"/>
        </w:rPr>
        <w:t xml:space="preserve"> </w:t>
      </w:r>
      <w:r w:rsidR="00B30B3F" w:rsidRPr="00667301">
        <w:rPr>
          <w:sz w:val="24"/>
          <w:szCs w:val="24"/>
          <w:lang w:val="sk-SK"/>
        </w:rPr>
        <w:t xml:space="preserve">záverečnej </w:t>
      </w:r>
      <w:r w:rsidR="00537295" w:rsidRPr="00667301">
        <w:rPr>
          <w:sz w:val="24"/>
          <w:szCs w:val="24"/>
          <w:lang w:val="sk-SK"/>
        </w:rPr>
        <w:t>alebo následnej monitorovacej</w:t>
      </w:r>
      <w:r w:rsidR="00B30B3F" w:rsidRPr="00667301">
        <w:rPr>
          <w:sz w:val="24"/>
          <w:szCs w:val="24"/>
          <w:lang w:val="sk-SK"/>
        </w:rPr>
        <w:t xml:space="preserve"> správ</w:t>
      </w:r>
      <w:r w:rsidR="00D8281D">
        <w:rPr>
          <w:sz w:val="24"/>
          <w:szCs w:val="24"/>
          <w:lang w:val="sk-SK"/>
        </w:rPr>
        <w:t>y</w:t>
      </w:r>
      <w:r w:rsidR="00B30B3F" w:rsidRPr="00667301">
        <w:rPr>
          <w:sz w:val="24"/>
          <w:szCs w:val="24"/>
          <w:lang w:val="sk-SK"/>
        </w:rPr>
        <w:t xml:space="preserve"> projektu</w:t>
      </w:r>
      <w:r w:rsidR="007D07E1" w:rsidRPr="00667301">
        <w:rPr>
          <w:sz w:val="24"/>
          <w:szCs w:val="24"/>
          <w:lang w:val="sk-SK"/>
        </w:rPr>
        <w:t xml:space="preserve">, resp. </w:t>
      </w:r>
      <w:r w:rsidR="00D8281D">
        <w:rPr>
          <w:sz w:val="24"/>
          <w:szCs w:val="24"/>
          <w:lang w:val="sk-SK"/>
        </w:rPr>
        <w:t>zo</w:t>
      </w:r>
      <w:r w:rsidR="00402212">
        <w:rPr>
          <w:sz w:val="24"/>
          <w:szCs w:val="24"/>
          <w:lang w:val="sk-SK"/>
        </w:rPr>
        <w:t> schválenej mimoriadnej monitorovacej správ</w:t>
      </w:r>
      <w:r w:rsidR="00D8281D">
        <w:rPr>
          <w:sz w:val="24"/>
          <w:szCs w:val="24"/>
          <w:lang w:val="sk-SK"/>
        </w:rPr>
        <w:t>y</w:t>
      </w:r>
      <w:r w:rsidR="00C753D4">
        <w:rPr>
          <w:sz w:val="24"/>
          <w:szCs w:val="24"/>
          <w:lang w:val="sk-SK"/>
        </w:rPr>
        <w:t xml:space="preserve">, </w:t>
      </w:r>
      <w:r w:rsidR="00F8646D" w:rsidRPr="00667301">
        <w:rPr>
          <w:sz w:val="24"/>
          <w:szCs w:val="24"/>
          <w:lang w:val="sk-SK"/>
        </w:rPr>
        <w:t xml:space="preserve">schválených </w:t>
      </w:r>
      <w:r w:rsidR="007D07E1" w:rsidRPr="00667301">
        <w:rPr>
          <w:sz w:val="24"/>
          <w:szCs w:val="24"/>
          <w:lang w:val="sk-SK"/>
        </w:rPr>
        <w:t>doplňujúcich monitorovacích údajo</w:t>
      </w:r>
      <w:r w:rsidR="00D8281D">
        <w:rPr>
          <w:sz w:val="24"/>
          <w:szCs w:val="24"/>
          <w:lang w:val="sk-SK"/>
        </w:rPr>
        <w:t>v</w:t>
      </w:r>
      <w:r w:rsidR="007D07E1" w:rsidRPr="00667301">
        <w:rPr>
          <w:sz w:val="24"/>
          <w:szCs w:val="24"/>
          <w:lang w:val="sk-SK"/>
        </w:rPr>
        <w:t xml:space="preserve"> </w:t>
      </w:r>
      <w:r w:rsidR="00402212">
        <w:rPr>
          <w:sz w:val="24"/>
          <w:szCs w:val="24"/>
          <w:lang w:val="sk-SK"/>
        </w:rPr>
        <w:t>k</w:t>
      </w:r>
      <w:r w:rsidR="00C753D4">
        <w:rPr>
          <w:sz w:val="24"/>
          <w:szCs w:val="24"/>
          <w:lang w:val="sk-SK"/>
        </w:rPr>
        <w:t> </w:t>
      </w:r>
      <w:r w:rsidR="00402212">
        <w:rPr>
          <w:sz w:val="24"/>
          <w:szCs w:val="24"/>
          <w:lang w:val="sk-SK"/>
        </w:rPr>
        <w:t>ŽoP</w:t>
      </w:r>
      <w:r w:rsidR="00C753D4">
        <w:rPr>
          <w:sz w:val="24"/>
          <w:szCs w:val="24"/>
          <w:lang w:val="sk-SK"/>
        </w:rPr>
        <w:t xml:space="preserve"> </w:t>
      </w:r>
      <w:r w:rsidR="00C753D4">
        <w:rPr>
          <w:color w:val="000000"/>
          <w:sz w:val="24"/>
          <w:szCs w:val="24"/>
        </w:rPr>
        <w:t>alebo</w:t>
      </w:r>
      <w:r w:rsidR="00411AC0">
        <w:rPr>
          <w:color w:val="000000"/>
          <w:sz w:val="24"/>
          <w:szCs w:val="24"/>
        </w:rPr>
        <w:t xml:space="preserve"> manuálne zadané</w:t>
      </w:r>
      <w:r w:rsidR="00C753D4">
        <w:rPr>
          <w:color w:val="000000"/>
          <w:sz w:val="24"/>
          <w:szCs w:val="24"/>
        </w:rPr>
        <w:t xml:space="preserve"> hodnoty</w:t>
      </w:r>
      <w:r w:rsidR="00411AC0">
        <w:rPr>
          <w:color w:val="000000"/>
          <w:sz w:val="24"/>
          <w:szCs w:val="24"/>
        </w:rPr>
        <w:t>,</w:t>
      </w:r>
      <w:r w:rsidR="00C753D4">
        <w:rPr>
          <w:color w:val="000000"/>
          <w:sz w:val="24"/>
          <w:szCs w:val="24"/>
        </w:rPr>
        <w:t xml:space="preserve"> uvedené ako dosiahnuté v rámci ŠC programového MU. </w:t>
      </w:r>
      <w:r w:rsidR="00A1324F">
        <w:rPr>
          <w:color w:val="000000"/>
          <w:sz w:val="24"/>
          <w:szCs w:val="24"/>
        </w:rPr>
        <w:t>Výnimku predstavujú MU program</w:t>
      </w:r>
      <w:r w:rsidR="008C1C8A">
        <w:rPr>
          <w:color w:val="000000"/>
          <w:sz w:val="24"/>
          <w:szCs w:val="24"/>
        </w:rPr>
        <w:t>u</w:t>
      </w:r>
      <w:r w:rsidR="00A1324F">
        <w:rPr>
          <w:color w:val="000000"/>
          <w:sz w:val="24"/>
          <w:szCs w:val="24"/>
        </w:rPr>
        <w:t xml:space="preserve">, ktoré majú nastavený typ výpočtu “účastník projektu”, </w:t>
      </w:r>
      <w:r w:rsidR="00AC147E">
        <w:rPr>
          <w:color w:val="000000"/>
          <w:sz w:val="24"/>
          <w:szCs w:val="24"/>
        </w:rPr>
        <w:t xml:space="preserve">kde je hodnota MU vypočítaná priamo z evidencie Kariet účastníkov. </w:t>
      </w:r>
    </w:p>
    <w:p w14:paraId="2EEFE41E" w14:textId="19E11132" w:rsidR="00A10118" w:rsidRPr="00402212" w:rsidRDefault="00C753D4" w:rsidP="00667301">
      <w:pPr>
        <w:pStyle w:val="Zkladntext"/>
        <w:spacing w:before="120" w:after="120"/>
        <w:ind w:left="426"/>
        <w:rPr>
          <w:sz w:val="24"/>
          <w:szCs w:val="24"/>
          <w:lang w:val="sk-SK" w:eastAsia="sk-SK"/>
        </w:rPr>
      </w:pPr>
      <w:r>
        <w:rPr>
          <w:color w:val="000000"/>
          <w:sz w:val="24"/>
          <w:szCs w:val="24"/>
        </w:rPr>
        <w:t xml:space="preserve">Tieto hodnoty sa agregujú až po ich schválení RO, pričom sa berie do úvahy vždy </w:t>
      </w:r>
      <w:r w:rsidRPr="00667301">
        <w:rPr>
          <w:b/>
          <w:color w:val="000000"/>
          <w:sz w:val="24"/>
          <w:szCs w:val="24"/>
        </w:rPr>
        <w:t>posledné (najaktuálnejšie) monitorované obdobie</w:t>
      </w:r>
      <w:r>
        <w:rPr>
          <w:color w:val="000000"/>
          <w:sz w:val="24"/>
          <w:szCs w:val="24"/>
        </w:rPr>
        <w:t xml:space="preserve">. </w:t>
      </w:r>
      <w:r>
        <w:rPr>
          <w:sz w:val="24"/>
          <w:szCs w:val="24"/>
          <w:lang w:val="sk-SK"/>
        </w:rPr>
        <w:t>H</w:t>
      </w:r>
      <w:r w:rsidR="004157D1" w:rsidRPr="00667301">
        <w:rPr>
          <w:sz w:val="24"/>
          <w:szCs w:val="24"/>
          <w:lang w:val="sk-SK"/>
        </w:rPr>
        <w:t xml:space="preserve">odnoty </w:t>
      </w:r>
      <w:r w:rsidR="007D07E1" w:rsidRPr="00667301">
        <w:rPr>
          <w:sz w:val="24"/>
          <w:szCs w:val="24"/>
          <w:lang w:val="sk-SK"/>
        </w:rPr>
        <w:t>MU</w:t>
      </w:r>
      <w:r w:rsidR="004157D1" w:rsidRPr="00667301">
        <w:rPr>
          <w:sz w:val="24"/>
          <w:szCs w:val="24"/>
          <w:lang w:val="sk-SK"/>
        </w:rPr>
        <w:t xml:space="preserve"> z</w:t>
      </w:r>
      <w:r w:rsidR="00402212">
        <w:rPr>
          <w:sz w:val="24"/>
          <w:szCs w:val="24"/>
          <w:lang w:val="sk-SK"/>
        </w:rPr>
        <w:t> </w:t>
      </w:r>
      <w:r w:rsidR="004157D1" w:rsidRPr="00667301">
        <w:rPr>
          <w:sz w:val="24"/>
          <w:szCs w:val="24"/>
          <w:lang w:val="sk-SK"/>
        </w:rPr>
        <w:t>doplňujúcich monitorovacích údajov</w:t>
      </w:r>
      <w:r w:rsidR="00130F58">
        <w:rPr>
          <w:sz w:val="24"/>
          <w:szCs w:val="24"/>
          <w:lang w:val="sk-SK"/>
        </w:rPr>
        <w:t xml:space="preserve"> k ŽoP</w:t>
      </w:r>
      <w:r w:rsidR="004157D1" w:rsidRPr="00667301">
        <w:rPr>
          <w:sz w:val="24"/>
          <w:szCs w:val="24"/>
          <w:lang w:val="sk-SK"/>
        </w:rPr>
        <w:t xml:space="preserve"> </w:t>
      </w:r>
      <w:r w:rsidR="00D93686">
        <w:rPr>
          <w:sz w:val="24"/>
          <w:szCs w:val="24"/>
          <w:lang w:val="sk-SK"/>
        </w:rPr>
        <w:t xml:space="preserve">sa </w:t>
      </w:r>
      <w:r w:rsidR="004157D1" w:rsidRPr="00667301">
        <w:rPr>
          <w:sz w:val="24"/>
          <w:szCs w:val="24"/>
          <w:lang w:val="sk-SK"/>
        </w:rPr>
        <w:t>zohľadňujú len v prípade, ak</w:t>
      </w:r>
      <w:r w:rsidR="00F8646D" w:rsidRPr="00667301">
        <w:rPr>
          <w:sz w:val="24"/>
          <w:szCs w:val="24"/>
          <w:lang w:val="sk-SK"/>
        </w:rPr>
        <w:t xml:space="preserve"> ku dňu</w:t>
      </w:r>
      <w:r w:rsidR="00FE4323">
        <w:rPr>
          <w:sz w:val="24"/>
          <w:szCs w:val="24"/>
          <w:lang w:val="sk-SK"/>
        </w:rPr>
        <w:t xml:space="preserve"> v priebehu roka (deň rôzny od 31.12.)</w:t>
      </w:r>
      <w:r w:rsidR="00402212">
        <w:rPr>
          <w:sz w:val="24"/>
          <w:szCs w:val="24"/>
          <w:lang w:val="sk-SK"/>
        </w:rPr>
        <w:t>,</w:t>
      </w:r>
      <w:r w:rsidR="00F8646D" w:rsidRPr="00667301">
        <w:rPr>
          <w:sz w:val="24"/>
          <w:szCs w:val="24"/>
          <w:lang w:val="sk-SK"/>
        </w:rPr>
        <w:t xml:space="preserve"> ku ktorému je potrebné zistiť stav MU,</w:t>
      </w:r>
      <w:r w:rsidR="004157D1" w:rsidRPr="00667301">
        <w:rPr>
          <w:sz w:val="24"/>
          <w:szCs w:val="24"/>
          <w:lang w:val="sk-SK"/>
        </w:rPr>
        <w:t xml:space="preserve"> predstavujú  </w:t>
      </w:r>
      <w:r w:rsidR="00242F5D">
        <w:rPr>
          <w:sz w:val="24"/>
          <w:szCs w:val="24"/>
          <w:lang w:val="sk-SK"/>
        </w:rPr>
        <w:t>schválený</w:t>
      </w:r>
      <w:r w:rsidR="00B36A8B">
        <w:rPr>
          <w:sz w:val="24"/>
          <w:szCs w:val="24"/>
          <w:lang w:val="sk-SK"/>
        </w:rPr>
        <w:t xml:space="preserve"> </w:t>
      </w:r>
      <w:r w:rsidR="004157D1" w:rsidRPr="00667301">
        <w:rPr>
          <w:sz w:val="24"/>
          <w:szCs w:val="24"/>
          <w:lang w:val="sk-SK"/>
        </w:rPr>
        <w:t>zdroj údajov</w:t>
      </w:r>
      <w:r w:rsidR="00D8281D">
        <w:rPr>
          <w:sz w:val="24"/>
          <w:szCs w:val="24"/>
          <w:lang w:val="sk-SK"/>
        </w:rPr>
        <w:t xml:space="preserve"> a zároveň pokrývajú najaktuálnejšie monitorované obdobie. Pri doplňujúcich monitorovac</w:t>
      </w:r>
      <w:r w:rsidR="00B16DF8">
        <w:rPr>
          <w:sz w:val="24"/>
          <w:szCs w:val="24"/>
          <w:lang w:val="sk-SK"/>
        </w:rPr>
        <w:t>í</w:t>
      </w:r>
      <w:r w:rsidR="00D8281D">
        <w:rPr>
          <w:sz w:val="24"/>
          <w:szCs w:val="24"/>
          <w:lang w:val="sk-SK"/>
        </w:rPr>
        <w:t>ch údajoch k ŽoP sa za schválenie považuje úhrada ŽoP.</w:t>
      </w:r>
      <w:r w:rsidR="004157D1" w:rsidRPr="00667301">
        <w:rPr>
          <w:sz w:val="24"/>
          <w:szCs w:val="24"/>
          <w:lang w:val="sk-SK"/>
        </w:rPr>
        <w:t xml:space="preserve"> </w:t>
      </w:r>
    </w:p>
    <w:p w14:paraId="20CC5BEB" w14:textId="76288513" w:rsidR="005D368C" w:rsidRPr="004D68C7" w:rsidRDefault="00A10118" w:rsidP="003E5A61">
      <w:pPr>
        <w:pStyle w:val="Zkladntext"/>
        <w:spacing w:before="120" w:after="120"/>
        <w:ind w:left="426"/>
        <w:rPr>
          <w:sz w:val="24"/>
          <w:szCs w:val="24"/>
          <w:lang w:val="sk-SK" w:eastAsia="sk-SK"/>
        </w:rPr>
      </w:pPr>
      <w:r w:rsidRPr="004D68C7">
        <w:rPr>
          <w:i/>
          <w:sz w:val="24"/>
          <w:lang w:val="sk-SK"/>
        </w:rPr>
        <w:t>Príklad:</w:t>
      </w:r>
    </w:p>
    <w:p w14:paraId="48BA76C8" w14:textId="77777777" w:rsidR="005D368C" w:rsidRPr="00667301" w:rsidRDefault="00A10118" w:rsidP="00667301">
      <w:pPr>
        <w:pStyle w:val="Zkladntext"/>
        <w:spacing w:before="120" w:after="120"/>
        <w:ind w:left="426"/>
        <w:rPr>
          <w:sz w:val="24"/>
          <w:lang w:val="sk-SK"/>
        </w:rPr>
      </w:pPr>
      <w:r w:rsidRPr="00156B04">
        <w:rPr>
          <w:i/>
          <w:lang w:val="sk-SK"/>
        </w:rPr>
        <w:t>Do</w:t>
      </w:r>
      <w:r w:rsidR="007D07E1" w:rsidRPr="00156B04">
        <w:rPr>
          <w:i/>
          <w:lang w:val="sk-SK"/>
        </w:rPr>
        <w:t xml:space="preserve"> ročnej hodnoty MU</w:t>
      </w:r>
      <w:r w:rsidRPr="00156B04">
        <w:rPr>
          <w:i/>
          <w:lang w:val="sk-SK"/>
        </w:rPr>
        <w:t xml:space="preserve"> </w:t>
      </w:r>
      <w:r w:rsidRPr="00156B04">
        <w:rPr>
          <w:lang w:val="sk-SK"/>
        </w:rPr>
        <w:t>projektu</w:t>
      </w:r>
      <w:r w:rsidR="007D07E1" w:rsidRPr="00156B04">
        <w:rPr>
          <w:i/>
          <w:lang w:val="sk-SK"/>
        </w:rPr>
        <w:t xml:space="preserve"> vstupujú ročné hodnoty </w:t>
      </w:r>
      <w:r w:rsidRPr="00156B04">
        <w:rPr>
          <w:i/>
          <w:lang w:val="sk-SK"/>
        </w:rPr>
        <w:t xml:space="preserve">za viacero projektov, </w:t>
      </w:r>
      <w:r w:rsidR="007D07E1" w:rsidRPr="00156B04">
        <w:rPr>
          <w:i/>
          <w:lang w:val="sk-SK"/>
        </w:rPr>
        <w:t>namerané na projektoch a prepočítané na základe typu výpočtu MU</w:t>
      </w:r>
      <w:r w:rsidRPr="00156B04">
        <w:rPr>
          <w:i/>
          <w:lang w:val="sk-SK"/>
        </w:rPr>
        <w:t xml:space="preserve"> </w:t>
      </w:r>
      <w:r w:rsidRPr="00156B04">
        <w:rPr>
          <w:lang w:val="sk-SK"/>
        </w:rPr>
        <w:t>projektu</w:t>
      </w:r>
      <w:r w:rsidR="007D07E1" w:rsidRPr="00156B04">
        <w:rPr>
          <w:i/>
          <w:lang w:val="sk-SK"/>
        </w:rPr>
        <w:t xml:space="preserve"> (väčšinou je to súčet, čiže hodnoty sa sčítajú) a do kumulatívnej hodnoty </w:t>
      </w:r>
      <w:r w:rsidRPr="00156B04">
        <w:rPr>
          <w:i/>
          <w:lang w:val="sk-SK"/>
        </w:rPr>
        <w:t xml:space="preserve">MU projektu </w:t>
      </w:r>
      <w:r w:rsidR="007D07E1" w:rsidRPr="00156B04">
        <w:rPr>
          <w:i/>
          <w:lang w:val="sk-SK"/>
        </w:rPr>
        <w:t>vstupujú kumulatívne hodnoty namerané na projektoch a prepočítané na základe typu výpočtu (väčšinou je to súčet, čiže hodnoty sa sčítajú).</w:t>
      </w:r>
    </w:p>
    <w:p w14:paraId="1DBBD016" w14:textId="28A94EE2" w:rsidR="00511CF8" w:rsidRPr="004D68C7" w:rsidRDefault="00511CF8" w:rsidP="003C1263">
      <w:pPr>
        <w:pStyle w:val="Zkladntext"/>
        <w:numPr>
          <w:ilvl w:val="0"/>
          <w:numId w:val="60"/>
        </w:numPr>
        <w:spacing w:before="120" w:after="120"/>
        <w:ind w:left="426"/>
        <w:rPr>
          <w:sz w:val="24"/>
          <w:lang w:val="sk-SK"/>
        </w:rPr>
      </w:pPr>
      <w:r w:rsidRPr="004D68C7">
        <w:rPr>
          <w:sz w:val="24"/>
          <w:lang w:val="sk-SK"/>
        </w:rPr>
        <w:lastRenderedPageBreak/>
        <w:t>P</w:t>
      </w:r>
      <w:r w:rsidR="00B30B3F" w:rsidRPr="004D68C7">
        <w:rPr>
          <w:sz w:val="24"/>
          <w:lang w:val="sk-SK"/>
        </w:rPr>
        <w:t>ri agregácii</w:t>
      </w:r>
      <w:r w:rsidR="00E231C0" w:rsidRPr="004D68C7">
        <w:rPr>
          <w:sz w:val="24"/>
          <w:lang w:val="sk-SK"/>
        </w:rPr>
        <w:t xml:space="preserve"> typu „podiel“</w:t>
      </w:r>
      <w:r w:rsidR="00B30B3F" w:rsidRPr="004D68C7">
        <w:rPr>
          <w:sz w:val="24"/>
          <w:lang w:val="sk-SK"/>
        </w:rPr>
        <w:t>, kde čitateľ</w:t>
      </w:r>
      <w:r w:rsidR="00F2597D" w:rsidRPr="004D68C7">
        <w:rPr>
          <w:sz w:val="24"/>
          <w:lang w:val="sk-SK"/>
        </w:rPr>
        <w:t xml:space="preserve"> (delenec)</w:t>
      </w:r>
      <w:r w:rsidR="00B30B3F" w:rsidRPr="004D68C7">
        <w:rPr>
          <w:sz w:val="24"/>
          <w:lang w:val="sk-SK"/>
        </w:rPr>
        <w:t xml:space="preserve"> a/alebo menovateľ</w:t>
      </w:r>
      <w:r w:rsidR="00F2597D" w:rsidRPr="004D68C7">
        <w:rPr>
          <w:sz w:val="24"/>
          <w:lang w:val="sk-SK"/>
        </w:rPr>
        <w:t xml:space="preserve"> (deliteľ)</w:t>
      </w:r>
      <w:r w:rsidR="00A10118" w:rsidRPr="004D68C7">
        <w:rPr>
          <w:sz w:val="24"/>
          <w:lang w:val="sk-SK"/>
        </w:rPr>
        <w:t xml:space="preserve"> predstavuje MU</w:t>
      </w:r>
      <w:r w:rsidR="004F791F">
        <w:rPr>
          <w:sz w:val="24"/>
          <w:lang w:val="sk-SK"/>
        </w:rPr>
        <w:t>/</w:t>
      </w:r>
      <w:r w:rsidR="003E5A61" w:rsidRPr="004D68C7">
        <w:rPr>
          <w:sz w:val="24"/>
          <w:lang w:val="sk-SK"/>
        </w:rPr>
        <w:t>iný údaj</w:t>
      </w:r>
      <w:r w:rsidR="00AC25CC" w:rsidRPr="004D68C7">
        <w:rPr>
          <w:sz w:val="24"/>
          <w:lang w:val="sk-SK"/>
        </w:rPr>
        <w:t xml:space="preserve">, </w:t>
      </w:r>
      <w:r w:rsidR="00B30B3F" w:rsidRPr="004D68C7">
        <w:rPr>
          <w:sz w:val="24"/>
          <w:lang w:val="sk-SK"/>
        </w:rPr>
        <w:t>hodnot</w:t>
      </w:r>
      <w:r w:rsidR="005D368C">
        <w:rPr>
          <w:sz w:val="24"/>
          <w:lang w:val="sk-SK"/>
        </w:rPr>
        <w:t>u</w:t>
      </w:r>
      <w:r w:rsidR="00B30B3F" w:rsidRPr="004D68C7">
        <w:rPr>
          <w:sz w:val="24"/>
          <w:lang w:val="sk-SK"/>
        </w:rPr>
        <w:t xml:space="preserve"> čitateľa</w:t>
      </w:r>
      <w:r w:rsidR="00F2597D" w:rsidRPr="004D68C7">
        <w:rPr>
          <w:sz w:val="24"/>
          <w:lang w:val="sk-SK"/>
        </w:rPr>
        <w:t xml:space="preserve"> (delenca)</w:t>
      </w:r>
      <w:r w:rsidR="00B30B3F" w:rsidRPr="004D68C7">
        <w:rPr>
          <w:sz w:val="24"/>
          <w:lang w:val="sk-SK"/>
        </w:rPr>
        <w:t xml:space="preserve"> a</w:t>
      </w:r>
      <w:r w:rsidR="00F2597D" w:rsidRPr="004D68C7">
        <w:rPr>
          <w:sz w:val="24"/>
          <w:lang w:val="sk-SK"/>
        </w:rPr>
        <w:t> </w:t>
      </w:r>
      <w:r w:rsidR="00B30B3F" w:rsidRPr="004D68C7">
        <w:rPr>
          <w:sz w:val="24"/>
          <w:lang w:val="sk-SK"/>
        </w:rPr>
        <w:t>menovateľa</w:t>
      </w:r>
      <w:r w:rsidR="00F2597D" w:rsidRPr="004D68C7">
        <w:rPr>
          <w:sz w:val="24"/>
          <w:lang w:val="sk-SK"/>
        </w:rPr>
        <w:t xml:space="preserve"> (deliteľa)</w:t>
      </w:r>
      <w:r w:rsidR="00AC25CC" w:rsidRPr="004D68C7">
        <w:rPr>
          <w:sz w:val="24"/>
          <w:lang w:val="sk-SK"/>
        </w:rPr>
        <w:t xml:space="preserve"> </w:t>
      </w:r>
      <w:r w:rsidR="00B30B3F" w:rsidRPr="004D68C7">
        <w:rPr>
          <w:sz w:val="24"/>
          <w:lang w:val="sk-SK"/>
        </w:rPr>
        <w:t xml:space="preserve">vypočíta </w:t>
      </w:r>
      <w:r w:rsidR="00AC25CC" w:rsidRPr="004D68C7">
        <w:rPr>
          <w:sz w:val="24"/>
          <w:lang w:val="sk-SK"/>
        </w:rPr>
        <w:t xml:space="preserve">automaticky </w:t>
      </w:r>
      <w:r w:rsidR="001D6D2E" w:rsidRPr="00FA0CF1">
        <w:rPr>
          <w:sz w:val="24"/>
          <w:lang w:val="sk-SK"/>
        </w:rPr>
        <w:t>ITMS2014+</w:t>
      </w:r>
      <w:r w:rsidR="00AC25CC" w:rsidRPr="00FA0CF1">
        <w:rPr>
          <w:sz w:val="24"/>
          <w:lang w:val="sk-SK"/>
        </w:rPr>
        <w:t xml:space="preserve"> podľa zadaného typu výpočtu príslušného MU</w:t>
      </w:r>
      <w:r w:rsidR="004F791F">
        <w:rPr>
          <w:sz w:val="24"/>
          <w:lang w:val="sk-SK"/>
        </w:rPr>
        <w:t>/</w:t>
      </w:r>
      <w:r w:rsidR="003E5A61" w:rsidRPr="00FA0CF1">
        <w:rPr>
          <w:sz w:val="24"/>
          <w:lang w:val="sk-SK"/>
        </w:rPr>
        <w:t>iného údaja</w:t>
      </w:r>
      <w:r w:rsidRPr="004D68C7">
        <w:rPr>
          <w:sz w:val="24"/>
          <w:lang w:val="sk-SK"/>
        </w:rPr>
        <w:t>.</w:t>
      </w:r>
    </w:p>
    <w:p w14:paraId="6E6BC15F" w14:textId="0243FC90" w:rsidR="00511CF8" w:rsidRPr="004D68C7" w:rsidRDefault="00511CF8" w:rsidP="003C1263">
      <w:pPr>
        <w:pStyle w:val="Zkladntext"/>
        <w:numPr>
          <w:ilvl w:val="0"/>
          <w:numId w:val="60"/>
        </w:numPr>
        <w:spacing w:before="120" w:after="120"/>
        <w:ind w:left="426"/>
        <w:rPr>
          <w:sz w:val="24"/>
          <w:lang w:val="sk-SK"/>
        </w:rPr>
      </w:pPr>
      <w:r w:rsidRPr="004D68C7">
        <w:rPr>
          <w:sz w:val="24"/>
          <w:lang w:val="sk-SK"/>
        </w:rPr>
        <w:t>A</w:t>
      </w:r>
      <w:r w:rsidR="00C72E09" w:rsidRPr="004D68C7">
        <w:rPr>
          <w:sz w:val="24"/>
          <w:lang w:val="sk-SK"/>
        </w:rPr>
        <w:t>gregácia medzi inými údajmi a projektovými MU nie je možná</w:t>
      </w:r>
      <w:r w:rsidR="003D2767" w:rsidRPr="004D68C7">
        <w:rPr>
          <w:sz w:val="24"/>
          <w:lang w:val="sk-SK"/>
        </w:rPr>
        <w:t xml:space="preserve"> (hodnoty za projektové MU a iné údaje sú získavané z monitorovacích správ</w:t>
      </w:r>
      <w:r w:rsidR="004F791F">
        <w:rPr>
          <w:sz w:val="24"/>
          <w:lang w:val="sk-SK"/>
        </w:rPr>
        <w:t>/</w:t>
      </w:r>
      <w:r w:rsidR="00F2597D" w:rsidRPr="004D68C7">
        <w:rPr>
          <w:sz w:val="24"/>
          <w:lang w:val="sk-SK"/>
        </w:rPr>
        <w:t>doplňujúcich monitorovacích údajov</w:t>
      </w:r>
      <w:r w:rsidR="00411AC0">
        <w:rPr>
          <w:sz w:val="24"/>
          <w:lang w:val="sk-SK"/>
        </w:rPr>
        <w:t xml:space="preserve"> k ŽoP</w:t>
      </w:r>
      <w:r w:rsidR="003D2767" w:rsidRPr="004D68C7">
        <w:rPr>
          <w:sz w:val="24"/>
          <w:lang w:val="sk-SK"/>
        </w:rPr>
        <w:t xml:space="preserve"> a nie načítavaním z iných projektových MU alebo iných údajov</w:t>
      </w:r>
      <w:r w:rsidR="005D368C">
        <w:rPr>
          <w:sz w:val="24"/>
          <w:lang w:val="sk-SK"/>
        </w:rPr>
        <w:t>)</w:t>
      </w:r>
      <w:r w:rsidRPr="004D68C7">
        <w:rPr>
          <w:sz w:val="24"/>
          <w:lang w:val="sk-SK"/>
        </w:rPr>
        <w:t>.</w:t>
      </w:r>
      <w:r w:rsidR="00AC25CC" w:rsidRPr="004D68C7">
        <w:rPr>
          <w:sz w:val="24"/>
          <w:lang w:val="sk-SK"/>
        </w:rPr>
        <w:t xml:space="preserve"> </w:t>
      </w:r>
    </w:p>
    <w:p w14:paraId="76251600" w14:textId="0239FB82" w:rsidR="00511CF8" w:rsidRDefault="009C794A" w:rsidP="003C1263">
      <w:pPr>
        <w:pStyle w:val="Zkladntext"/>
        <w:numPr>
          <w:ilvl w:val="0"/>
          <w:numId w:val="60"/>
        </w:numPr>
        <w:spacing w:before="120" w:after="120"/>
        <w:ind w:left="426"/>
        <w:rPr>
          <w:sz w:val="24"/>
          <w:lang w:val="sk-SK"/>
        </w:rPr>
      </w:pPr>
      <w:r w:rsidRPr="004D68C7">
        <w:rPr>
          <w:sz w:val="24"/>
          <w:lang w:val="sk-SK"/>
        </w:rPr>
        <w:t xml:space="preserve">Výpočet hodnôt </w:t>
      </w:r>
      <w:r w:rsidR="00B87BCD" w:rsidRPr="004D68C7">
        <w:rPr>
          <w:sz w:val="24"/>
          <w:lang w:val="sk-SK"/>
        </w:rPr>
        <w:t>MU</w:t>
      </w:r>
      <w:r w:rsidRPr="004D68C7">
        <w:rPr>
          <w:sz w:val="24"/>
          <w:lang w:val="sk-SK"/>
        </w:rPr>
        <w:t xml:space="preserve">/iných údajov prostredníctvom zadefinovaného typu </w:t>
      </w:r>
      <w:r w:rsidR="000268F7" w:rsidRPr="004D68C7">
        <w:rPr>
          <w:sz w:val="24"/>
          <w:lang w:val="sk-SK"/>
        </w:rPr>
        <w:t>výpočtu vykonáva automaticky ITMS2014+</w:t>
      </w:r>
      <w:r w:rsidR="00661BD5">
        <w:rPr>
          <w:sz w:val="24"/>
          <w:lang w:val="sk-SK"/>
        </w:rPr>
        <w:t xml:space="preserve"> (s výnimkou typu výpočtu MU programu „manuálne“)</w:t>
      </w:r>
      <w:r w:rsidR="000268F7" w:rsidRPr="004D68C7">
        <w:rPr>
          <w:sz w:val="24"/>
          <w:lang w:val="sk-SK"/>
        </w:rPr>
        <w:t>.</w:t>
      </w:r>
      <w:r w:rsidRPr="004D68C7">
        <w:rPr>
          <w:sz w:val="24"/>
          <w:lang w:val="sk-SK"/>
        </w:rPr>
        <w:t xml:space="preserve"> </w:t>
      </w:r>
    </w:p>
    <w:p w14:paraId="22A338EC" w14:textId="3B2E4B51" w:rsidR="00AC1FB6" w:rsidRPr="004D68C7" w:rsidRDefault="00AC1FB6" w:rsidP="003C1263">
      <w:pPr>
        <w:pStyle w:val="Zkladntext"/>
        <w:numPr>
          <w:ilvl w:val="0"/>
          <w:numId w:val="60"/>
        </w:numPr>
        <w:spacing w:before="120" w:after="120"/>
        <w:ind w:left="426"/>
        <w:rPr>
          <w:sz w:val="24"/>
          <w:lang w:val="sk-SK"/>
        </w:rPr>
      </w:pPr>
      <w:r>
        <w:rPr>
          <w:sz w:val="24"/>
          <w:lang w:val="sk-SK"/>
        </w:rPr>
        <w:t xml:space="preserve">V prípade výpočtu hodnôt MU programu, vykonaných automaticky systémom ITMS2014+, ak je pre daný MU programu stanovená požiadavka eliminácie duplicitných hodnôt na úrovni MU programu, resp. na príslušnej úrovni programovej štruktúry daného MU programu, </w:t>
      </w:r>
      <w:r w:rsidR="009A0B0D">
        <w:rPr>
          <w:sz w:val="24"/>
          <w:lang w:val="sk-SK"/>
        </w:rPr>
        <w:t xml:space="preserve">systém pracuje s jedinečnými hodnotami medzi duplikátmi, tzn., že </w:t>
      </w:r>
      <w:del w:id="280" w:author="oMN" w:date="2021-04-26T12:56:00Z">
        <w:r w:rsidR="009A0B0D">
          <w:rPr>
            <w:sz w:val="24"/>
            <w:lang w:val="sk-SK"/>
          </w:rPr>
          <w:delText xml:space="preserve">napr. </w:delText>
        </w:r>
      </w:del>
      <w:r w:rsidR="009A0B0D">
        <w:rPr>
          <w:sz w:val="24"/>
          <w:lang w:val="sk-SK"/>
        </w:rPr>
        <w:t>pri type agregácie MU programu „súčet</w:t>
      </w:r>
      <w:ins w:id="281" w:author="oMN" w:date="2021-04-26T12:56:00Z">
        <w:r w:rsidR="00041DB6">
          <w:rPr>
            <w:sz w:val="24"/>
            <w:lang w:val="sk-SK"/>
          </w:rPr>
          <w:t xml:space="preserve"> jedinečných záznamov</w:t>
        </w:r>
      </w:ins>
      <w:r w:rsidR="009A0B0D">
        <w:rPr>
          <w:sz w:val="24"/>
          <w:lang w:val="sk-SK"/>
        </w:rPr>
        <w:t xml:space="preserve">“ je </w:t>
      </w:r>
      <w:r w:rsidR="003A56D4">
        <w:rPr>
          <w:sz w:val="24"/>
          <w:lang w:val="sk-SK"/>
        </w:rPr>
        <w:t xml:space="preserve">vypočítaná </w:t>
      </w:r>
      <w:r w:rsidR="009A0B0D">
        <w:rPr>
          <w:sz w:val="24"/>
          <w:lang w:val="sk-SK"/>
        </w:rPr>
        <w:t>hodnota MU programu nižšia</w:t>
      </w:r>
      <w:del w:id="282" w:author="oMN" w:date="2021-04-26T12:56:00Z">
        <w:r w:rsidR="009A0B0D">
          <w:rPr>
            <w:sz w:val="24"/>
            <w:lang w:val="sk-SK"/>
          </w:rPr>
          <w:delText>,</w:delText>
        </w:r>
      </w:del>
      <w:r w:rsidR="009A0B0D">
        <w:rPr>
          <w:sz w:val="24"/>
          <w:lang w:val="sk-SK"/>
        </w:rPr>
        <w:t xml:space="preserve"> ako súčet všetkých jednotiek zdrojového súboru údajov (hodnoty MU/iných údajov).</w:t>
      </w:r>
      <w:del w:id="283" w:author="oMN" w:date="2021-04-26T12:56:00Z">
        <w:r w:rsidR="00C310F1">
          <w:rPr>
            <w:rStyle w:val="Odkaznapoznmkupodiarou"/>
            <w:sz w:val="24"/>
            <w:lang w:val="sk-SK"/>
          </w:rPr>
          <w:footnoteReference w:id="29"/>
        </w:r>
      </w:del>
      <w:r w:rsidR="009A0B0D">
        <w:rPr>
          <w:sz w:val="24"/>
          <w:lang w:val="sk-SK"/>
        </w:rPr>
        <w:t xml:space="preserve"> </w:t>
      </w:r>
    </w:p>
    <w:p w14:paraId="6A07F053" w14:textId="46F589FB" w:rsidR="001254AE" w:rsidRPr="004D68C7" w:rsidRDefault="00386913" w:rsidP="00511CF8">
      <w:pPr>
        <w:pStyle w:val="Zkladntext"/>
        <w:numPr>
          <w:ilvl w:val="0"/>
          <w:numId w:val="60"/>
        </w:numPr>
        <w:spacing w:before="120" w:after="120"/>
        <w:ind w:left="426"/>
        <w:rPr>
          <w:sz w:val="24"/>
          <w:lang w:val="sk-SK"/>
        </w:rPr>
      </w:pPr>
      <w:r w:rsidRPr="004D68C7">
        <w:rPr>
          <w:sz w:val="24"/>
          <w:lang w:val="sk-SK"/>
        </w:rPr>
        <w:t xml:space="preserve">Pre účely správneho výpočtu miery plnenia dosiahnutej hodnoty MU </w:t>
      </w:r>
      <w:r w:rsidR="00092D6E" w:rsidRPr="004D68C7">
        <w:rPr>
          <w:sz w:val="24"/>
          <w:lang w:val="sk-SK"/>
        </w:rPr>
        <w:t xml:space="preserve">programu </w:t>
      </w:r>
      <w:r w:rsidRPr="004D68C7">
        <w:rPr>
          <w:sz w:val="24"/>
          <w:lang w:val="sk-SK"/>
        </w:rPr>
        <w:t xml:space="preserve">voči plánovanej sa každému </w:t>
      </w:r>
      <w:r w:rsidR="00092D6E" w:rsidRPr="004D68C7">
        <w:rPr>
          <w:sz w:val="24"/>
          <w:lang w:val="sk-SK"/>
        </w:rPr>
        <w:t xml:space="preserve">agregovanému </w:t>
      </w:r>
      <w:r w:rsidRPr="004D68C7">
        <w:rPr>
          <w:sz w:val="24"/>
          <w:lang w:val="sk-SK"/>
        </w:rPr>
        <w:t>MU</w:t>
      </w:r>
      <w:r w:rsidR="00092D6E" w:rsidRPr="004D68C7">
        <w:rPr>
          <w:sz w:val="24"/>
          <w:lang w:val="sk-SK"/>
        </w:rPr>
        <w:t xml:space="preserve"> projektu</w:t>
      </w:r>
      <w:r w:rsidR="004F791F">
        <w:rPr>
          <w:sz w:val="24"/>
          <w:lang w:val="sk-SK"/>
        </w:rPr>
        <w:t>/</w:t>
      </w:r>
      <w:r w:rsidR="00092D6E" w:rsidRPr="004D68C7">
        <w:rPr>
          <w:sz w:val="24"/>
          <w:lang w:val="sk-SK"/>
        </w:rPr>
        <w:t>inému údaju</w:t>
      </w:r>
      <w:r w:rsidRPr="004D68C7">
        <w:rPr>
          <w:sz w:val="24"/>
          <w:lang w:val="sk-SK"/>
        </w:rPr>
        <w:t xml:space="preserve"> </w:t>
      </w:r>
      <w:r w:rsidR="00EA3522" w:rsidRPr="004D68C7">
        <w:rPr>
          <w:sz w:val="24"/>
          <w:lang w:val="sk-SK"/>
        </w:rPr>
        <w:t>priraďuje v ITMS2014+ informácia, či ide o</w:t>
      </w:r>
      <w:r w:rsidR="00092D6E" w:rsidRPr="004D68C7">
        <w:rPr>
          <w:sz w:val="24"/>
          <w:lang w:val="sk-SK"/>
        </w:rPr>
        <w:t> </w:t>
      </w:r>
      <w:r w:rsidR="00EA3522" w:rsidRPr="004D68C7">
        <w:rPr>
          <w:sz w:val="24"/>
          <w:lang w:val="sk-SK"/>
        </w:rPr>
        <w:t>MU</w:t>
      </w:r>
      <w:r w:rsidR="00092D6E" w:rsidRPr="004D68C7">
        <w:rPr>
          <w:sz w:val="24"/>
          <w:lang w:val="sk-SK"/>
        </w:rPr>
        <w:t xml:space="preserve"> projektu</w:t>
      </w:r>
      <w:r w:rsidR="004F791F">
        <w:rPr>
          <w:sz w:val="24"/>
          <w:lang w:val="sk-SK"/>
        </w:rPr>
        <w:t>/</w:t>
      </w:r>
      <w:r w:rsidR="00092D6E" w:rsidRPr="004D68C7">
        <w:rPr>
          <w:sz w:val="24"/>
          <w:lang w:val="sk-SK"/>
        </w:rPr>
        <w:t>iný údaj</w:t>
      </w:r>
      <w:r w:rsidR="00EA3522" w:rsidRPr="004D68C7">
        <w:rPr>
          <w:sz w:val="24"/>
          <w:lang w:val="sk-SK"/>
        </w:rPr>
        <w:t xml:space="preserve"> s</w:t>
      </w:r>
      <w:r w:rsidR="00F2597D" w:rsidRPr="004D68C7">
        <w:rPr>
          <w:sz w:val="24"/>
          <w:lang w:val="sk-SK"/>
        </w:rPr>
        <w:t> </w:t>
      </w:r>
      <w:r w:rsidR="00EA3522" w:rsidRPr="004D68C7">
        <w:rPr>
          <w:sz w:val="24"/>
          <w:lang w:val="sk-SK"/>
        </w:rPr>
        <w:t>priamo</w:t>
      </w:r>
      <w:r w:rsidR="002B5F5E" w:rsidRPr="004D68C7">
        <w:rPr>
          <w:sz w:val="24"/>
          <w:lang w:val="sk-SK"/>
        </w:rPr>
        <w:t xml:space="preserve"> </w:t>
      </w:r>
      <w:r w:rsidR="00130F58">
        <w:rPr>
          <w:sz w:val="24"/>
          <w:lang w:val="sk-SK"/>
        </w:rPr>
        <w:t>ú</w:t>
      </w:r>
      <w:r w:rsidR="00BF3028" w:rsidRPr="004D68C7">
        <w:rPr>
          <w:sz w:val="24"/>
          <w:lang w:val="sk-SK"/>
        </w:rPr>
        <w:t>mer</w:t>
      </w:r>
      <w:r w:rsidR="00EA3522" w:rsidRPr="004D68C7">
        <w:rPr>
          <w:sz w:val="24"/>
          <w:lang w:val="sk-SK"/>
        </w:rPr>
        <w:t>ným (čím je dosia</w:t>
      </w:r>
      <w:r w:rsidR="00092D6E" w:rsidRPr="004D68C7">
        <w:rPr>
          <w:sz w:val="24"/>
          <w:lang w:val="sk-SK"/>
        </w:rPr>
        <w:t>hnutá hodnota</w:t>
      </w:r>
      <w:r w:rsidR="00EA3522" w:rsidRPr="004D68C7">
        <w:rPr>
          <w:sz w:val="24"/>
          <w:lang w:val="sk-SK"/>
        </w:rPr>
        <w:t xml:space="preserve"> vyššia, tým je jeho plnenie vyššie) alebo nepriamo</w:t>
      </w:r>
      <w:r w:rsidR="00F2597D" w:rsidRPr="004D68C7">
        <w:rPr>
          <w:sz w:val="24"/>
          <w:lang w:val="sk-SK"/>
        </w:rPr>
        <w:t xml:space="preserve"> </w:t>
      </w:r>
      <w:r w:rsidR="00EA3522" w:rsidRPr="004D68C7">
        <w:rPr>
          <w:sz w:val="24"/>
          <w:lang w:val="sk-SK"/>
        </w:rPr>
        <w:t>úmerným plnen</w:t>
      </w:r>
      <w:r w:rsidR="00092D6E" w:rsidRPr="004D68C7">
        <w:rPr>
          <w:sz w:val="24"/>
          <w:lang w:val="sk-SK"/>
        </w:rPr>
        <w:t>ím (čím je dosiahnutá hodnota</w:t>
      </w:r>
      <w:r w:rsidR="00EA3522" w:rsidRPr="004D68C7">
        <w:rPr>
          <w:sz w:val="24"/>
          <w:lang w:val="sk-SK"/>
        </w:rPr>
        <w:t xml:space="preserve"> vyššia, tým je jeho plnenie nižšie)</w:t>
      </w:r>
      <w:r w:rsidR="00092D6E" w:rsidRPr="004D68C7">
        <w:rPr>
          <w:rStyle w:val="Odkaznapoznmkupodiarou"/>
          <w:sz w:val="24"/>
          <w:lang w:val="sk-SK"/>
        </w:rPr>
        <w:footnoteReference w:id="30"/>
      </w:r>
      <w:r w:rsidR="00EA3522" w:rsidRPr="004D68C7">
        <w:rPr>
          <w:sz w:val="24"/>
          <w:lang w:val="sk-SK"/>
        </w:rPr>
        <w:t>.</w:t>
      </w:r>
      <w:r w:rsidR="00EA3522" w:rsidRPr="004D68C7" w:rsidDel="00892ACF">
        <w:rPr>
          <w:sz w:val="24"/>
          <w:lang w:val="sk-SK"/>
        </w:rPr>
        <w:t xml:space="preserve"> </w:t>
      </w:r>
    </w:p>
    <w:p w14:paraId="4DD24D9E" w14:textId="475E0F55" w:rsidR="001254AE" w:rsidRPr="004D68C7" w:rsidRDefault="001254AE" w:rsidP="005279C5">
      <w:pPr>
        <w:pStyle w:val="MPCKO2"/>
        <w:numPr>
          <w:ilvl w:val="0"/>
          <w:numId w:val="0"/>
        </w:numPr>
        <w:ind w:left="720" w:hanging="720"/>
        <w:rPr>
          <w:rFonts w:cs="Times New Roman"/>
        </w:rPr>
      </w:pPr>
      <w:bookmarkStart w:id="286" w:name="_Toc412644031"/>
      <w:bookmarkStart w:id="287" w:name="_Toc23334863"/>
      <w:bookmarkStart w:id="288" w:name="_Toc37769461"/>
      <w:bookmarkStart w:id="289" w:name="_Toc68791209"/>
      <w:bookmarkStart w:id="290" w:name="_Toc54359869"/>
      <w:r w:rsidRPr="004D68C7">
        <w:rPr>
          <w:rFonts w:cs="Times New Roman"/>
        </w:rPr>
        <w:t>3.</w:t>
      </w:r>
      <w:r w:rsidR="00EA203A" w:rsidRPr="004D68C7">
        <w:rPr>
          <w:rFonts w:cs="Times New Roman"/>
        </w:rPr>
        <w:t>5</w:t>
      </w:r>
      <w:r w:rsidRPr="004D68C7">
        <w:rPr>
          <w:rFonts w:cs="Times New Roman"/>
        </w:rPr>
        <w:t xml:space="preserve"> Aplikácia ČMU v implementácii EŠIF</w:t>
      </w:r>
      <w:bookmarkEnd w:id="286"/>
      <w:bookmarkEnd w:id="287"/>
      <w:bookmarkEnd w:id="288"/>
      <w:bookmarkEnd w:id="289"/>
      <w:bookmarkEnd w:id="290"/>
    </w:p>
    <w:p w14:paraId="17F89239" w14:textId="77777777"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Správca ITMS2014+ inicializuje ČMU v ITMS2014+.</w:t>
      </w:r>
    </w:p>
    <w:p w14:paraId="360E56CB" w14:textId="3F34F39F"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ČMU je používaný </w:t>
      </w:r>
      <w:r w:rsidRPr="004D68C7">
        <w:rPr>
          <w:sz w:val="24"/>
          <w:szCs w:val="24"/>
          <w:u w:val="single"/>
          <w:lang w:val="sk-SK"/>
        </w:rPr>
        <w:t>RO</w:t>
      </w:r>
      <w:r w:rsidRPr="004D68C7">
        <w:rPr>
          <w:sz w:val="24"/>
          <w:szCs w:val="24"/>
          <w:lang w:val="sk-SK"/>
        </w:rPr>
        <w:t xml:space="preserve"> pri príprave výzvy, pri hodnotení ŽoNFP, </w:t>
      </w:r>
      <w:r w:rsidR="00A44FE4" w:rsidRPr="004D68C7">
        <w:rPr>
          <w:sz w:val="24"/>
          <w:szCs w:val="24"/>
          <w:lang w:val="sk-SK"/>
        </w:rPr>
        <w:t xml:space="preserve">pri </w:t>
      </w:r>
      <w:r w:rsidRPr="004D68C7">
        <w:rPr>
          <w:sz w:val="24"/>
          <w:szCs w:val="24"/>
          <w:lang w:val="sk-SK"/>
        </w:rPr>
        <w:t xml:space="preserve">príprave </w:t>
      </w:r>
      <w:del w:id="291" w:author="oMN" w:date="2021-04-26T12:56:00Z">
        <w:r w:rsidRPr="004D68C7">
          <w:rPr>
            <w:sz w:val="24"/>
            <w:szCs w:val="24"/>
            <w:lang w:val="sk-SK"/>
          </w:rPr>
          <w:delText>zmluvy</w:delText>
        </w:r>
      </w:del>
      <w:ins w:id="292" w:author="oMN" w:date="2021-04-26T12:56:00Z">
        <w:r w:rsidR="006019B5">
          <w:rPr>
            <w:sz w:val="24"/>
            <w:szCs w:val="24"/>
            <w:lang w:val="sk-SK"/>
          </w:rPr>
          <w:t>Z</w:t>
        </w:r>
        <w:r w:rsidRPr="004D68C7">
          <w:rPr>
            <w:sz w:val="24"/>
            <w:szCs w:val="24"/>
            <w:lang w:val="sk-SK"/>
          </w:rPr>
          <w:t>mluvy</w:t>
        </w:r>
      </w:ins>
      <w:r w:rsidRPr="004D68C7">
        <w:rPr>
          <w:sz w:val="24"/>
          <w:szCs w:val="24"/>
          <w:lang w:val="sk-SK"/>
        </w:rPr>
        <w:t xml:space="preserve"> o NFP a overovaní jej plnenia, pri monitorovaní výkonnostného rámca na úrovni OP, pri príprave výročnej/záverečnej správy o vykonávaní OP, </w:t>
      </w:r>
      <w:r w:rsidR="005973D8" w:rsidRPr="004D68C7">
        <w:rPr>
          <w:sz w:val="24"/>
          <w:szCs w:val="24"/>
          <w:lang w:val="sk-SK"/>
        </w:rPr>
        <w:t xml:space="preserve">záväzného </w:t>
      </w:r>
      <w:r w:rsidRPr="004D68C7">
        <w:rPr>
          <w:sz w:val="24"/>
          <w:szCs w:val="24"/>
          <w:lang w:val="sk-SK"/>
        </w:rPr>
        <w:t xml:space="preserve">plánu OP a pri monitorovaní a hodnotení OP, </w:t>
      </w:r>
      <w:r w:rsidRPr="004D68C7">
        <w:rPr>
          <w:sz w:val="24"/>
          <w:szCs w:val="24"/>
          <w:u w:val="single"/>
          <w:lang w:val="sk-SK"/>
        </w:rPr>
        <w:t>CKO</w:t>
      </w:r>
      <w:r w:rsidRPr="004D68C7">
        <w:rPr>
          <w:sz w:val="24"/>
          <w:szCs w:val="24"/>
          <w:lang w:val="sk-SK"/>
        </w:rPr>
        <w:t xml:space="preserve"> pri monitorovaní a hodnotení EŠIF, pri monitorovaní výkonnostného rámca a pri príprave správy o pokroku </w:t>
      </w:r>
      <w:r w:rsidR="005973D8" w:rsidRPr="004D68C7">
        <w:rPr>
          <w:sz w:val="24"/>
          <w:szCs w:val="24"/>
          <w:lang w:val="sk-SK"/>
        </w:rPr>
        <w:t>pri vykonávaní PD</w:t>
      </w:r>
      <w:r w:rsidR="00D50508" w:rsidRPr="004D68C7">
        <w:rPr>
          <w:sz w:val="24"/>
          <w:szCs w:val="24"/>
          <w:lang w:val="sk-SK"/>
        </w:rPr>
        <w:t xml:space="preserve"> SR 2014</w:t>
      </w:r>
      <w:r w:rsidR="00305BE4">
        <w:rPr>
          <w:sz w:val="24"/>
          <w:szCs w:val="24"/>
          <w:lang w:val="sk-SK"/>
        </w:rPr>
        <w:t xml:space="preserve"> </w:t>
      </w:r>
      <w:r w:rsidR="00D50508" w:rsidRPr="004D68C7">
        <w:rPr>
          <w:sz w:val="24"/>
          <w:szCs w:val="24"/>
          <w:lang w:val="sk-SK"/>
        </w:rPr>
        <w:t>-</w:t>
      </w:r>
      <w:r w:rsidR="00305BE4">
        <w:rPr>
          <w:sz w:val="24"/>
          <w:szCs w:val="24"/>
          <w:lang w:val="sk-SK"/>
        </w:rPr>
        <w:t xml:space="preserve"> </w:t>
      </w:r>
      <w:r w:rsidR="00D50508" w:rsidRPr="004D68C7">
        <w:rPr>
          <w:sz w:val="24"/>
          <w:szCs w:val="24"/>
          <w:lang w:val="sk-SK"/>
        </w:rPr>
        <w:t>2020</w:t>
      </w:r>
      <w:r w:rsidRPr="004D68C7">
        <w:rPr>
          <w:sz w:val="24"/>
          <w:szCs w:val="24"/>
          <w:lang w:val="sk-SK"/>
        </w:rPr>
        <w:t xml:space="preserve">, </w:t>
      </w:r>
      <w:r w:rsidRPr="004D68C7">
        <w:rPr>
          <w:sz w:val="24"/>
          <w:szCs w:val="24"/>
          <w:u w:val="single"/>
          <w:lang w:val="sk-SK"/>
        </w:rPr>
        <w:t>gestormi HP</w:t>
      </w:r>
      <w:r w:rsidRPr="004D68C7">
        <w:rPr>
          <w:sz w:val="24"/>
          <w:szCs w:val="24"/>
          <w:lang w:val="sk-SK"/>
        </w:rPr>
        <w:t xml:space="preserve"> pri monitorovaní a hodnotení cieľov HP a pri príprave </w:t>
      </w:r>
      <w:r w:rsidR="005973D8" w:rsidRPr="004D68C7">
        <w:rPr>
          <w:sz w:val="24"/>
          <w:szCs w:val="24"/>
          <w:lang w:val="sk-SK"/>
        </w:rPr>
        <w:t>sp</w:t>
      </w:r>
      <w:r w:rsidR="00B87BCD" w:rsidRPr="004D68C7">
        <w:rPr>
          <w:sz w:val="24"/>
          <w:szCs w:val="24"/>
          <w:lang w:val="sk-SK"/>
        </w:rPr>
        <w:t>ráv</w:t>
      </w:r>
      <w:r w:rsidR="005973D8" w:rsidRPr="004D68C7">
        <w:rPr>
          <w:sz w:val="24"/>
          <w:szCs w:val="24"/>
          <w:lang w:val="sk-SK"/>
        </w:rPr>
        <w:t xml:space="preserve"> a informácií o stave </w:t>
      </w:r>
      <w:r w:rsidRPr="004D68C7">
        <w:rPr>
          <w:sz w:val="24"/>
          <w:szCs w:val="24"/>
          <w:lang w:val="sk-SK"/>
        </w:rPr>
        <w:t>HP.</w:t>
      </w:r>
    </w:p>
    <w:p w14:paraId="5F248B87" w14:textId="2BA1BEE2"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Táto kapitola MP sa špeciálne venuje aplikácii ČMU v procese prípravy výzvy, </w:t>
      </w:r>
      <w:r w:rsidR="008821FD" w:rsidRPr="004D68C7">
        <w:rPr>
          <w:sz w:val="24"/>
          <w:szCs w:val="24"/>
          <w:lang w:val="sk-SK"/>
        </w:rPr>
        <w:t>prípravy ŽoNFP žiadateľom</w:t>
      </w:r>
      <w:r w:rsidRPr="004D68C7">
        <w:rPr>
          <w:sz w:val="24"/>
          <w:szCs w:val="24"/>
          <w:lang w:val="sk-SK"/>
        </w:rPr>
        <w:t xml:space="preserve"> a monitorovania ESF programov.</w:t>
      </w:r>
    </w:p>
    <w:p w14:paraId="18099575" w14:textId="05AEB923" w:rsidR="001254AE" w:rsidRPr="004D68C7" w:rsidRDefault="001254AE" w:rsidP="0056571D">
      <w:pPr>
        <w:pStyle w:val="Zkladntext"/>
        <w:spacing w:before="120" w:after="120"/>
        <w:rPr>
          <w:b/>
          <w:sz w:val="24"/>
          <w:szCs w:val="24"/>
          <w:u w:val="single"/>
          <w:lang w:val="sk-SK"/>
        </w:rPr>
      </w:pPr>
      <w:r w:rsidRPr="004D68C7">
        <w:rPr>
          <w:b/>
          <w:sz w:val="24"/>
          <w:szCs w:val="24"/>
          <w:u w:val="single"/>
          <w:lang w:val="sk-SK"/>
        </w:rPr>
        <w:t>Výzva</w:t>
      </w:r>
      <w:r w:rsidR="00D03BF9" w:rsidRPr="004D68C7">
        <w:rPr>
          <w:rStyle w:val="Odkaznapoznmkupodiarou"/>
          <w:b/>
          <w:sz w:val="24"/>
          <w:szCs w:val="24"/>
          <w:u w:val="single"/>
          <w:lang w:val="sk-SK"/>
        </w:rPr>
        <w:footnoteReference w:id="31"/>
      </w:r>
    </w:p>
    <w:p w14:paraId="42B7740F" w14:textId="77777777" w:rsidR="001254AE" w:rsidRPr="004D68C7" w:rsidRDefault="001254AE" w:rsidP="0056571D">
      <w:pPr>
        <w:pStyle w:val="Zkladntext"/>
        <w:spacing w:before="120" w:after="120"/>
        <w:rPr>
          <w:i/>
          <w:sz w:val="24"/>
          <w:szCs w:val="24"/>
          <w:lang w:val="sk-SK"/>
        </w:rPr>
      </w:pPr>
      <w:r w:rsidRPr="004D68C7">
        <w:rPr>
          <w:i/>
          <w:sz w:val="24"/>
          <w:szCs w:val="24"/>
          <w:lang w:val="sk-SK"/>
        </w:rPr>
        <w:lastRenderedPageBreak/>
        <w:t>Príprava výzvy RO</w:t>
      </w:r>
    </w:p>
    <w:p w14:paraId="12EC3307" w14:textId="7CEC19BC"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RO v rámci výzvy na predkladanie ŽoNFP definuje vo vzťahu k jednotlivým typom aktivít zodpovedajúce MU projektu (v súlade kapitol</w:t>
      </w:r>
      <w:r w:rsidR="00FF79C9" w:rsidRPr="004D68C7">
        <w:rPr>
          <w:sz w:val="24"/>
          <w:szCs w:val="24"/>
          <w:lang w:val="sk-SK"/>
        </w:rPr>
        <w:t>ou</w:t>
      </w:r>
      <w:r w:rsidRPr="004D68C7">
        <w:rPr>
          <w:sz w:val="24"/>
          <w:szCs w:val="24"/>
          <w:lang w:val="sk-SK"/>
        </w:rPr>
        <w:t xml:space="preserve"> 4 tohto MP), ktoré bude musieť žiadateľ priradiť k hlavným aktivitám projektu.</w:t>
      </w:r>
    </w:p>
    <w:p w14:paraId="0A6E4347" w14:textId="5A16A210"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RO pri inicializácii výzvy v ITMS2014+ najprv definuje zodpovedajúce </w:t>
      </w:r>
      <w:r w:rsidR="00572B75" w:rsidRPr="004D68C7">
        <w:rPr>
          <w:sz w:val="24"/>
          <w:szCs w:val="24"/>
          <w:lang w:val="sk-SK"/>
        </w:rPr>
        <w:t>PO</w:t>
      </w:r>
      <w:r w:rsidR="009A3C83">
        <w:rPr>
          <w:sz w:val="24"/>
          <w:szCs w:val="24"/>
          <w:lang w:val="sk-SK"/>
        </w:rPr>
        <w:t xml:space="preserve"> </w:t>
      </w:r>
      <w:r w:rsidR="00DA5CCF">
        <w:rPr>
          <w:sz w:val="24"/>
          <w:szCs w:val="24"/>
          <w:lang w:val="sk-SK"/>
        </w:rPr>
        <w:t>OP</w:t>
      </w:r>
      <w:r w:rsidR="009A3C83">
        <w:rPr>
          <w:sz w:val="24"/>
          <w:szCs w:val="24"/>
          <w:lang w:val="sk-SK"/>
        </w:rPr>
        <w:t xml:space="preserve"> a</w:t>
      </w:r>
      <w:r w:rsidR="00572B75" w:rsidRPr="004D68C7">
        <w:rPr>
          <w:sz w:val="24"/>
          <w:szCs w:val="24"/>
          <w:lang w:val="sk-SK"/>
        </w:rPr>
        <w:t xml:space="preserve"> </w:t>
      </w:r>
      <w:r w:rsidR="008821FD" w:rsidRPr="004D68C7">
        <w:rPr>
          <w:sz w:val="24"/>
          <w:szCs w:val="24"/>
          <w:lang w:val="sk-SK"/>
        </w:rPr>
        <w:t>ŠC</w:t>
      </w:r>
      <w:r w:rsidR="00FC3774" w:rsidRPr="004D68C7">
        <w:rPr>
          <w:sz w:val="24"/>
          <w:szCs w:val="24"/>
          <w:lang w:val="sk-SK"/>
        </w:rPr>
        <w:t xml:space="preserve"> (MRR, VRR)</w:t>
      </w:r>
      <w:r w:rsidRPr="004D68C7">
        <w:rPr>
          <w:sz w:val="24"/>
          <w:szCs w:val="24"/>
          <w:lang w:val="sk-SK"/>
        </w:rPr>
        <w:t xml:space="preserve"> OP. Výzva môže pokrývať viac ako jednu </w:t>
      </w:r>
      <w:r w:rsidR="008821FD" w:rsidRPr="004D68C7">
        <w:rPr>
          <w:sz w:val="24"/>
          <w:szCs w:val="24"/>
          <w:lang w:val="sk-SK"/>
        </w:rPr>
        <w:t>PO</w:t>
      </w:r>
      <w:r w:rsidR="00DA5CCF">
        <w:rPr>
          <w:sz w:val="24"/>
          <w:szCs w:val="24"/>
          <w:lang w:val="sk-SK"/>
        </w:rPr>
        <w:t xml:space="preserve"> </w:t>
      </w:r>
      <w:r w:rsidRPr="004D68C7">
        <w:rPr>
          <w:sz w:val="24"/>
          <w:szCs w:val="24"/>
          <w:lang w:val="sk-SK"/>
        </w:rPr>
        <w:t xml:space="preserve">a viac ako jeden </w:t>
      </w:r>
      <w:r w:rsidR="008821FD" w:rsidRPr="004D68C7">
        <w:rPr>
          <w:sz w:val="24"/>
          <w:szCs w:val="24"/>
          <w:lang w:val="sk-SK"/>
        </w:rPr>
        <w:t>ŠC</w:t>
      </w:r>
      <w:r w:rsidR="00FC3774" w:rsidRPr="004D68C7">
        <w:rPr>
          <w:sz w:val="24"/>
          <w:szCs w:val="24"/>
          <w:lang w:val="sk-SK"/>
        </w:rPr>
        <w:t xml:space="preserve"> (MRR, VRR)</w:t>
      </w:r>
      <w:r w:rsidRPr="004D68C7">
        <w:rPr>
          <w:sz w:val="24"/>
          <w:szCs w:val="24"/>
          <w:lang w:val="sk-SK"/>
        </w:rPr>
        <w:t xml:space="preserve">. Podľa zadefinovaných </w:t>
      </w:r>
      <w:r w:rsidR="008821FD" w:rsidRPr="004D68C7">
        <w:rPr>
          <w:sz w:val="24"/>
          <w:szCs w:val="24"/>
          <w:lang w:val="sk-SK"/>
        </w:rPr>
        <w:t>ŠC, k nim priradených typov aktivít</w:t>
      </w:r>
      <w:r w:rsidRPr="004D68C7">
        <w:rPr>
          <w:sz w:val="24"/>
          <w:szCs w:val="24"/>
          <w:lang w:val="sk-SK"/>
        </w:rPr>
        <w:t xml:space="preserve"> a k nim priradených MU</w:t>
      </w:r>
      <w:r w:rsidR="009A3C83">
        <w:rPr>
          <w:sz w:val="24"/>
          <w:szCs w:val="24"/>
          <w:lang w:val="sk-SK"/>
        </w:rPr>
        <w:t>,</w:t>
      </w:r>
      <w:r w:rsidRPr="004D68C7">
        <w:rPr>
          <w:sz w:val="24"/>
          <w:szCs w:val="24"/>
          <w:lang w:val="sk-SK"/>
        </w:rPr>
        <w:t xml:space="preserve"> zobrazí ITMS2014+ už len MU relevantné pre dan</w:t>
      </w:r>
      <w:r w:rsidR="008821FD" w:rsidRPr="004D68C7">
        <w:rPr>
          <w:sz w:val="24"/>
          <w:szCs w:val="24"/>
          <w:lang w:val="sk-SK"/>
        </w:rPr>
        <w:t>ý</w:t>
      </w:r>
      <w:r w:rsidRPr="004D68C7">
        <w:rPr>
          <w:sz w:val="24"/>
          <w:szCs w:val="24"/>
          <w:lang w:val="sk-SK"/>
        </w:rPr>
        <w:t xml:space="preserve"> </w:t>
      </w:r>
      <w:r w:rsidR="008821FD" w:rsidRPr="004D68C7">
        <w:rPr>
          <w:sz w:val="24"/>
          <w:szCs w:val="24"/>
          <w:lang w:val="sk-SK"/>
        </w:rPr>
        <w:t>typ aktiv</w:t>
      </w:r>
      <w:r w:rsidR="0018734C">
        <w:rPr>
          <w:sz w:val="24"/>
          <w:szCs w:val="24"/>
          <w:lang w:val="sk-SK"/>
        </w:rPr>
        <w:t>ít</w:t>
      </w:r>
      <w:r w:rsidRPr="004D68C7">
        <w:rPr>
          <w:sz w:val="24"/>
          <w:szCs w:val="24"/>
          <w:lang w:val="sk-SK"/>
        </w:rPr>
        <w:t>. RO následne môže definovať užší zoznam MU, t.</w:t>
      </w:r>
      <w:r w:rsidR="000B2250">
        <w:rPr>
          <w:sz w:val="24"/>
          <w:szCs w:val="24"/>
          <w:lang w:val="sk-SK"/>
        </w:rPr>
        <w:t xml:space="preserve"> </w:t>
      </w:r>
      <w:r w:rsidRPr="004D68C7">
        <w:rPr>
          <w:sz w:val="24"/>
          <w:szCs w:val="24"/>
          <w:lang w:val="sk-SK"/>
        </w:rPr>
        <w:t xml:space="preserve">j. len tie MU, ktoré budú relevantné pre danú výzvu. V prípade každého MU na úrovni projektu však platí, že musí byť jednoznačne priraditeľný k typom podporovaných aktivít a </w:t>
      </w:r>
      <w:r w:rsidR="008821FD" w:rsidRPr="004D68C7">
        <w:rPr>
          <w:sz w:val="24"/>
          <w:szCs w:val="24"/>
          <w:lang w:val="sk-SK"/>
        </w:rPr>
        <w:t>ŠC</w:t>
      </w:r>
      <w:r w:rsidRPr="004D68C7">
        <w:rPr>
          <w:sz w:val="24"/>
          <w:szCs w:val="24"/>
          <w:lang w:val="sk-SK"/>
        </w:rPr>
        <w:t xml:space="preserve"> na úrovni OP</w:t>
      </w:r>
      <w:r w:rsidRPr="004D68C7">
        <w:rPr>
          <w:rStyle w:val="Odkaznapoznmkupodiarou"/>
          <w:sz w:val="24"/>
          <w:szCs w:val="24"/>
          <w:lang w:val="sk-SK"/>
        </w:rPr>
        <w:footnoteReference w:id="32"/>
      </w:r>
      <w:r w:rsidRPr="004D68C7">
        <w:rPr>
          <w:sz w:val="24"/>
          <w:szCs w:val="24"/>
          <w:lang w:val="sk-SK"/>
        </w:rPr>
        <w:t>.</w:t>
      </w:r>
    </w:p>
    <w:p w14:paraId="680E0F0D" w14:textId="475F0670"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RO uvedie zoznam MU na úrovni projektu </w:t>
      </w:r>
      <w:r w:rsidRPr="004D68C7">
        <w:rPr>
          <w:b/>
          <w:sz w:val="24"/>
          <w:szCs w:val="24"/>
          <w:lang w:val="sk-SK"/>
        </w:rPr>
        <w:t xml:space="preserve">vo väzbe na podporovaný </w:t>
      </w:r>
      <w:r w:rsidR="00252845" w:rsidRPr="004D68C7">
        <w:rPr>
          <w:b/>
          <w:sz w:val="24"/>
          <w:szCs w:val="24"/>
          <w:lang w:val="sk-SK"/>
        </w:rPr>
        <w:t>ŠC</w:t>
      </w:r>
      <w:r w:rsidRPr="004D68C7">
        <w:rPr>
          <w:b/>
          <w:sz w:val="24"/>
          <w:szCs w:val="24"/>
          <w:lang w:val="sk-SK"/>
        </w:rPr>
        <w:t xml:space="preserve"> a typ aktivity vo výzve</w:t>
      </w:r>
      <w:r w:rsidRPr="004D68C7">
        <w:rPr>
          <w:sz w:val="24"/>
          <w:szCs w:val="24"/>
          <w:lang w:val="sk-SK"/>
        </w:rPr>
        <w:t xml:space="preserve">, pričom vychádza </w:t>
      </w:r>
      <w:r w:rsidRPr="004D68C7">
        <w:rPr>
          <w:b/>
          <w:sz w:val="24"/>
          <w:szCs w:val="24"/>
          <w:lang w:val="sk-SK"/>
        </w:rPr>
        <w:t>výlučne z platného ČMU</w:t>
      </w:r>
      <w:r w:rsidRPr="004D68C7">
        <w:rPr>
          <w:sz w:val="24"/>
          <w:szCs w:val="24"/>
          <w:lang w:val="sk-SK"/>
        </w:rPr>
        <w:t xml:space="preserve"> </w:t>
      </w:r>
      <w:r w:rsidR="00EA3AA6" w:rsidRPr="004D68C7">
        <w:rPr>
          <w:sz w:val="24"/>
          <w:szCs w:val="24"/>
          <w:lang w:val="sk-SK"/>
        </w:rPr>
        <w:t>(</w:t>
      </w:r>
      <w:r w:rsidR="00A8260E" w:rsidRPr="004D68C7">
        <w:rPr>
          <w:sz w:val="24"/>
          <w:szCs w:val="24"/>
          <w:lang w:val="sk-SK"/>
        </w:rPr>
        <w:t xml:space="preserve"> evidovaného v </w:t>
      </w:r>
      <w:r w:rsidR="00EA3AA6" w:rsidRPr="004D68C7">
        <w:rPr>
          <w:sz w:val="24"/>
          <w:szCs w:val="24"/>
          <w:lang w:val="sk-SK"/>
        </w:rPr>
        <w:t xml:space="preserve">ITMS2014+) </w:t>
      </w:r>
      <w:r w:rsidRPr="004D68C7">
        <w:rPr>
          <w:sz w:val="24"/>
          <w:szCs w:val="24"/>
          <w:lang w:val="sk-SK"/>
        </w:rPr>
        <w:t>pri rešpektovaní pravidiel uvedených v kapitole 3.</w:t>
      </w:r>
      <w:r w:rsidR="00A8260E" w:rsidRPr="004D68C7">
        <w:rPr>
          <w:sz w:val="24"/>
          <w:szCs w:val="24"/>
          <w:lang w:val="sk-SK"/>
        </w:rPr>
        <w:t>2</w:t>
      </w:r>
      <w:r w:rsidRPr="004D68C7">
        <w:rPr>
          <w:sz w:val="24"/>
          <w:szCs w:val="24"/>
          <w:lang w:val="sk-SK"/>
        </w:rPr>
        <w:t xml:space="preserve"> a kapitol</w:t>
      </w:r>
      <w:r w:rsidR="00141E3C" w:rsidRPr="004D68C7">
        <w:rPr>
          <w:sz w:val="24"/>
          <w:szCs w:val="24"/>
          <w:lang w:val="sk-SK"/>
        </w:rPr>
        <w:t>e</w:t>
      </w:r>
      <w:r w:rsidRPr="004D68C7">
        <w:rPr>
          <w:sz w:val="24"/>
          <w:szCs w:val="24"/>
          <w:lang w:val="sk-SK"/>
        </w:rPr>
        <w:t xml:space="preserve"> 4 tohto MP. V praxi to znamená, že vo výzve bude zo zoznamu všetkých MU priradených k </w:t>
      </w:r>
      <w:r w:rsidR="00252845" w:rsidRPr="004D68C7">
        <w:rPr>
          <w:sz w:val="24"/>
          <w:szCs w:val="24"/>
          <w:lang w:val="sk-SK"/>
        </w:rPr>
        <w:t>ŠC</w:t>
      </w:r>
      <w:r w:rsidR="00437935" w:rsidRPr="004D68C7">
        <w:rPr>
          <w:sz w:val="24"/>
          <w:szCs w:val="24"/>
          <w:lang w:val="sk-SK"/>
        </w:rPr>
        <w:t xml:space="preserve"> a typu aktiv</w:t>
      </w:r>
      <w:r w:rsidR="0018734C">
        <w:rPr>
          <w:sz w:val="24"/>
          <w:szCs w:val="24"/>
          <w:lang w:val="sk-SK"/>
        </w:rPr>
        <w:t>ít</w:t>
      </w:r>
      <w:r w:rsidRPr="004D68C7">
        <w:rPr>
          <w:sz w:val="24"/>
          <w:szCs w:val="24"/>
          <w:lang w:val="sk-SK"/>
        </w:rPr>
        <w:t xml:space="preserve"> preddefinovaný užší okruh MU vzťahujúcich sa na danú výzvu, z ktorých si žiadateľ vyberie relevantný MU k aktivitám svojho projektu </w:t>
      </w:r>
      <w:r w:rsidRPr="004D68C7">
        <w:rPr>
          <w:b/>
          <w:sz w:val="24"/>
          <w:szCs w:val="24"/>
          <w:lang w:val="sk-SK"/>
        </w:rPr>
        <w:t xml:space="preserve">(minimálne jeden) </w:t>
      </w:r>
      <w:r w:rsidRPr="004D68C7">
        <w:rPr>
          <w:sz w:val="24"/>
          <w:szCs w:val="24"/>
          <w:lang w:val="sk-SK"/>
        </w:rPr>
        <w:t xml:space="preserve">spôsobom  uvedeným v </w:t>
      </w:r>
      <w:r w:rsidR="005A23B9" w:rsidRPr="004D68C7">
        <w:rPr>
          <w:sz w:val="24"/>
          <w:szCs w:val="24"/>
          <w:lang w:val="sk-SK"/>
        </w:rPr>
        <w:t xml:space="preserve">odsekoch </w:t>
      </w:r>
      <w:r w:rsidR="005B3B9E" w:rsidRPr="004D68C7">
        <w:rPr>
          <w:sz w:val="24"/>
          <w:szCs w:val="24"/>
          <w:lang w:val="sk-SK"/>
        </w:rPr>
        <w:t xml:space="preserve">11 </w:t>
      </w:r>
      <w:r w:rsidRPr="004D68C7">
        <w:rPr>
          <w:sz w:val="24"/>
          <w:szCs w:val="24"/>
          <w:lang w:val="sk-SK"/>
        </w:rPr>
        <w:t>a</w:t>
      </w:r>
      <w:r w:rsidR="005B3B9E" w:rsidRPr="004D68C7">
        <w:rPr>
          <w:sz w:val="24"/>
          <w:szCs w:val="24"/>
          <w:lang w:val="sk-SK"/>
        </w:rPr>
        <w:t>ž</w:t>
      </w:r>
      <w:r w:rsidRPr="004D68C7">
        <w:rPr>
          <w:sz w:val="24"/>
          <w:szCs w:val="24"/>
          <w:lang w:val="sk-SK"/>
        </w:rPr>
        <w:t> </w:t>
      </w:r>
      <w:r w:rsidR="005B3B9E" w:rsidRPr="004D68C7">
        <w:rPr>
          <w:sz w:val="24"/>
          <w:szCs w:val="24"/>
          <w:lang w:val="sk-SK"/>
        </w:rPr>
        <w:t xml:space="preserve">17 </w:t>
      </w:r>
      <w:r w:rsidRPr="004D68C7">
        <w:rPr>
          <w:sz w:val="24"/>
          <w:szCs w:val="24"/>
          <w:lang w:val="sk-SK"/>
        </w:rPr>
        <w:t xml:space="preserve">tejto kapitoly. </w:t>
      </w:r>
    </w:p>
    <w:p w14:paraId="7E6453CA" w14:textId="77777777"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RO môže správcu ČMU požiadať o vykonanie zmeny v ČMU. Proces aktualizácie ČMU je opísaný v kapitole 5 tohto MP.</w:t>
      </w:r>
    </w:p>
    <w:p w14:paraId="69EF6610" w14:textId="77777777" w:rsidR="001254AE" w:rsidRPr="004D68C7" w:rsidRDefault="001254AE" w:rsidP="0056571D">
      <w:pPr>
        <w:pStyle w:val="Zkladntext"/>
        <w:spacing w:before="120" w:after="120"/>
        <w:rPr>
          <w:i/>
          <w:sz w:val="24"/>
          <w:szCs w:val="24"/>
          <w:lang w:val="sk-SK"/>
        </w:rPr>
      </w:pPr>
      <w:r w:rsidRPr="004D68C7">
        <w:rPr>
          <w:i/>
          <w:sz w:val="24"/>
          <w:szCs w:val="24"/>
          <w:lang w:val="sk-SK"/>
        </w:rPr>
        <w:t>Spolupráca RO s gestormi HP pri príprave výzvy</w:t>
      </w:r>
    </w:p>
    <w:p w14:paraId="716C8EFC" w14:textId="2A6BAFF5" w:rsidR="008761A5" w:rsidRPr="004D68C7" w:rsidRDefault="001254AE" w:rsidP="008761A5">
      <w:pPr>
        <w:pStyle w:val="Zkladntext"/>
        <w:numPr>
          <w:ilvl w:val="0"/>
          <w:numId w:val="29"/>
        </w:numPr>
        <w:spacing w:before="120" w:after="120"/>
        <w:ind w:left="426" w:hanging="426"/>
        <w:rPr>
          <w:sz w:val="24"/>
          <w:szCs w:val="24"/>
          <w:lang w:val="sk-SK"/>
        </w:rPr>
      </w:pPr>
      <w:r w:rsidRPr="004D68C7">
        <w:rPr>
          <w:sz w:val="24"/>
          <w:szCs w:val="24"/>
          <w:lang w:val="sk-SK"/>
        </w:rPr>
        <w:t>RO pri príprave výziev a dokumentov, ktoré sú relevantné vo vzťahu k výzve a týkajú sa informácií potrebných k aplikácii HP, priebežne spolupracuje s gestormi HP</w:t>
      </w:r>
      <w:r w:rsidR="00DA5CCF">
        <w:rPr>
          <w:sz w:val="24"/>
          <w:szCs w:val="24"/>
          <w:lang w:val="sk-SK"/>
        </w:rPr>
        <w:t>.</w:t>
      </w:r>
    </w:p>
    <w:p w14:paraId="3DF79029" w14:textId="6D72F1E7" w:rsidR="001254AE" w:rsidRPr="004D68C7" w:rsidRDefault="00D511EB" w:rsidP="003C1263">
      <w:pPr>
        <w:pStyle w:val="Odsekzoznamu"/>
        <w:numPr>
          <w:ilvl w:val="0"/>
          <w:numId w:val="29"/>
        </w:numPr>
        <w:jc w:val="both"/>
        <w:rPr>
          <w:color w:val="1F497D"/>
        </w:rPr>
      </w:pPr>
      <w:r w:rsidRPr="004D68C7">
        <w:t>Na základe návrhu</w:t>
      </w:r>
      <w:r w:rsidR="004F791F">
        <w:t>/</w:t>
      </w:r>
      <w:r w:rsidR="005D2F11" w:rsidRPr="004D68C7">
        <w:t>posúdenia</w:t>
      </w:r>
      <w:r w:rsidRPr="004D68C7">
        <w:t xml:space="preserve"> gestorov HP RO </w:t>
      </w:r>
      <w:r w:rsidR="00FE74BF">
        <w:t xml:space="preserve">požiada CKO o </w:t>
      </w:r>
      <w:r w:rsidRPr="004D68C7">
        <w:t>prirad</w:t>
      </w:r>
      <w:r w:rsidR="00CB476B">
        <w:t>enie</w:t>
      </w:r>
      <w:r w:rsidRPr="004D68C7">
        <w:t xml:space="preserve"> relevanci</w:t>
      </w:r>
      <w:r w:rsidR="00CB476B">
        <w:t>e</w:t>
      </w:r>
      <w:r w:rsidRPr="004D68C7">
        <w:t xml:space="preserve"> HP k </w:t>
      </w:r>
      <w:r w:rsidR="00CC6178" w:rsidRPr="004D68C7">
        <w:t>MU</w:t>
      </w:r>
      <w:r w:rsidR="004F791F">
        <w:t>/</w:t>
      </w:r>
      <w:r w:rsidR="00A64DCF" w:rsidRPr="004D68C7">
        <w:t>iným údajom</w:t>
      </w:r>
      <w:r w:rsidR="005D2F11" w:rsidRPr="004D68C7">
        <w:t xml:space="preserve"> alebo požiada o</w:t>
      </w:r>
      <w:r w:rsidR="00DA5CCF">
        <w:t> </w:t>
      </w:r>
      <w:r w:rsidR="005D2F11" w:rsidRPr="004D68C7">
        <w:t>vytvorenie</w:t>
      </w:r>
      <w:r w:rsidR="004F791F">
        <w:t>/</w:t>
      </w:r>
      <w:r w:rsidR="00DA5CCF">
        <w:t>opravu</w:t>
      </w:r>
      <w:r w:rsidR="001B59FA">
        <w:t>/zneplatnenie</w:t>
      </w:r>
      <w:r w:rsidR="00C55F08">
        <w:t>/splatnenie</w:t>
      </w:r>
      <w:r w:rsidR="009F6EE6">
        <w:t xml:space="preserve"> </w:t>
      </w:r>
      <w:r w:rsidRPr="004D68C7">
        <w:t>iných údajov</w:t>
      </w:r>
      <w:r w:rsidR="00DC4532">
        <w:rPr>
          <w:rStyle w:val="Odkaznapoznmkupodiarou"/>
        </w:rPr>
        <w:footnoteReference w:id="33"/>
      </w:r>
      <w:r w:rsidRPr="004D68C7">
        <w:t>, ktorými sa zabezpečí sledovanie príspevku k napĺňaniu HP</w:t>
      </w:r>
      <w:r w:rsidR="00AD4218" w:rsidRPr="004D68C7">
        <w:t xml:space="preserve"> (pri</w:t>
      </w:r>
      <w:r w:rsidR="00437935" w:rsidRPr="004D68C7">
        <w:t xml:space="preserve">radenie relevancie k HP </w:t>
      </w:r>
      <w:r w:rsidR="00AD4218" w:rsidRPr="004D68C7">
        <w:t xml:space="preserve">je </w:t>
      </w:r>
      <w:r w:rsidR="00CB476B">
        <w:t xml:space="preserve">rovnako </w:t>
      </w:r>
      <w:r w:rsidR="00AD4218" w:rsidRPr="004D68C7">
        <w:t>predmetom ŽoZ</w:t>
      </w:r>
      <w:r w:rsidR="00437935" w:rsidRPr="004D68C7">
        <w:t>)</w:t>
      </w:r>
      <w:r w:rsidR="00B95372" w:rsidRPr="004D68C7">
        <w:rPr>
          <w:rStyle w:val="Odkaznapoznmkupodiarou"/>
        </w:rPr>
        <w:footnoteReference w:id="34"/>
      </w:r>
      <w:r w:rsidRPr="004D68C7">
        <w:t>. Relevancia HP k </w:t>
      </w:r>
      <w:r w:rsidR="00CC6178" w:rsidRPr="004D68C7">
        <w:t>MU</w:t>
      </w:r>
      <w:r w:rsidR="004F791F">
        <w:t>/</w:t>
      </w:r>
      <w:r w:rsidR="00A64DCF" w:rsidRPr="004D68C7">
        <w:t>iným údajom</w:t>
      </w:r>
      <w:r w:rsidRPr="004D68C7">
        <w:t xml:space="preserve"> je jedným z nástrojov sledovania príspevku k plneniu </w:t>
      </w:r>
      <w:r w:rsidR="00252845" w:rsidRPr="004D68C7">
        <w:t>ŠC</w:t>
      </w:r>
      <w:r w:rsidRPr="004D68C7">
        <w:t xml:space="preserve"> HP, nemá vplyv na plnenie podmienok poskytnutia príspevku a slúži výhradne pre potreby gestora HP. Zmenu v relevancii HP k </w:t>
      </w:r>
      <w:r w:rsidR="00CC6178" w:rsidRPr="004D68C7">
        <w:t>MU</w:t>
      </w:r>
      <w:r w:rsidR="004F791F">
        <w:t>/</w:t>
      </w:r>
      <w:r w:rsidR="00A64DCF" w:rsidRPr="004D68C7">
        <w:t>iným údajom</w:t>
      </w:r>
      <w:r w:rsidRPr="004D68C7">
        <w:t xml:space="preserve"> je možné uskutočniť kedykoľvek bez potreby zmeny, resp. aktualizácie výzvy, ŽoNFP, </w:t>
      </w:r>
      <w:del w:id="293" w:author="oMN" w:date="2021-04-26T12:56:00Z">
        <w:r w:rsidRPr="004D68C7">
          <w:delText>zmluvy</w:delText>
        </w:r>
      </w:del>
      <w:ins w:id="294" w:author="oMN" w:date="2021-04-26T12:56:00Z">
        <w:r w:rsidR="006019B5">
          <w:t>Z</w:t>
        </w:r>
        <w:r w:rsidRPr="004D68C7">
          <w:t>mluvy</w:t>
        </w:r>
      </w:ins>
      <w:r w:rsidRPr="004D68C7">
        <w:t xml:space="preserve"> o NFP, monitorovacej správy a ďalších dokumentov, do ktorých sa v elektronickej verzii v ITMS 2014+ zmena automaticky premietne.</w:t>
      </w:r>
      <w:r w:rsidR="008761A5" w:rsidRPr="004D68C7">
        <w:t xml:space="preserve"> </w:t>
      </w:r>
    </w:p>
    <w:p w14:paraId="5D6248E3" w14:textId="6D4FCFD1"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Správca ČMU priradí relevanciu k HP na základe dohody RO s gestorom HP k jednotlivým MU</w:t>
      </w:r>
      <w:r w:rsidR="004F791F">
        <w:rPr>
          <w:sz w:val="24"/>
          <w:szCs w:val="24"/>
          <w:lang w:val="sk-SK"/>
        </w:rPr>
        <w:t>/</w:t>
      </w:r>
      <w:r w:rsidR="00A64DCF" w:rsidRPr="004D68C7">
        <w:rPr>
          <w:sz w:val="24"/>
          <w:szCs w:val="24"/>
          <w:lang w:val="sk-SK"/>
        </w:rPr>
        <w:t>iným údajom</w:t>
      </w:r>
      <w:r w:rsidRPr="004D68C7">
        <w:rPr>
          <w:sz w:val="24"/>
          <w:szCs w:val="24"/>
          <w:lang w:val="sk-SK"/>
        </w:rPr>
        <w:t xml:space="preserve"> už v rámci ČMU. Správnosť relevancie potvrdí gestor HP v procese podľa </w:t>
      </w:r>
      <w:r w:rsidR="00E83FC3" w:rsidRPr="004D68C7">
        <w:rPr>
          <w:sz w:val="24"/>
          <w:szCs w:val="24"/>
          <w:lang w:val="sk-SK"/>
        </w:rPr>
        <w:t xml:space="preserve">odsekov </w:t>
      </w:r>
      <w:r w:rsidR="005B3B9E" w:rsidRPr="004D68C7">
        <w:rPr>
          <w:sz w:val="24"/>
          <w:szCs w:val="24"/>
          <w:lang w:val="sk-SK"/>
        </w:rPr>
        <w:t xml:space="preserve">8 </w:t>
      </w:r>
      <w:r w:rsidRPr="004D68C7">
        <w:rPr>
          <w:sz w:val="24"/>
          <w:szCs w:val="24"/>
          <w:lang w:val="sk-SK"/>
        </w:rPr>
        <w:t xml:space="preserve">a </w:t>
      </w:r>
      <w:r w:rsidR="005B3B9E" w:rsidRPr="004D68C7">
        <w:rPr>
          <w:sz w:val="24"/>
          <w:szCs w:val="24"/>
          <w:lang w:val="sk-SK"/>
        </w:rPr>
        <w:t xml:space="preserve">9 tejto </w:t>
      </w:r>
      <w:r w:rsidRPr="004D68C7">
        <w:rPr>
          <w:sz w:val="24"/>
          <w:szCs w:val="24"/>
          <w:lang w:val="sk-SK"/>
        </w:rPr>
        <w:t>kapitoly. V prípade aktualizácie ČMU, resp. definovania nových MU</w:t>
      </w:r>
      <w:r w:rsidR="004F791F">
        <w:rPr>
          <w:sz w:val="24"/>
          <w:szCs w:val="24"/>
          <w:lang w:val="sk-SK"/>
        </w:rPr>
        <w:t>/</w:t>
      </w:r>
      <w:r w:rsidR="00A64DCF" w:rsidRPr="004D68C7">
        <w:rPr>
          <w:sz w:val="24"/>
          <w:szCs w:val="24"/>
          <w:lang w:val="sk-SK"/>
        </w:rPr>
        <w:t>iných údajov</w:t>
      </w:r>
      <w:r w:rsidRPr="004D68C7">
        <w:rPr>
          <w:sz w:val="24"/>
          <w:szCs w:val="24"/>
          <w:lang w:val="sk-SK"/>
        </w:rPr>
        <w:t xml:space="preserve"> tiež platí postup uvedený v </w:t>
      </w:r>
      <w:r w:rsidR="00E83FC3" w:rsidRPr="004D68C7">
        <w:rPr>
          <w:sz w:val="24"/>
          <w:szCs w:val="24"/>
          <w:lang w:val="sk-SK"/>
        </w:rPr>
        <w:t xml:space="preserve">odsekoch </w:t>
      </w:r>
      <w:r w:rsidR="005B3B9E" w:rsidRPr="004D68C7">
        <w:rPr>
          <w:sz w:val="24"/>
          <w:szCs w:val="24"/>
          <w:lang w:val="sk-SK"/>
        </w:rPr>
        <w:t xml:space="preserve">8 </w:t>
      </w:r>
      <w:r w:rsidRPr="004D68C7">
        <w:rPr>
          <w:sz w:val="24"/>
          <w:szCs w:val="24"/>
          <w:lang w:val="sk-SK"/>
        </w:rPr>
        <w:t xml:space="preserve">a </w:t>
      </w:r>
      <w:r w:rsidR="005B3B9E" w:rsidRPr="004D68C7">
        <w:rPr>
          <w:sz w:val="24"/>
          <w:szCs w:val="24"/>
          <w:lang w:val="sk-SK"/>
        </w:rPr>
        <w:t xml:space="preserve">9 tejto </w:t>
      </w:r>
      <w:r w:rsidRPr="004D68C7">
        <w:rPr>
          <w:sz w:val="24"/>
          <w:szCs w:val="24"/>
          <w:lang w:val="sk-SK"/>
        </w:rPr>
        <w:t>kapitoly.</w:t>
      </w:r>
    </w:p>
    <w:p w14:paraId="1E931E0F" w14:textId="68EA2CE4" w:rsidR="001254AE" w:rsidRPr="004D68C7" w:rsidRDefault="001254AE" w:rsidP="0056571D">
      <w:pPr>
        <w:pStyle w:val="Zkladntext"/>
        <w:spacing w:before="120" w:after="120"/>
        <w:rPr>
          <w:i/>
          <w:sz w:val="24"/>
          <w:szCs w:val="24"/>
          <w:lang w:val="sk-SK"/>
        </w:rPr>
      </w:pPr>
      <w:r w:rsidRPr="004D68C7">
        <w:rPr>
          <w:i/>
          <w:sz w:val="24"/>
          <w:szCs w:val="24"/>
          <w:lang w:val="sk-SK"/>
        </w:rPr>
        <w:lastRenderedPageBreak/>
        <w:t xml:space="preserve">Práca žiadateľa s MU </w:t>
      </w:r>
      <w:r w:rsidR="00EA3AA6" w:rsidRPr="004D68C7">
        <w:rPr>
          <w:i/>
          <w:sz w:val="24"/>
          <w:szCs w:val="24"/>
          <w:lang w:val="sk-SK"/>
        </w:rPr>
        <w:t xml:space="preserve">na úrovni projektu </w:t>
      </w:r>
      <w:r w:rsidRPr="004D68C7">
        <w:rPr>
          <w:i/>
          <w:sz w:val="24"/>
          <w:szCs w:val="24"/>
          <w:lang w:val="sk-SK"/>
        </w:rPr>
        <w:t>v rámci výzvy pri vypracovaní ŽoNFP</w:t>
      </w:r>
    </w:p>
    <w:p w14:paraId="0CF4E704" w14:textId="70BB6247"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Žiadateľ v ŽoNFP priradí „aktivitu projektu“ vopred preddefinovanému „typu aktivít“. Typy aktivít budú preddefinované v závislosti od vybraných </w:t>
      </w:r>
      <w:r w:rsidR="00252845" w:rsidRPr="004D68C7">
        <w:rPr>
          <w:sz w:val="24"/>
          <w:szCs w:val="24"/>
          <w:lang w:val="sk-SK"/>
        </w:rPr>
        <w:t>ŠC</w:t>
      </w:r>
      <w:r w:rsidRPr="004D68C7">
        <w:rPr>
          <w:sz w:val="24"/>
          <w:szCs w:val="24"/>
          <w:lang w:val="sk-SK"/>
        </w:rPr>
        <w:t xml:space="preserve"> vo výzve. Následne žiadateľ zadáva </w:t>
      </w:r>
      <w:r w:rsidR="008614B7" w:rsidRPr="004D68C7">
        <w:rPr>
          <w:sz w:val="24"/>
          <w:szCs w:val="24"/>
          <w:lang w:val="sk-SK"/>
        </w:rPr>
        <w:t xml:space="preserve">plánované cieľové </w:t>
      </w:r>
      <w:r w:rsidRPr="004D68C7">
        <w:rPr>
          <w:sz w:val="24"/>
          <w:szCs w:val="24"/>
          <w:lang w:val="sk-SK"/>
        </w:rPr>
        <w:t>hodnoty MU pre všetky vybrané MU.</w:t>
      </w:r>
    </w:p>
    <w:p w14:paraId="2A4F3575" w14:textId="144BA9C6" w:rsidR="001254AE" w:rsidRPr="004D68C7" w:rsidRDefault="001254AE" w:rsidP="00ED52C3">
      <w:pPr>
        <w:pStyle w:val="Zkladntext"/>
        <w:numPr>
          <w:ilvl w:val="0"/>
          <w:numId w:val="29"/>
        </w:numPr>
        <w:spacing w:before="120" w:after="120"/>
        <w:rPr>
          <w:sz w:val="24"/>
          <w:szCs w:val="24"/>
          <w:lang w:val="sk-SK"/>
        </w:rPr>
      </w:pPr>
      <w:r w:rsidRPr="004D68C7">
        <w:rPr>
          <w:sz w:val="24"/>
          <w:szCs w:val="24"/>
          <w:lang w:val="sk-SK"/>
        </w:rPr>
        <w:t>Žiadateľ</w:t>
      </w:r>
      <w:r w:rsidR="00ED52C3" w:rsidRPr="004D68C7">
        <w:rPr>
          <w:sz w:val="24"/>
          <w:szCs w:val="24"/>
          <w:lang w:val="sk-SK"/>
        </w:rPr>
        <w:t>ovi</w:t>
      </w:r>
      <w:r w:rsidRPr="004D68C7">
        <w:rPr>
          <w:sz w:val="24"/>
          <w:szCs w:val="24"/>
          <w:lang w:val="sk-SK"/>
        </w:rPr>
        <w:t xml:space="preserve"> </w:t>
      </w:r>
      <w:r w:rsidR="00A64DCF" w:rsidRPr="004D68C7">
        <w:rPr>
          <w:sz w:val="24"/>
          <w:szCs w:val="24"/>
          <w:lang w:val="sk-SK"/>
        </w:rPr>
        <w:t xml:space="preserve">sa </w:t>
      </w:r>
      <w:r w:rsidRPr="004D68C7">
        <w:rPr>
          <w:sz w:val="24"/>
          <w:szCs w:val="24"/>
          <w:lang w:val="sk-SK"/>
        </w:rPr>
        <w:t xml:space="preserve">pri vypracovaní ŽoNFP </w:t>
      </w:r>
      <w:r w:rsidR="00ED52C3" w:rsidRPr="004D68C7">
        <w:rPr>
          <w:sz w:val="24"/>
          <w:szCs w:val="24"/>
          <w:lang w:val="sk-SK"/>
        </w:rPr>
        <w:t xml:space="preserve">automaticky načítajú </w:t>
      </w:r>
      <w:r w:rsidRPr="004D68C7">
        <w:rPr>
          <w:sz w:val="24"/>
          <w:szCs w:val="24"/>
          <w:lang w:val="sk-SK"/>
        </w:rPr>
        <w:t>všetky MU priradené k zvolenému typu aktivít</w:t>
      </w:r>
      <w:r w:rsidR="00ED52C3" w:rsidRPr="004D68C7">
        <w:rPr>
          <w:sz w:val="24"/>
          <w:szCs w:val="24"/>
          <w:lang w:val="sk-SK"/>
        </w:rPr>
        <w:t>, ktoré definoval</w:t>
      </w:r>
      <w:r w:rsidRPr="004D68C7">
        <w:rPr>
          <w:sz w:val="24"/>
          <w:szCs w:val="24"/>
          <w:lang w:val="sk-SK"/>
        </w:rPr>
        <w:t xml:space="preserve"> RO</w:t>
      </w:r>
      <w:r w:rsidR="00ED52C3" w:rsidRPr="004D68C7">
        <w:rPr>
          <w:sz w:val="24"/>
          <w:szCs w:val="24"/>
          <w:lang w:val="sk-SK"/>
        </w:rPr>
        <w:t>. V prípade, ak nie sú niektoré priradené MU pre realizáciu konkrétneho projektu relevantné</w:t>
      </w:r>
      <w:r w:rsidRPr="004D68C7">
        <w:rPr>
          <w:sz w:val="24"/>
          <w:szCs w:val="24"/>
          <w:lang w:val="sk-SK"/>
        </w:rPr>
        <w:t>, žiadateľ v rámci plánovanej hodnoty uvedie hodnotu ,,0“</w:t>
      </w:r>
      <w:r w:rsidRPr="004D68C7">
        <w:rPr>
          <w:rStyle w:val="Odkaznapoznmkupodiarou"/>
          <w:sz w:val="24"/>
          <w:szCs w:val="24"/>
          <w:lang w:val="sk-SK"/>
        </w:rPr>
        <w:footnoteReference w:id="35"/>
      </w:r>
      <w:r w:rsidRPr="004D68C7">
        <w:rPr>
          <w:sz w:val="24"/>
          <w:szCs w:val="24"/>
          <w:lang w:val="sk-SK"/>
        </w:rPr>
        <w:t xml:space="preserve">. </w:t>
      </w:r>
    </w:p>
    <w:p w14:paraId="3BC29B67" w14:textId="57586983"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Žiadateľ je povinný ku každej hlavnej aktivite projektu vybrať </w:t>
      </w:r>
      <w:r w:rsidRPr="004D68C7">
        <w:rPr>
          <w:b/>
          <w:sz w:val="24"/>
          <w:szCs w:val="24"/>
          <w:lang w:val="sk-SK"/>
        </w:rPr>
        <w:t>minimálne jeden MU</w:t>
      </w:r>
      <w:r w:rsidRPr="004D68C7">
        <w:rPr>
          <w:sz w:val="24"/>
          <w:szCs w:val="24"/>
          <w:lang w:val="sk-SK"/>
        </w:rPr>
        <w:t>, ktorý musí predstavovať kvantifikáciu toho, čo sa realizáciou aktivity za požadované výdavky dosiahne. Zároveň platí, že nie pre každý projekt musí byť relevantné</w:t>
      </w:r>
      <w:r w:rsidR="00C84263" w:rsidRPr="004D68C7">
        <w:rPr>
          <w:sz w:val="24"/>
          <w:szCs w:val="24"/>
          <w:lang w:val="sk-SK"/>
        </w:rPr>
        <w:t>,</w:t>
      </w:r>
      <w:r w:rsidRPr="004D68C7">
        <w:rPr>
          <w:sz w:val="24"/>
          <w:szCs w:val="24"/>
          <w:lang w:val="sk-SK"/>
        </w:rPr>
        <w:t xml:space="preserve"> z hľadiska navrhovaných aktivít</w:t>
      </w:r>
      <w:r w:rsidR="00C84263" w:rsidRPr="004D68C7">
        <w:rPr>
          <w:sz w:val="24"/>
          <w:szCs w:val="24"/>
          <w:lang w:val="sk-SK"/>
        </w:rPr>
        <w:t>,</w:t>
      </w:r>
      <w:r w:rsidRPr="004D68C7">
        <w:rPr>
          <w:sz w:val="24"/>
          <w:szCs w:val="24"/>
          <w:lang w:val="sk-SK"/>
        </w:rPr>
        <w:t xml:space="preserve"> sledovanie všetkých MU, ktoré sú priradené k relevantnému typu aktivít. Pre účely sledovania pokroku v realizácii projektu a získavania údajov o dosiahnutých hodnotách výlučne realizáciou projektu, je východisková hodnota všetkých MU projektu vždy ,,0“, preto pri MU žiadateľ uvádza výlučne plánovanú cieľovú hodnotu relevantných MU</w:t>
      </w:r>
      <w:r w:rsidR="00170F94" w:rsidRPr="004D68C7">
        <w:rPr>
          <w:sz w:val="24"/>
          <w:szCs w:val="24"/>
          <w:lang w:val="sk-SK"/>
        </w:rPr>
        <w:t>.</w:t>
      </w:r>
      <w:r w:rsidR="00E4718F" w:rsidRPr="004D68C7">
        <w:rPr>
          <w:sz w:val="24"/>
          <w:szCs w:val="24"/>
          <w:lang w:val="sk-SK"/>
        </w:rPr>
        <w:t xml:space="preserve"> </w:t>
      </w:r>
    </w:p>
    <w:p w14:paraId="33D0865A" w14:textId="2CF1C108"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Jedna hlavná aktivita projektu môže prispievať k dosiahnuti</w:t>
      </w:r>
      <w:r w:rsidR="008614B7" w:rsidRPr="004D68C7">
        <w:rPr>
          <w:sz w:val="24"/>
          <w:szCs w:val="24"/>
          <w:lang w:val="sk-SK"/>
        </w:rPr>
        <w:t>u</w:t>
      </w:r>
      <w:r w:rsidRPr="004D68C7">
        <w:rPr>
          <w:sz w:val="24"/>
          <w:szCs w:val="24"/>
          <w:lang w:val="sk-SK"/>
        </w:rPr>
        <w:t xml:space="preserve"> jedného MU definovaného v sade </w:t>
      </w:r>
      <w:r w:rsidR="00E4718F" w:rsidRPr="004D68C7">
        <w:rPr>
          <w:sz w:val="24"/>
          <w:szCs w:val="24"/>
          <w:lang w:val="sk-SK"/>
        </w:rPr>
        <w:t>Č</w:t>
      </w:r>
      <w:r w:rsidRPr="004D68C7">
        <w:rPr>
          <w:sz w:val="24"/>
          <w:szCs w:val="24"/>
          <w:lang w:val="sk-SK"/>
        </w:rPr>
        <w:t xml:space="preserve">MU na úrovni typov aktivít alebo k dosiahnutiu viac ako jedného MU definovaného v sade </w:t>
      </w:r>
      <w:r w:rsidR="00E4718F" w:rsidRPr="004D68C7">
        <w:rPr>
          <w:sz w:val="24"/>
          <w:szCs w:val="24"/>
          <w:lang w:val="sk-SK"/>
        </w:rPr>
        <w:t>Č</w:t>
      </w:r>
      <w:r w:rsidRPr="004D68C7">
        <w:rPr>
          <w:sz w:val="24"/>
          <w:szCs w:val="24"/>
          <w:lang w:val="sk-SK"/>
        </w:rPr>
        <w:t>MU na úrovni typu aktivít. A zároveň viacero hlavných aktivít môže spoločnou realizáciou prispievať k dosiahnutiu plánovanej hodnoty jedného MU.</w:t>
      </w:r>
    </w:p>
    <w:p w14:paraId="5CDE5975" w14:textId="14A65BAE" w:rsidR="00401545" w:rsidRPr="004D68C7" w:rsidRDefault="001254AE" w:rsidP="00401545">
      <w:pPr>
        <w:pStyle w:val="Zkladntext"/>
        <w:numPr>
          <w:ilvl w:val="0"/>
          <w:numId w:val="29"/>
        </w:numPr>
        <w:spacing w:before="120" w:after="120"/>
        <w:ind w:left="426" w:hanging="426"/>
        <w:rPr>
          <w:sz w:val="24"/>
          <w:szCs w:val="24"/>
          <w:lang w:val="sk-SK"/>
        </w:rPr>
      </w:pPr>
      <w:r w:rsidRPr="004D68C7">
        <w:rPr>
          <w:sz w:val="24"/>
          <w:szCs w:val="24"/>
          <w:lang w:val="sk-SK"/>
        </w:rPr>
        <w:t xml:space="preserve">V prípade projektov, ktoré v súlade s výzvou prispievajú k viacerým </w:t>
      </w:r>
      <w:r w:rsidR="00252845" w:rsidRPr="004D68C7">
        <w:rPr>
          <w:sz w:val="24"/>
          <w:szCs w:val="24"/>
          <w:lang w:val="sk-SK"/>
        </w:rPr>
        <w:t>ŠC</w:t>
      </w:r>
      <w:r w:rsidR="00D867E4" w:rsidRPr="004D68C7">
        <w:rPr>
          <w:sz w:val="24"/>
          <w:szCs w:val="24"/>
          <w:lang w:val="sk-SK"/>
        </w:rPr>
        <w:t xml:space="preserve"> </w:t>
      </w:r>
      <w:r w:rsidRPr="004D68C7">
        <w:rPr>
          <w:sz w:val="24"/>
          <w:szCs w:val="24"/>
          <w:lang w:val="sk-SK"/>
        </w:rPr>
        <w:t xml:space="preserve">a v rámci relevantných aktivít sa v súbore MU priradených k aktivitám týchto </w:t>
      </w:r>
      <w:r w:rsidR="00252845" w:rsidRPr="004D68C7">
        <w:rPr>
          <w:sz w:val="24"/>
          <w:szCs w:val="24"/>
          <w:lang w:val="sk-SK"/>
        </w:rPr>
        <w:t>ŠC</w:t>
      </w:r>
      <w:r w:rsidRPr="004D68C7">
        <w:rPr>
          <w:sz w:val="24"/>
          <w:szCs w:val="24"/>
          <w:lang w:val="sk-SK"/>
        </w:rPr>
        <w:t xml:space="preserve"> opakuje ten istý MU, opakujúci sa MU vyberá žiadateľ pri každej aktivite. Jeho hodnota sa </w:t>
      </w:r>
      <w:r w:rsidR="008614B7" w:rsidRPr="004D68C7">
        <w:rPr>
          <w:sz w:val="24"/>
          <w:szCs w:val="24"/>
          <w:lang w:val="sk-SK"/>
        </w:rPr>
        <w:t xml:space="preserve">alikvotne </w:t>
      </w:r>
      <w:r w:rsidRPr="004D68C7">
        <w:rPr>
          <w:sz w:val="24"/>
          <w:szCs w:val="24"/>
          <w:lang w:val="sk-SK"/>
        </w:rPr>
        <w:t>určuje s ohľadom na príspevok relevantnej aktivity k naplneniu celkovej hodnoty MU.</w:t>
      </w:r>
    </w:p>
    <w:p w14:paraId="1F654CC2" w14:textId="0BF097B8" w:rsidR="00401545" w:rsidRPr="004D68C7" w:rsidRDefault="00401545" w:rsidP="00401545">
      <w:pPr>
        <w:pStyle w:val="Zkladntext"/>
        <w:numPr>
          <w:ilvl w:val="0"/>
          <w:numId w:val="29"/>
        </w:numPr>
        <w:spacing w:before="120" w:after="120"/>
        <w:ind w:left="426" w:hanging="426"/>
        <w:rPr>
          <w:sz w:val="24"/>
          <w:szCs w:val="24"/>
          <w:lang w:val="sk-SK"/>
        </w:rPr>
      </w:pPr>
      <w:r w:rsidRPr="004D68C7">
        <w:rPr>
          <w:sz w:val="24"/>
          <w:szCs w:val="24"/>
          <w:lang w:val="sk-SK"/>
        </w:rPr>
        <w:t xml:space="preserve">Žiadateľ </w:t>
      </w:r>
      <w:r w:rsidR="00BF4BB7" w:rsidRPr="004D68C7">
        <w:rPr>
          <w:sz w:val="24"/>
          <w:szCs w:val="24"/>
          <w:lang w:val="sk-SK"/>
        </w:rPr>
        <w:t>za</w:t>
      </w:r>
      <w:r w:rsidRPr="004D68C7">
        <w:rPr>
          <w:sz w:val="24"/>
          <w:szCs w:val="24"/>
          <w:lang w:val="sk-SK"/>
        </w:rPr>
        <w:t xml:space="preserve">definuje pri vypĺňaní ŽoNFP </w:t>
      </w:r>
      <w:r w:rsidR="00437935" w:rsidRPr="004D68C7">
        <w:rPr>
          <w:sz w:val="24"/>
          <w:szCs w:val="24"/>
          <w:lang w:val="sk-SK"/>
        </w:rPr>
        <w:t xml:space="preserve">aj </w:t>
      </w:r>
      <w:r w:rsidR="00437935" w:rsidRPr="004D68C7">
        <w:rPr>
          <w:b/>
          <w:sz w:val="24"/>
          <w:szCs w:val="24"/>
          <w:lang w:val="sk-SK"/>
        </w:rPr>
        <w:t xml:space="preserve">typ závislosti </w:t>
      </w:r>
      <w:r w:rsidR="00BF4BB7" w:rsidRPr="004D68C7">
        <w:rPr>
          <w:b/>
          <w:sz w:val="24"/>
          <w:szCs w:val="24"/>
          <w:lang w:val="sk-SK"/>
        </w:rPr>
        <w:t>projektového MU</w:t>
      </w:r>
      <w:r w:rsidR="007F6737" w:rsidRPr="004D68C7">
        <w:rPr>
          <w:sz w:val="24"/>
          <w:szCs w:val="24"/>
          <w:lang w:val="sk-SK"/>
        </w:rPr>
        <w:t xml:space="preserve"> za jednotlivé aktivity voči hodnote</w:t>
      </w:r>
      <w:r w:rsidR="00DD1C88" w:rsidRPr="004D68C7">
        <w:rPr>
          <w:sz w:val="24"/>
          <w:szCs w:val="24"/>
          <w:lang w:val="sk-SK"/>
        </w:rPr>
        <w:t xml:space="preserve"> za projekt</w:t>
      </w:r>
      <w:r w:rsidR="00BF4BB7" w:rsidRPr="004D68C7">
        <w:rPr>
          <w:sz w:val="24"/>
          <w:szCs w:val="24"/>
          <w:lang w:val="sk-SK"/>
        </w:rPr>
        <w:t xml:space="preserve"> ako celku</w:t>
      </w:r>
      <w:r w:rsidR="007F6737" w:rsidRPr="004D68C7">
        <w:rPr>
          <w:sz w:val="24"/>
          <w:szCs w:val="24"/>
          <w:lang w:val="sk-SK"/>
        </w:rPr>
        <w:t>, resp. závislosť aktivít voči typu aktivity a následne typ</w:t>
      </w:r>
      <w:r w:rsidR="00835A76">
        <w:rPr>
          <w:sz w:val="24"/>
          <w:szCs w:val="24"/>
          <w:lang w:val="sk-SK"/>
        </w:rPr>
        <w:t>u</w:t>
      </w:r>
      <w:r w:rsidR="007F6737" w:rsidRPr="004D68C7">
        <w:rPr>
          <w:sz w:val="24"/>
          <w:szCs w:val="24"/>
          <w:lang w:val="sk-SK"/>
        </w:rPr>
        <w:t xml:space="preserve"> aktivity voči projektu ako celku</w:t>
      </w:r>
      <w:r w:rsidR="00DD1C88" w:rsidRPr="004D68C7">
        <w:rPr>
          <w:sz w:val="24"/>
          <w:szCs w:val="24"/>
          <w:lang w:val="sk-SK"/>
        </w:rPr>
        <w:t>. Stanovenú závislosť</w:t>
      </w:r>
      <w:r w:rsidRPr="004D68C7">
        <w:rPr>
          <w:sz w:val="24"/>
          <w:szCs w:val="24"/>
          <w:lang w:val="sk-SK"/>
        </w:rPr>
        <w:t xml:space="preserve"> ITMS2014+ používa pre účely automatického výpočtu celkovej hodnoty MU za projekt berúc hodnoty z aktivít projektu. Žiadateľ vyberá z </w:t>
      </w:r>
      <w:r w:rsidR="00437935" w:rsidRPr="004D68C7">
        <w:rPr>
          <w:sz w:val="24"/>
          <w:szCs w:val="24"/>
          <w:lang w:val="sk-SK"/>
        </w:rPr>
        <w:t>8</w:t>
      </w:r>
      <w:r w:rsidRPr="004D68C7">
        <w:rPr>
          <w:sz w:val="24"/>
          <w:szCs w:val="24"/>
          <w:lang w:val="sk-SK"/>
        </w:rPr>
        <w:t xml:space="preserve"> možností:</w:t>
      </w:r>
    </w:p>
    <w:p w14:paraId="0C3E63FB" w14:textId="640B96BF" w:rsidR="00401545" w:rsidRPr="004D68C7" w:rsidRDefault="00401545" w:rsidP="00401545">
      <w:pPr>
        <w:pStyle w:val="Zkladntext"/>
        <w:numPr>
          <w:ilvl w:val="1"/>
          <w:numId w:val="2"/>
        </w:numPr>
        <w:spacing w:before="120" w:after="120"/>
        <w:rPr>
          <w:sz w:val="24"/>
          <w:szCs w:val="24"/>
          <w:lang w:val="sk-SK"/>
        </w:rPr>
      </w:pPr>
      <w:r w:rsidRPr="004D68C7">
        <w:rPr>
          <w:b/>
          <w:sz w:val="24"/>
          <w:szCs w:val="24"/>
          <w:lang w:val="sk-SK"/>
        </w:rPr>
        <w:t xml:space="preserve">súčet </w:t>
      </w:r>
      <w:r w:rsidR="00DD1C88" w:rsidRPr="004D68C7">
        <w:rPr>
          <w:b/>
          <w:sz w:val="24"/>
          <w:szCs w:val="24"/>
          <w:lang w:val="sk-SK"/>
        </w:rPr>
        <w:t>-</w:t>
      </w:r>
      <w:r w:rsidR="00DD1C88" w:rsidRPr="004D68C7">
        <w:rPr>
          <w:sz w:val="24"/>
          <w:szCs w:val="24"/>
          <w:lang w:val="sk-SK"/>
        </w:rPr>
        <w:t xml:space="preserve"> súčet hodnôt projektového MU za jednotlivé aktivity sa ro</w:t>
      </w:r>
      <w:r w:rsidR="007F6737" w:rsidRPr="004D68C7">
        <w:rPr>
          <w:sz w:val="24"/>
          <w:szCs w:val="24"/>
          <w:lang w:val="sk-SK"/>
        </w:rPr>
        <w:t>vná celkovej hodnote za projekt;</w:t>
      </w:r>
    </w:p>
    <w:p w14:paraId="6A655B24" w14:textId="3CF6CEF1" w:rsidR="007F6737" w:rsidRPr="004D68C7" w:rsidRDefault="007F6737" w:rsidP="00401545">
      <w:pPr>
        <w:pStyle w:val="Zkladntext"/>
        <w:numPr>
          <w:ilvl w:val="1"/>
          <w:numId w:val="2"/>
        </w:numPr>
        <w:spacing w:before="120" w:after="120"/>
        <w:rPr>
          <w:b/>
          <w:sz w:val="24"/>
          <w:szCs w:val="24"/>
          <w:lang w:val="sk-SK"/>
        </w:rPr>
      </w:pPr>
      <w:r w:rsidRPr="004D68C7">
        <w:rPr>
          <w:b/>
          <w:sz w:val="24"/>
          <w:szCs w:val="24"/>
          <w:lang w:val="sk-SK"/>
        </w:rPr>
        <w:t xml:space="preserve">priemer </w:t>
      </w:r>
      <w:r w:rsidR="00B47511" w:rsidRPr="004D68C7">
        <w:rPr>
          <w:b/>
          <w:sz w:val="24"/>
          <w:szCs w:val="24"/>
          <w:lang w:val="sk-SK"/>
        </w:rPr>
        <w:t>–</w:t>
      </w:r>
      <w:r w:rsidRPr="004D68C7">
        <w:rPr>
          <w:b/>
          <w:sz w:val="24"/>
          <w:szCs w:val="24"/>
          <w:lang w:val="sk-SK"/>
        </w:rPr>
        <w:t xml:space="preserve"> </w:t>
      </w:r>
      <w:r w:rsidR="00B47511" w:rsidRPr="004D68C7">
        <w:rPr>
          <w:sz w:val="24"/>
          <w:szCs w:val="24"/>
          <w:lang w:val="sk-SK"/>
        </w:rPr>
        <w:t>priemer hodnôt projektového MU za jednotlivé aktivity sa rovná celkovej hodnote za projekt;</w:t>
      </w:r>
    </w:p>
    <w:p w14:paraId="508E3BD2" w14:textId="2612E7C9" w:rsidR="00401545" w:rsidRPr="004D68C7" w:rsidRDefault="00BF4BB7" w:rsidP="00401545">
      <w:pPr>
        <w:pStyle w:val="Zkladntext"/>
        <w:numPr>
          <w:ilvl w:val="1"/>
          <w:numId w:val="2"/>
        </w:numPr>
        <w:spacing w:before="120" w:after="120"/>
        <w:rPr>
          <w:sz w:val="24"/>
          <w:szCs w:val="24"/>
          <w:lang w:val="sk-SK"/>
        </w:rPr>
      </w:pPr>
      <w:r w:rsidRPr="004D68C7">
        <w:rPr>
          <w:b/>
          <w:sz w:val="24"/>
          <w:szCs w:val="24"/>
          <w:lang w:val="sk-SK"/>
        </w:rPr>
        <w:t>maximálna</w:t>
      </w:r>
      <w:r w:rsidR="00401545" w:rsidRPr="004D68C7">
        <w:rPr>
          <w:b/>
          <w:sz w:val="24"/>
          <w:szCs w:val="24"/>
          <w:lang w:val="sk-SK"/>
        </w:rPr>
        <w:t xml:space="preserve"> hodnota</w:t>
      </w:r>
      <w:r w:rsidR="00DD1C88" w:rsidRPr="004D68C7">
        <w:rPr>
          <w:b/>
          <w:sz w:val="24"/>
          <w:szCs w:val="24"/>
          <w:lang w:val="sk-SK"/>
        </w:rPr>
        <w:t xml:space="preserve"> -</w:t>
      </w:r>
      <w:r w:rsidR="00DD1C88" w:rsidRPr="004D68C7">
        <w:rPr>
          <w:sz w:val="24"/>
          <w:szCs w:val="24"/>
          <w:lang w:val="sk-SK"/>
        </w:rPr>
        <w:t xml:space="preserve"> maximálna hodnota projektového MU dosiahnutá na jednej z aktivít projektu sa rovná celkovej dosiahnutej hodnot</w:t>
      </w:r>
      <w:r w:rsidR="00512AC3" w:rsidRPr="004D68C7">
        <w:rPr>
          <w:sz w:val="24"/>
          <w:szCs w:val="24"/>
          <w:lang w:val="sk-SK"/>
        </w:rPr>
        <w:t>e</w:t>
      </w:r>
      <w:r w:rsidR="00DD1C88" w:rsidRPr="004D68C7">
        <w:rPr>
          <w:sz w:val="24"/>
          <w:szCs w:val="24"/>
          <w:lang w:val="sk-SK"/>
        </w:rPr>
        <w:t xml:space="preserve"> za projekt</w:t>
      </w:r>
      <w:r w:rsidR="00401545" w:rsidRPr="004D68C7">
        <w:rPr>
          <w:sz w:val="24"/>
          <w:szCs w:val="24"/>
          <w:lang w:val="sk-SK"/>
        </w:rPr>
        <w:t>.</w:t>
      </w:r>
    </w:p>
    <w:p w14:paraId="131291D9" w14:textId="022363D9" w:rsidR="00AA7FBF" w:rsidRPr="004D68C7" w:rsidRDefault="004C0FD2" w:rsidP="00AA7FBF">
      <w:pPr>
        <w:pStyle w:val="Zkladntext"/>
        <w:spacing w:before="120" w:after="120"/>
        <w:rPr>
          <w:sz w:val="24"/>
          <w:szCs w:val="24"/>
          <w:lang w:val="sk-SK"/>
        </w:rPr>
      </w:pPr>
      <w:r w:rsidRPr="004D68C7">
        <w:rPr>
          <w:sz w:val="24"/>
          <w:szCs w:val="24"/>
          <w:lang w:val="sk-SK"/>
        </w:rPr>
        <w:lastRenderedPageBreak/>
        <w:t>K využívaniu nasledujúcich typov</w:t>
      </w:r>
      <w:r w:rsidR="00AA7FBF" w:rsidRPr="004D68C7">
        <w:rPr>
          <w:sz w:val="24"/>
          <w:szCs w:val="24"/>
          <w:lang w:val="sk-SK"/>
        </w:rPr>
        <w:t xml:space="preserve"> závislostí je </w:t>
      </w:r>
      <w:r w:rsidRPr="004D68C7">
        <w:rPr>
          <w:sz w:val="24"/>
          <w:szCs w:val="24"/>
          <w:lang w:val="sk-SK"/>
        </w:rPr>
        <w:t>potrebné pristupovať individuálne, podľa charakteru projektu</w:t>
      </w:r>
      <w:r w:rsidR="00AA7FBF" w:rsidRPr="004D68C7">
        <w:rPr>
          <w:sz w:val="24"/>
          <w:szCs w:val="24"/>
          <w:lang w:val="sk-SK"/>
        </w:rPr>
        <w:t xml:space="preserve">, tzn. </w:t>
      </w:r>
      <w:r w:rsidRPr="004D68C7">
        <w:rPr>
          <w:sz w:val="24"/>
          <w:szCs w:val="24"/>
          <w:lang w:val="sk-SK"/>
        </w:rPr>
        <w:t xml:space="preserve">výpočet hodnôt </w:t>
      </w:r>
      <w:r w:rsidR="00AA7FBF" w:rsidRPr="004D68C7">
        <w:rPr>
          <w:sz w:val="24"/>
          <w:szCs w:val="24"/>
          <w:lang w:val="sk-SK"/>
        </w:rPr>
        <w:t>nem</w:t>
      </w:r>
      <w:r w:rsidRPr="004D68C7">
        <w:rPr>
          <w:sz w:val="24"/>
          <w:szCs w:val="24"/>
          <w:lang w:val="sk-SK"/>
        </w:rPr>
        <w:t>á</w:t>
      </w:r>
      <w:r w:rsidR="00AA7FBF" w:rsidRPr="004D68C7">
        <w:rPr>
          <w:sz w:val="24"/>
          <w:szCs w:val="24"/>
          <w:lang w:val="sk-SK"/>
        </w:rPr>
        <w:t xml:space="preserve"> všeobecné uplatnenie pre každý projekt. </w:t>
      </w:r>
    </w:p>
    <w:p w14:paraId="6B983B8A" w14:textId="1A9A22CF" w:rsidR="009F04B8" w:rsidRPr="004D68C7" w:rsidRDefault="009F04B8" w:rsidP="009F04B8">
      <w:pPr>
        <w:pStyle w:val="Odsekzoznamu"/>
        <w:numPr>
          <w:ilvl w:val="1"/>
          <w:numId w:val="2"/>
        </w:numPr>
        <w:spacing w:before="120" w:after="120" w:line="276" w:lineRule="auto"/>
        <w:jc w:val="both"/>
      </w:pPr>
      <w:r w:rsidRPr="004D68C7">
        <w:rPr>
          <w:b/>
        </w:rPr>
        <w:t>súčet</w:t>
      </w:r>
      <w:r w:rsidRPr="004D68C7">
        <w:t xml:space="preserve"> </w:t>
      </w:r>
      <w:r w:rsidR="00A32B7D" w:rsidRPr="004D68C7">
        <w:rPr>
          <w:b/>
        </w:rPr>
        <w:t>za typ aktivity, potom maximálna hodnota</w:t>
      </w:r>
      <w:r w:rsidRPr="004D68C7">
        <w:rPr>
          <w:b/>
        </w:rPr>
        <w:t xml:space="preserve"> </w:t>
      </w:r>
      <w:r w:rsidRPr="004D68C7">
        <w:t xml:space="preserve">- ak celková cieľová hodnota </w:t>
      </w:r>
      <w:r w:rsidRPr="004D68C7">
        <w:rPr>
          <w:u w:val="single"/>
        </w:rPr>
        <w:t>za projekt</w:t>
      </w:r>
      <w:r w:rsidRPr="004D68C7">
        <w:t xml:space="preserve"> má byť najprv súčtom hodnôt </w:t>
      </w:r>
      <w:r w:rsidR="009C1AC4">
        <w:t>v rámci</w:t>
      </w:r>
      <w:r w:rsidRPr="004D68C7">
        <w:t xml:space="preserve"> jednotliv</w:t>
      </w:r>
      <w:r w:rsidR="009C1AC4">
        <w:t>ých</w:t>
      </w:r>
      <w:r w:rsidRPr="004D68C7">
        <w:t xml:space="preserve"> </w:t>
      </w:r>
      <w:r w:rsidR="00A32B7D" w:rsidRPr="004D68C7">
        <w:t>typ</w:t>
      </w:r>
      <w:r w:rsidR="009C1AC4">
        <w:t>ov</w:t>
      </w:r>
      <w:r w:rsidR="00A32B7D" w:rsidRPr="004D68C7">
        <w:t xml:space="preserve"> aktivít</w:t>
      </w:r>
      <w:r w:rsidR="00B47511" w:rsidRPr="004D68C7">
        <w:t xml:space="preserve"> </w:t>
      </w:r>
      <w:r w:rsidRPr="004D68C7">
        <w:t>a následne maximum z hodnôt získaných v predchádzajúcom kroku;</w:t>
      </w:r>
    </w:p>
    <w:p w14:paraId="4A31135F" w14:textId="26362901" w:rsidR="009F04B8" w:rsidRPr="004D68C7" w:rsidRDefault="00A32B7D" w:rsidP="009F04B8">
      <w:pPr>
        <w:pStyle w:val="Odsekzoznamu"/>
        <w:numPr>
          <w:ilvl w:val="1"/>
          <w:numId w:val="2"/>
        </w:numPr>
        <w:spacing w:before="120" w:after="120" w:line="276" w:lineRule="auto"/>
        <w:jc w:val="both"/>
      </w:pPr>
      <w:r w:rsidRPr="004D68C7">
        <w:rPr>
          <w:b/>
        </w:rPr>
        <w:t>maximálna hodnota</w:t>
      </w:r>
      <w:r w:rsidR="009F04B8" w:rsidRPr="004D68C7">
        <w:rPr>
          <w:b/>
        </w:rPr>
        <w:t xml:space="preserve"> za typ aktivity, potom súčet - </w:t>
      </w:r>
      <w:r w:rsidR="009F04B8" w:rsidRPr="004D68C7">
        <w:t xml:space="preserve">ak celková cieľová hodnota </w:t>
      </w:r>
      <w:r w:rsidR="009F04B8" w:rsidRPr="004D68C7">
        <w:rPr>
          <w:u w:val="single"/>
        </w:rPr>
        <w:t>za projekt</w:t>
      </w:r>
      <w:r w:rsidR="009F04B8" w:rsidRPr="004D68C7">
        <w:t xml:space="preserve"> má byť najprv maximum hodnôt </w:t>
      </w:r>
      <w:r w:rsidR="009C1AC4">
        <w:t xml:space="preserve">v rámci </w:t>
      </w:r>
      <w:r w:rsidR="009F04B8" w:rsidRPr="004D68C7">
        <w:t xml:space="preserve"> jednotliv</w:t>
      </w:r>
      <w:r w:rsidR="009C1AC4">
        <w:t>ých</w:t>
      </w:r>
      <w:r w:rsidR="009F04B8" w:rsidRPr="004D68C7">
        <w:t xml:space="preserve"> typ</w:t>
      </w:r>
      <w:r w:rsidR="009C1AC4">
        <w:t>ov</w:t>
      </w:r>
      <w:r w:rsidR="009F04B8" w:rsidRPr="004D68C7">
        <w:t xml:space="preserve"> aktivít a následne súčet z hodnôt získaných v predchádzajúcom kroku;</w:t>
      </w:r>
    </w:p>
    <w:p w14:paraId="57C0EF43" w14:textId="1AE531A4" w:rsidR="009F04B8" w:rsidRPr="004D68C7" w:rsidRDefault="00A32B7D" w:rsidP="009F04B8">
      <w:pPr>
        <w:pStyle w:val="Odsekzoznamu"/>
        <w:numPr>
          <w:ilvl w:val="1"/>
          <w:numId w:val="2"/>
        </w:numPr>
        <w:spacing w:before="120" w:after="120" w:line="276" w:lineRule="auto"/>
        <w:jc w:val="both"/>
      </w:pPr>
      <w:r w:rsidRPr="004D68C7">
        <w:rPr>
          <w:b/>
        </w:rPr>
        <w:t>maximálna hodnota</w:t>
      </w:r>
      <w:r w:rsidR="009F04B8" w:rsidRPr="004D68C7">
        <w:rPr>
          <w:b/>
        </w:rPr>
        <w:t xml:space="preserve"> za subjekt, potom súčet - </w:t>
      </w:r>
      <w:r w:rsidR="009F04B8" w:rsidRPr="004D68C7">
        <w:t xml:space="preserve">ak celková cieľová hodnota </w:t>
      </w:r>
      <w:r w:rsidR="009F04B8" w:rsidRPr="004D68C7">
        <w:rPr>
          <w:u w:val="single"/>
        </w:rPr>
        <w:t>za projekt</w:t>
      </w:r>
      <w:r w:rsidR="009F04B8" w:rsidRPr="004D68C7">
        <w:t xml:space="preserve"> má byť najprv maximum hodnôt za jednotlivé subjekty a následne súčet z hodnôt získaných v predchádzajúcom kroku;</w:t>
      </w:r>
    </w:p>
    <w:p w14:paraId="1FA7CFAF" w14:textId="57DA4E88" w:rsidR="009F04B8" w:rsidRPr="004D68C7" w:rsidRDefault="00A32B7D" w:rsidP="009F04B8">
      <w:pPr>
        <w:pStyle w:val="Odsekzoznamu"/>
        <w:numPr>
          <w:ilvl w:val="1"/>
          <w:numId w:val="2"/>
        </w:numPr>
        <w:spacing w:before="120" w:after="120" w:line="276" w:lineRule="auto"/>
        <w:jc w:val="both"/>
      </w:pPr>
      <w:r w:rsidRPr="004D68C7">
        <w:rPr>
          <w:b/>
        </w:rPr>
        <w:t>maximálna hodnota</w:t>
      </w:r>
      <w:r w:rsidR="009F04B8" w:rsidRPr="004D68C7">
        <w:rPr>
          <w:b/>
        </w:rPr>
        <w:t xml:space="preserve"> za štát, potom súčet - </w:t>
      </w:r>
      <w:r w:rsidR="009F04B8" w:rsidRPr="004D68C7">
        <w:t xml:space="preserve">ak celková cieľová hodnota </w:t>
      </w:r>
      <w:r w:rsidR="009F04B8" w:rsidRPr="004D68C7">
        <w:rPr>
          <w:u w:val="single"/>
        </w:rPr>
        <w:t>za projekt</w:t>
      </w:r>
      <w:r w:rsidR="009F04B8" w:rsidRPr="004D68C7">
        <w:t xml:space="preserve"> má byť najprv maximum hodnôt za jednotlivé štáty a následne súčet z hodnôt získaných v predchádzajúcom kroku;</w:t>
      </w:r>
    </w:p>
    <w:p w14:paraId="0BA10FDF" w14:textId="6974A4EE" w:rsidR="009F04B8" w:rsidRPr="004D68C7" w:rsidRDefault="009F04B8" w:rsidP="00B47511">
      <w:pPr>
        <w:pStyle w:val="Odsekzoznamu"/>
        <w:numPr>
          <w:ilvl w:val="1"/>
          <w:numId w:val="2"/>
        </w:numPr>
        <w:spacing w:before="120" w:after="120" w:line="276" w:lineRule="auto"/>
        <w:jc w:val="both"/>
      </w:pPr>
      <w:r w:rsidRPr="004D68C7">
        <w:rPr>
          <w:b/>
        </w:rPr>
        <w:t>súčet za k</w:t>
      </w:r>
      <w:r w:rsidR="00A32B7D" w:rsidRPr="004D68C7">
        <w:rPr>
          <w:b/>
        </w:rPr>
        <w:t>ategóriu regiónov, potom maximálna hodnota</w:t>
      </w:r>
      <w:r w:rsidRPr="004D68C7">
        <w:rPr>
          <w:b/>
        </w:rPr>
        <w:t xml:space="preserve"> - </w:t>
      </w:r>
      <w:r w:rsidRPr="004D68C7">
        <w:t xml:space="preserve">ak celková cieľová hodnota </w:t>
      </w:r>
      <w:r w:rsidRPr="004D68C7">
        <w:rPr>
          <w:u w:val="single"/>
        </w:rPr>
        <w:t>za projekt</w:t>
      </w:r>
      <w:r w:rsidRPr="004D68C7">
        <w:t xml:space="preserve"> má byť najprv súčet hodnôt za jednotlivé kategórie regiónov a následne maximum z hodnôt získaných v predchádzajúcom kroku.</w:t>
      </w:r>
    </w:p>
    <w:p w14:paraId="7B99C47F" w14:textId="1A804222" w:rsidR="00401545" w:rsidRPr="004D68C7" w:rsidRDefault="00401545" w:rsidP="00401545">
      <w:pPr>
        <w:pStyle w:val="Zkladntext"/>
        <w:spacing w:before="120" w:after="120"/>
        <w:ind w:left="426"/>
        <w:rPr>
          <w:i/>
          <w:sz w:val="24"/>
          <w:szCs w:val="24"/>
          <w:lang w:val="sk-SK"/>
        </w:rPr>
      </w:pPr>
      <w:r w:rsidRPr="004D68C7">
        <w:rPr>
          <w:i/>
          <w:sz w:val="24"/>
          <w:szCs w:val="24"/>
          <w:lang w:val="sk-SK"/>
        </w:rPr>
        <w:t xml:space="preserve">Príklad použitia </w:t>
      </w:r>
      <w:r w:rsidR="00B47511" w:rsidRPr="004D68C7">
        <w:rPr>
          <w:i/>
          <w:sz w:val="24"/>
          <w:szCs w:val="24"/>
          <w:lang w:val="sk-SK"/>
        </w:rPr>
        <w:t>závislosti</w:t>
      </w:r>
      <w:r w:rsidRPr="004D68C7">
        <w:rPr>
          <w:i/>
          <w:sz w:val="24"/>
          <w:szCs w:val="24"/>
          <w:lang w:val="sk-SK"/>
        </w:rPr>
        <w:t xml:space="preserve"> „súčet“:</w:t>
      </w:r>
    </w:p>
    <w:p w14:paraId="60DFFAAC" w14:textId="105C35F9" w:rsidR="00B47511" w:rsidRDefault="00401545" w:rsidP="00B47511">
      <w:pPr>
        <w:pStyle w:val="Zkladntext"/>
        <w:spacing w:before="120" w:after="120"/>
        <w:ind w:left="426"/>
        <w:rPr>
          <w:i/>
          <w:sz w:val="24"/>
          <w:szCs w:val="24"/>
          <w:lang w:val="sk-SK"/>
        </w:rPr>
      </w:pPr>
      <w:r w:rsidRPr="004D68C7">
        <w:rPr>
          <w:i/>
          <w:sz w:val="24"/>
          <w:szCs w:val="24"/>
          <w:lang w:val="sk-SK"/>
        </w:rPr>
        <w:t>Žiadateľ nastaví súčet v tom prípade, ak výsledná hodnota za projekt má byť súčtom hodnôt za jednotlivé aktivity. Príklad: P0614 Podlahová plocha renovovaných verejných budov; projekt realizovaný v rámci dvoch budov (Budova 1 a Budova 2), pričom aktivity projektu sú rozdelené podľa dotknutých budov: Aktivita 1 = Rekonštrukcia Budovy 1: P0614 = 100 m2, Aktivita 2 = Rekonštrukcia Budovy 2: P0614 = 50 m2, celková hodnota P0614 za projekt = 150 m2 (100 + 50).</w:t>
      </w:r>
    </w:p>
    <w:p w14:paraId="3C8F508C" w14:textId="77777777" w:rsidR="00D32E60" w:rsidRPr="004D68C7" w:rsidRDefault="00D32E60" w:rsidP="00B47511">
      <w:pPr>
        <w:pStyle w:val="Zkladntext"/>
        <w:spacing w:before="120" w:after="120"/>
        <w:ind w:left="426"/>
        <w:rPr>
          <w:i/>
          <w:sz w:val="24"/>
          <w:szCs w:val="24"/>
          <w:lang w:val="sk-SK"/>
        </w:rPr>
      </w:pPr>
    </w:p>
    <w:p w14:paraId="094ABB5E" w14:textId="1F0B9AD8" w:rsidR="00B47511" w:rsidRPr="004D68C7" w:rsidRDefault="00B47511" w:rsidP="00B47511">
      <w:pPr>
        <w:pStyle w:val="Zkladntext"/>
        <w:spacing w:before="120" w:after="120"/>
        <w:ind w:left="426"/>
        <w:rPr>
          <w:i/>
          <w:sz w:val="24"/>
          <w:szCs w:val="24"/>
          <w:lang w:val="sk-SK"/>
        </w:rPr>
      </w:pPr>
      <w:r w:rsidRPr="004D68C7">
        <w:rPr>
          <w:i/>
          <w:sz w:val="24"/>
          <w:szCs w:val="24"/>
          <w:lang w:val="sk-SK"/>
        </w:rPr>
        <w:t>Príklad použitia závislosti „priemer“:</w:t>
      </w:r>
    </w:p>
    <w:p w14:paraId="1302CD28" w14:textId="3F4539D5" w:rsidR="00B47511" w:rsidRPr="004D68C7" w:rsidRDefault="00B47511" w:rsidP="00B47511">
      <w:pPr>
        <w:pStyle w:val="Zkladntext"/>
        <w:spacing w:before="120" w:after="120"/>
        <w:ind w:left="426"/>
        <w:rPr>
          <w:i/>
          <w:sz w:val="24"/>
          <w:szCs w:val="24"/>
          <w:lang w:val="sk-SK"/>
        </w:rPr>
      </w:pPr>
      <w:r w:rsidRPr="004D68C7">
        <w:rPr>
          <w:i/>
          <w:sz w:val="24"/>
          <w:szCs w:val="24"/>
          <w:lang w:val="sk-SK"/>
        </w:rPr>
        <w:t xml:space="preserve">Žiadateľ nastaví priemer v tom prípade, ak výsledná hodnota za projekt má byť </w:t>
      </w:r>
      <w:r w:rsidR="00A32B7D" w:rsidRPr="004D68C7">
        <w:rPr>
          <w:i/>
          <w:sz w:val="24"/>
          <w:szCs w:val="24"/>
          <w:lang w:val="sk-SK"/>
        </w:rPr>
        <w:t>priemerom</w:t>
      </w:r>
      <w:r w:rsidRPr="004D68C7">
        <w:rPr>
          <w:i/>
          <w:sz w:val="24"/>
          <w:szCs w:val="24"/>
          <w:lang w:val="sk-SK"/>
        </w:rPr>
        <w:t xml:space="preserve"> hodnôt za jednotlivé aktivity. Príklad:</w:t>
      </w:r>
      <w:r w:rsidR="00593F6A">
        <w:rPr>
          <w:i/>
          <w:sz w:val="24"/>
          <w:szCs w:val="24"/>
          <w:lang w:val="sk-SK"/>
        </w:rPr>
        <w:t xml:space="preserve"> </w:t>
      </w:r>
      <w:r w:rsidR="00A32B7D" w:rsidRPr="004D68C7">
        <w:rPr>
          <w:i/>
          <w:sz w:val="24"/>
          <w:szCs w:val="24"/>
          <w:lang w:val="sk-SK"/>
        </w:rPr>
        <w:t>Aktivita 1: nameraná hodnota = 5, aktivita 2: nameraná hodnota =10. Výsledná hodnota MU = 7,5</w:t>
      </w:r>
      <w:r w:rsidRPr="004D68C7">
        <w:rPr>
          <w:i/>
          <w:sz w:val="24"/>
          <w:szCs w:val="24"/>
          <w:lang w:val="sk-SK"/>
        </w:rPr>
        <w:t>.</w:t>
      </w:r>
    </w:p>
    <w:p w14:paraId="042229F1" w14:textId="77777777" w:rsidR="00401545" w:rsidRPr="004D68C7" w:rsidRDefault="00401545" w:rsidP="00401545">
      <w:pPr>
        <w:pStyle w:val="Zkladntext"/>
        <w:spacing w:before="120" w:after="120"/>
        <w:ind w:left="426"/>
        <w:rPr>
          <w:i/>
          <w:sz w:val="24"/>
          <w:szCs w:val="24"/>
          <w:lang w:val="sk-SK"/>
        </w:rPr>
      </w:pPr>
    </w:p>
    <w:p w14:paraId="2DAFC23E" w14:textId="236CDC84" w:rsidR="00401545" w:rsidRPr="004D68C7" w:rsidRDefault="00401545" w:rsidP="00401545">
      <w:pPr>
        <w:pStyle w:val="Zkladntext"/>
        <w:spacing w:before="120" w:after="120"/>
        <w:ind w:left="426"/>
        <w:rPr>
          <w:i/>
          <w:sz w:val="24"/>
          <w:szCs w:val="24"/>
          <w:lang w:val="sk-SK"/>
        </w:rPr>
      </w:pPr>
      <w:r w:rsidRPr="004D68C7">
        <w:rPr>
          <w:i/>
          <w:sz w:val="24"/>
          <w:szCs w:val="24"/>
          <w:lang w:val="sk-SK"/>
        </w:rPr>
        <w:t xml:space="preserve">Príklad použitia </w:t>
      </w:r>
      <w:r w:rsidR="00B47511" w:rsidRPr="004D68C7">
        <w:rPr>
          <w:i/>
          <w:sz w:val="24"/>
          <w:szCs w:val="24"/>
          <w:lang w:val="sk-SK"/>
        </w:rPr>
        <w:t>závislosti</w:t>
      </w:r>
      <w:r w:rsidRPr="004D68C7">
        <w:rPr>
          <w:i/>
          <w:sz w:val="24"/>
          <w:szCs w:val="24"/>
          <w:lang w:val="sk-SK"/>
        </w:rPr>
        <w:t xml:space="preserve"> „</w:t>
      </w:r>
      <w:r w:rsidR="006B7631" w:rsidRPr="004D68C7">
        <w:rPr>
          <w:i/>
          <w:sz w:val="24"/>
          <w:szCs w:val="24"/>
          <w:lang w:val="sk-SK"/>
        </w:rPr>
        <w:t>maximálna</w:t>
      </w:r>
      <w:r w:rsidRPr="004D68C7">
        <w:rPr>
          <w:i/>
          <w:sz w:val="24"/>
          <w:szCs w:val="24"/>
          <w:lang w:val="sk-SK"/>
        </w:rPr>
        <w:t xml:space="preserve"> hodnota“:</w:t>
      </w:r>
    </w:p>
    <w:p w14:paraId="4ABB8722" w14:textId="47D7B9DC" w:rsidR="00401545" w:rsidRPr="004D68C7" w:rsidRDefault="00401545" w:rsidP="00401545">
      <w:pPr>
        <w:pStyle w:val="Zkladntext"/>
        <w:spacing w:before="120" w:after="120"/>
        <w:ind w:left="426"/>
        <w:rPr>
          <w:i/>
          <w:sz w:val="24"/>
          <w:szCs w:val="24"/>
          <w:lang w:val="sk-SK"/>
        </w:rPr>
      </w:pPr>
      <w:r w:rsidRPr="004D68C7">
        <w:rPr>
          <w:i/>
          <w:sz w:val="24"/>
          <w:szCs w:val="24"/>
          <w:lang w:val="sk-SK"/>
        </w:rPr>
        <w:t xml:space="preserve">Žiadateľ nastaví </w:t>
      </w:r>
      <w:r w:rsidR="006B7631" w:rsidRPr="004D68C7">
        <w:rPr>
          <w:i/>
          <w:sz w:val="24"/>
          <w:szCs w:val="24"/>
          <w:lang w:val="sk-SK"/>
        </w:rPr>
        <w:t>maximálnu</w:t>
      </w:r>
      <w:r w:rsidRPr="004D68C7">
        <w:rPr>
          <w:i/>
          <w:sz w:val="24"/>
          <w:szCs w:val="24"/>
          <w:lang w:val="sk-SK"/>
        </w:rPr>
        <w:t xml:space="preserve"> hodnotu v tom prípade, ak výsledná hodnota za projekt nemá byť súčtom za jednotlivé aktivity. Príklad: P0228 Počet nových verejných budov; projekt realizovaný v rámci troch budov, pričom aktivity projektu nie sú rozdelené podľa dotknutých budov, a zároveň prvá aktivita sa dotkne všetkých troch budov a druhá aktivita len dvoch budov: Aktivita 1: P0228 = 3, Aktivita 2: P0228 = 2, celková hodnota P0614 za projekt = 3 (najvyššia z hodnôt 3 a 2).</w:t>
      </w:r>
    </w:p>
    <w:p w14:paraId="3A0202F1" w14:textId="7BE0BFF1" w:rsidR="00A32B7D" w:rsidRPr="004D68C7" w:rsidRDefault="00A32B7D" w:rsidP="00401545">
      <w:pPr>
        <w:pStyle w:val="Zkladntext"/>
        <w:spacing w:before="120" w:after="120"/>
        <w:ind w:left="426"/>
        <w:rPr>
          <w:i/>
          <w:sz w:val="24"/>
          <w:szCs w:val="24"/>
          <w:lang w:val="sk-SK"/>
        </w:rPr>
      </w:pPr>
    </w:p>
    <w:p w14:paraId="315C4C06" w14:textId="3E787C41" w:rsidR="00A32B7D" w:rsidRPr="004D68C7" w:rsidRDefault="00A32B7D" w:rsidP="00A32B7D">
      <w:pPr>
        <w:pStyle w:val="Zkladntext"/>
        <w:spacing w:before="120" w:after="120"/>
        <w:ind w:left="426"/>
        <w:rPr>
          <w:i/>
          <w:sz w:val="24"/>
          <w:szCs w:val="24"/>
          <w:lang w:val="sk-SK"/>
        </w:rPr>
      </w:pPr>
      <w:r w:rsidRPr="004D68C7">
        <w:rPr>
          <w:i/>
          <w:sz w:val="24"/>
          <w:szCs w:val="24"/>
          <w:lang w:val="sk-SK"/>
        </w:rPr>
        <w:t>Príklad použitia závislosti „súčet za typ aktivity, potom maximálna hodnota“:</w:t>
      </w:r>
    </w:p>
    <w:p w14:paraId="3CDD4936" w14:textId="06CFE1FC" w:rsidR="00A32B7D" w:rsidRPr="004D68C7" w:rsidRDefault="00A32B7D" w:rsidP="00A32B7D">
      <w:pPr>
        <w:pStyle w:val="Zkladntext"/>
        <w:spacing w:before="120" w:after="120"/>
        <w:ind w:left="426"/>
        <w:rPr>
          <w:i/>
          <w:sz w:val="24"/>
          <w:szCs w:val="24"/>
          <w:lang w:val="sk-SK"/>
        </w:rPr>
      </w:pPr>
      <w:r w:rsidRPr="004D68C7">
        <w:rPr>
          <w:i/>
          <w:sz w:val="24"/>
          <w:szCs w:val="24"/>
          <w:lang w:val="sk-SK"/>
        </w:rPr>
        <w:t xml:space="preserve">Žiadateľ nastaví súčet za typ aktivity, potom maximálnu hodnotu v tom prípade, ak výsledná hodnota za projekt </w:t>
      </w:r>
      <w:r w:rsidRPr="00667301">
        <w:rPr>
          <w:i/>
          <w:sz w:val="24"/>
          <w:szCs w:val="24"/>
          <w:lang w:val="sk-SK"/>
        </w:rPr>
        <w:t xml:space="preserve">má byť najprv súčtom hodnôt </w:t>
      </w:r>
      <w:r w:rsidR="009C1AC4">
        <w:rPr>
          <w:i/>
          <w:sz w:val="24"/>
          <w:szCs w:val="24"/>
          <w:lang w:val="sk-SK"/>
        </w:rPr>
        <w:t>v rámci</w:t>
      </w:r>
      <w:r w:rsidRPr="00667301">
        <w:rPr>
          <w:i/>
          <w:sz w:val="24"/>
          <w:szCs w:val="24"/>
          <w:lang w:val="sk-SK"/>
        </w:rPr>
        <w:t xml:space="preserve"> jednotliv</w:t>
      </w:r>
      <w:r w:rsidR="009C1AC4">
        <w:rPr>
          <w:i/>
          <w:sz w:val="24"/>
          <w:szCs w:val="24"/>
          <w:lang w:val="sk-SK"/>
        </w:rPr>
        <w:t>ých</w:t>
      </w:r>
      <w:r w:rsidRPr="00667301">
        <w:rPr>
          <w:i/>
          <w:sz w:val="24"/>
          <w:szCs w:val="24"/>
          <w:lang w:val="sk-SK"/>
        </w:rPr>
        <w:t xml:space="preserve"> typ</w:t>
      </w:r>
      <w:r w:rsidR="009C1AC4">
        <w:rPr>
          <w:i/>
          <w:sz w:val="24"/>
          <w:szCs w:val="24"/>
          <w:lang w:val="sk-SK"/>
        </w:rPr>
        <w:t>ov</w:t>
      </w:r>
      <w:r w:rsidRPr="00667301">
        <w:rPr>
          <w:i/>
          <w:sz w:val="24"/>
          <w:szCs w:val="24"/>
          <w:lang w:val="sk-SK"/>
        </w:rPr>
        <w:t xml:space="preserve"> aktivít </w:t>
      </w:r>
      <w:r w:rsidRPr="00667301">
        <w:rPr>
          <w:i/>
          <w:sz w:val="24"/>
          <w:szCs w:val="24"/>
          <w:lang w:val="sk-SK"/>
        </w:rPr>
        <w:lastRenderedPageBreak/>
        <w:t>a následne maximum z hodnôt získaných v predchádzajúcom kroku</w:t>
      </w:r>
      <w:r w:rsidRPr="00593F6A">
        <w:rPr>
          <w:i/>
          <w:sz w:val="24"/>
          <w:szCs w:val="24"/>
          <w:lang w:val="sk-SK"/>
        </w:rPr>
        <w:t>.</w:t>
      </w:r>
      <w:r w:rsidRPr="004D68C7">
        <w:rPr>
          <w:i/>
          <w:sz w:val="24"/>
          <w:szCs w:val="24"/>
          <w:lang w:val="sk-SK"/>
        </w:rPr>
        <w:t xml:space="preserve"> Príklad: </w:t>
      </w:r>
      <w:r w:rsidR="003E232F" w:rsidRPr="004D68C7">
        <w:rPr>
          <w:i/>
          <w:sz w:val="24"/>
          <w:szCs w:val="24"/>
          <w:lang w:val="sk-SK"/>
        </w:rPr>
        <w:t>P0322 Počet podporených prírodovedných učební</w:t>
      </w:r>
      <w:r w:rsidRPr="004D68C7">
        <w:rPr>
          <w:i/>
          <w:sz w:val="24"/>
          <w:szCs w:val="24"/>
          <w:lang w:val="sk-SK"/>
        </w:rPr>
        <w:t xml:space="preserve">; projekt realizovaný v rámci </w:t>
      </w:r>
      <w:r w:rsidR="003E232F" w:rsidRPr="004D68C7">
        <w:rPr>
          <w:i/>
          <w:sz w:val="24"/>
          <w:szCs w:val="24"/>
          <w:lang w:val="sk-SK"/>
        </w:rPr>
        <w:t xml:space="preserve">dvoch </w:t>
      </w:r>
      <w:r w:rsidR="00837BB1" w:rsidRPr="004D68C7">
        <w:rPr>
          <w:i/>
          <w:sz w:val="24"/>
          <w:szCs w:val="24"/>
          <w:lang w:val="sk-SK"/>
        </w:rPr>
        <w:t xml:space="preserve">typov </w:t>
      </w:r>
      <w:r w:rsidR="003E232F" w:rsidRPr="004D68C7">
        <w:rPr>
          <w:i/>
          <w:sz w:val="24"/>
          <w:szCs w:val="24"/>
          <w:lang w:val="sk-SK"/>
        </w:rPr>
        <w:t>aktivít</w:t>
      </w:r>
      <w:r w:rsidRPr="004D68C7">
        <w:rPr>
          <w:i/>
          <w:sz w:val="24"/>
          <w:szCs w:val="24"/>
          <w:lang w:val="sk-SK"/>
        </w:rPr>
        <w:t xml:space="preserve">, pričom </w:t>
      </w:r>
      <w:r w:rsidR="00837BB1" w:rsidRPr="004D68C7">
        <w:rPr>
          <w:i/>
          <w:sz w:val="24"/>
          <w:szCs w:val="24"/>
          <w:lang w:val="sk-SK"/>
        </w:rPr>
        <w:t>typy aktivít</w:t>
      </w:r>
      <w:r w:rsidRPr="004D68C7">
        <w:rPr>
          <w:i/>
          <w:sz w:val="24"/>
          <w:szCs w:val="24"/>
          <w:lang w:val="sk-SK"/>
        </w:rPr>
        <w:t xml:space="preserve"> </w:t>
      </w:r>
      <w:r w:rsidR="003E232F" w:rsidRPr="004D68C7">
        <w:rPr>
          <w:i/>
          <w:sz w:val="24"/>
          <w:szCs w:val="24"/>
          <w:lang w:val="sk-SK"/>
        </w:rPr>
        <w:t>nie sú rozdelené podľa učební</w:t>
      </w:r>
      <w:r w:rsidRPr="004D68C7">
        <w:rPr>
          <w:i/>
          <w:sz w:val="24"/>
          <w:szCs w:val="24"/>
          <w:lang w:val="sk-SK"/>
        </w:rPr>
        <w:t xml:space="preserve">, a zároveň </w:t>
      </w:r>
      <w:r w:rsidR="003E232F" w:rsidRPr="004D68C7">
        <w:rPr>
          <w:i/>
          <w:sz w:val="24"/>
          <w:szCs w:val="24"/>
          <w:lang w:val="sk-SK"/>
        </w:rPr>
        <w:t>v</w:t>
      </w:r>
      <w:r w:rsidR="00837BB1" w:rsidRPr="004D68C7">
        <w:rPr>
          <w:i/>
          <w:sz w:val="24"/>
          <w:szCs w:val="24"/>
          <w:lang w:val="sk-SK"/>
        </w:rPr>
        <w:t> prvom type aktivity</w:t>
      </w:r>
      <w:r w:rsidR="003E232F" w:rsidRPr="004D68C7">
        <w:rPr>
          <w:i/>
          <w:sz w:val="24"/>
          <w:szCs w:val="24"/>
          <w:lang w:val="sk-SK"/>
        </w:rPr>
        <w:t xml:space="preserve"> (obstaranie vybavenia) sú dotknuté 2 učebne (fyzikálna</w:t>
      </w:r>
      <w:r w:rsidR="00837BB1" w:rsidRPr="004D68C7">
        <w:rPr>
          <w:i/>
          <w:sz w:val="24"/>
          <w:szCs w:val="24"/>
          <w:lang w:val="sk-SK"/>
        </w:rPr>
        <w:t xml:space="preserve"> = aktivita A1</w:t>
      </w:r>
      <w:r w:rsidR="003E232F" w:rsidRPr="004D68C7">
        <w:rPr>
          <w:i/>
          <w:sz w:val="24"/>
          <w:szCs w:val="24"/>
          <w:lang w:val="sk-SK"/>
        </w:rPr>
        <w:t xml:space="preserve"> a biologicko-chemická</w:t>
      </w:r>
      <w:r w:rsidR="00837BB1" w:rsidRPr="004D68C7">
        <w:rPr>
          <w:i/>
          <w:sz w:val="24"/>
          <w:szCs w:val="24"/>
          <w:lang w:val="sk-SK"/>
        </w:rPr>
        <w:t xml:space="preserve"> = aktivita A2</w:t>
      </w:r>
      <w:r w:rsidR="003E232F" w:rsidRPr="004D68C7">
        <w:rPr>
          <w:i/>
          <w:sz w:val="24"/>
          <w:szCs w:val="24"/>
          <w:lang w:val="sk-SK"/>
        </w:rPr>
        <w:t>) a v</w:t>
      </w:r>
      <w:r w:rsidR="00837BB1" w:rsidRPr="004D68C7">
        <w:rPr>
          <w:i/>
          <w:sz w:val="24"/>
          <w:szCs w:val="24"/>
          <w:lang w:val="sk-SK"/>
        </w:rPr>
        <w:t> druhom type</w:t>
      </w:r>
      <w:r w:rsidR="003E232F" w:rsidRPr="004D68C7">
        <w:rPr>
          <w:i/>
          <w:sz w:val="24"/>
          <w:szCs w:val="24"/>
          <w:lang w:val="sk-SK"/>
        </w:rPr>
        <w:t xml:space="preserve"> </w:t>
      </w:r>
      <w:r w:rsidR="00837BB1" w:rsidRPr="004D68C7">
        <w:rPr>
          <w:i/>
          <w:sz w:val="24"/>
          <w:szCs w:val="24"/>
          <w:lang w:val="sk-SK"/>
        </w:rPr>
        <w:t>aktivity</w:t>
      </w:r>
      <w:r w:rsidR="003E232F" w:rsidRPr="004D68C7">
        <w:rPr>
          <w:i/>
          <w:sz w:val="24"/>
          <w:szCs w:val="24"/>
          <w:lang w:val="sk-SK"/>
        </w:rPr>
        <w:t xml:space="preserve"> (stavebno-technické úpravy potrebné pre obstarané vybavenie) je dotknutá jedna učebňa (biologicko-chemická</w:t>
      </w:r>
      <w:r w:rsidR="00837BB1" w:rsidRPr="004D68C7">
        <w:rPr>
          <w:i/>
          <w:sz w:val="24"/>
          <w:szCs w:val="24"/>
          <w:lang w:val="sk-SK"/>
        </w:rPr>
        <w:t xml:space="preserve"> = aktivita B1</w:t>
      </w:r>
      <w:r w:rsidR="003E232F" w:rsidRPr="004D68C7">
        <w:rPr>
          <w:i/>
          <w:sz w:val="24"/>
          <w:szCs w:val="24"/>
          <w:lang w:val="sk-SK"/>
        </w:rPr>
        <w:t xml:space="preserve">) – tá istá ako v aktivite </w:t>
      </w:r>
      <w:r w:rsidR="00837BB1" w:rsidRPr="004D68C7">
        <w:rPr>
          <w:i/>
          <w:sz w:val="24"/>
          <w:szCs w:val="24"/>
          <w:lang w:val="sk-SK"/>
        </w:rPr>
        <w:t>A2</w:t>
      </w:r>
      <w:r w:rsidR="003E232F" w:rsidRPr="004D68C7">
        <w:rPr>
          <w:i/>
          <w:sz w:val="24"/>
          <w:szCs w:val="24"/>
          <w:lang w:val="sk-SK"/>
        </w:rPr>
        <w:t>.</w:t>
      </w:r>
      <w:r w:rsidRPr="004D68C7">
        <w:rPr>
          <w:i/>
          <w:sz w:val="24"/>
          <w:szCs w:val="24"/>
          <w:lang w:val="sk-SK"/>
        </w:rPr>
        <w:t xml:space="preserve"> </w:t>
      </w:r>
      <w:r w:rsidR="003E232F" w:rsidRPr="004D68C7">
        <w:rPr>
          <w:i/>
          <w:sz w:val="24"/>
          <w:szCs w:val="24"/>
          <w:lang w:val="sk-SK"/>
        </w:rPr>
        <w:t xml:space="preserve">Súčet hodnôt </w:t>
      </w:r>
      <w:r w:rsidR="00837BB1" w:rsidRPr="004D68C7">
        <w:rPr>
          <w:i/>
          <w:sz w:val="24"/>
          <w:szCs w:val="24"/>
          <w:lang w:val="sk-SK"/>
        </w:rPr>
        <w:t xml:space="preserve">typu </w:t>
      </w:r>
      <w:r w:rsidR="003E232F" w:rsidRPr="004D68C7">
        <w:rPr>
          <w:i/>
          <w:sz w:val="24"/>
          <w:szCs w:val="24"/>
          <w:lang w:val="sk-SK"/>
        </w:rPr>
        <w:t>aktivity</w:t>
      </w:r>
      <w:r w:rsidR="00837BB1" w:rsidRPr="004D68C7">
        <w:rPr>
          <w:i/>
          <w:sz w:val="24"/>
          <w:szCs w:val="24"/>
          <w:lang w:val="sk-SK"/>
        </w:rPr>
        <w:t xml:space="preserve"> A (A1+A2)</w:t>
      </w:r>
      <w:r w:rsidR="003E232F" w:rsidRPr="004D68C7">
        <w:rPr>
          <w:i/>
          <w:sz w:val="24"/>
          <w:szCs w:val="24"/>
          <w:lang w:val="sk-SK"/>
        </w:rPr>
        <w:t xml:space="preserve">: P0322 = 2, </w:t>
      </w:r>
      <w:r w:rsidR="00837BB1" w:rsidRPr="004D68C7">
        <w:rPr>
          <w:i/>
          <w:sz w:val="24"/>
          <w:szCs w:val="24"/>
          <w:lang w:val="sk-SK"/>
        </w:rPr>
        <w:t>Typ aktivity B (B1)</w:t>
      </w:r>
      <w:r w:rsidR="003E232F" w:rsidRPr="004D68C7">
        <w:rPr>
          <w:i/>
          <w:sz w:val="24"/>
          <w:szCs w:val="24"/>
          <w:lang w:val="sk-SK"/>
        </w:rPr>
        <w:t>: P0322 = 1, celková hodnota P0322 za projekt = 2 (najvyššia z hodnôt</w:t>
      </w:r>
      <w:r w:rsidRPr="004D68C7">
        <w:rPr>
          <w:i/>
          <w:sz w:val="24"/>
          <w:szCs w:val="24"/>
          <w:lang w:val="sk-SK"/>
        </w:rPr>
        <w:t> </w:t>
      </w:r>
      <w:r w:rsidR="00837BB1" w:rsidRPr="004D68C7">
        <w:rPr>
          <w:i/>
          <w:sz w:val="24"/>
          <w:szCs w:val="24"/>
          <w:lang w:val="sk-SK"/>
        </w:rPr>
        <w:t>A=</w:t>
      </w:r>
      <w:r w:rsidRPr="004D68C7">
        <w:rPr>
          <w:i/>
          <w:sz w:val="24"/>
          <w:szCs w:val="24"/>
          <w:lang w:val="sk-SK"/>
        </w:rPr>
        <w:t>2</w:t>
      </w:r>
      <w:r w:rsidR="003E232F" w:rsidRPr="004D68C7">
        <w:rPr>
          <w:i/>
          <w:sz w:val="24"/>
          <w:szCs w:val="24"/>
          <w:lang w:val="sk-SK"/>
        </w:rPr>
        <w:t xml:space="preserve"> a</w:t>
      </w:r>
      <w:r w:rsidR="00837BB1" w:rsidRPr="004D68C7">
        <w:rPr>
          <w:i/>
          <w:sz w:val="24"/>
          <w:szCs w:val="24"/>
          <w:lang w:val="sk-SK"/>
        </w:rPr>
        <w:t> B=</w:t>
      </w:r>
      <w:r w:rsidR="003E232F" w:rsidRPr="004D68C7">
        <w:rPr>
          <w:i/>
          <w:sz w:val="24"/>
          <w:szCs w:val="24"/>
          <w:lang w:val="sk-SK"/>
        </w:rPr>
        <w:t>1</w:t>
      </w:r>
      <w:r w:rsidRPr="004D68C7">
        <w:rPr>
          <w:i/>
          <w:sz w:val="24"/>
          <w:szCs w:val="24"/>
          <w:lang w:val="sk-SK"/>
        </w:rPr>
        <w:t>).</w:t>
      </w:r>
    </w:p>
    <w:p w14:paraId="783074C3" w14:textId="42E69500" w:rsidR="00A32B7D" w:rsidRPr="004D68C7" w:rsidRDefault="00A32B7D" w:rsidP="00401545">
      <w:pPr>
        <w:pStyle w:val="Zkladntext"/>
        <w:spacing w:before="120" w:after="120"/>
        <w:ind w:left="426"/>
        <w:rPr>
          <w:i/>
          <w:sz w:val="24"/>
          <w:szCs w:val="24"/>
          <w:lang w:val="sk-SK"/>
        </w:rPr>
      </w:pPr>
    </w:p>
    <w:p w14:paraId="45A4DD29" w14:textId="280CB909" w:rsidR="00A32B7D" w:rsidRPr="004D68C7" w:rsidRDefault="00A32B7D" w:rsidP="00A32B7D">
      <w:pPr>
        <w:pStyle w:val="Zkladntext"/>
        <w:spacing w:before="120" w:after="120"/>
        <w:ind w:left="426"/>
        <w:rPr>
          <w:i/>
          <w:sz w:val="24"/>
          <w:szCs w:val="24"/>
          <w:lang w:val="sk-SK"/>
        </w:rPr>
      </w:pPr>
      <w:r w:rsidRPr="004D68C7">
        <w:rPr>
          <w:i/>
          <w:sz w:val="24"/>
          <w:szCs w:val="24"/>
          <w:lang w:val="sk-SK"/>
        </w:rPr>
        <w:t>Príklad použitia závislosti „maximálna hodnota za typ aktivity, potom súčet“:</w:t>
      </w:r>
    </w:p>
    <w:p w14:paraId="60C5464F" w14:textId="2DA2FE60" w:rsidR="00A32B7D" w:rsidRDefault="00A32B7D" w:rsidP="00A32B7D">
      <w:pPr>
        <w:pStyle w:val="Zkladntext"/>
        <w:spacing w:before="120" w:after="120"/>
        <w:ind w:left="426"/>
        <w:rPr>
          <w:i/>
          <w:sz w:val="24"/>
          <w:szCs w:val="24"/>
          <w:lang w:val="sk-SK"/>
        </w:rPr>
      </w:pPr>
      <w:r w:rsidRPr="004D68C7">
        <w:rPr>
          <w:i/>
          <w:sz w:val="24"/>
          <w:szCs w:val="24"/>
          <w:lang w:val="sk-SK"/>
        </w:rPr>
        <w:t xml:space="preserve">Žiadateľ nastaví maximálnu hodnotu </w:t>
      </w:r>
      <w:r w:rsidR="003E232F" w:rsidRPr="004D68C7">
        <w:rPr>
          <w:i/>
          <w:sz w:val="24"/>
          <w:szCs w:val="24"/>
          <w:lang w:val="sk-SK"/>
        </w:rPr>
        <w:t xml:space="preserve">za typ aktivity, potom súčet </w:t>
      </w:r>
      <w:r w:rsidRPr="004D68C7">
        <w:rPr>
          <w:i/>
          <w:sz w:val="24"/>
          <w:szCs w:val="24"/>
          <w:lang w:val="sk-SK"/>
        </w:rPr>
        <w:t xml:space="preserve">v tom prípade, ak výsledná hodnota za projekt </w:t>
      </w:r>
      <w:r w:rsidR="003E232F" w:rsidRPr="00667301">
        <w:rPr>
          <w:i/>
          <w:sz w:val="24"/>
          <w:szCs w:val="24"/>
          <w:lang w:val="sk-SK"/>
        </w:rPr>
        <w:t>má byť najprv maximálnou hodnotou za typ aktivity a následne súčt</w:t>
      </w:r>
      <w:r w:rsidR="00A37469" w:rsidRPr="00667301">
        <w:rPr>
          <w:i/>
          <w:sz w:val="24"/>
          <w:szCs w:val="24"/>
          <w:lang w:val="sk-SK"/>
        </w:rPr>
        <w:t>om</w:t>
      </w:r>
      <w:r w:rsidR="003E232F" w:rsidRPr="00667301">
        <w:rPr>
          <w:i/>
          <w:sz w:val="24"/>
          <w:szCs w:val="24"/>
          <w:lang w:val="sk-SK"/>
        </w:rPr>
        <w:t> hodnôt získaných v predchádzajúcom kroku</w:t>
      </w:r>
      <w:r w:rsidR="00837BB1" w:rsidRPr="00593F6A">
        <w:rPr>
          <w:i/>
          <w:sz w:val="24"/>
          <w:szCs w:val="24"/>
          <w:lang w:val="sk-SK"/>
        </w:rPr>
        <w:t>.</w:t>
      </w:r>
      <w:r w:rsidR="00837BB1" w:rsidRPr="004D68C7">
        <w:rPr>
          <w:i/>
          <w:sz w:val="24"/>
          <w:szCs w:val="24"/>
          <w:lang w:val="sk-SK"/>
        </w:rPr>
        <w:t xml:space="preserve"> Príklad: P0125</w:t>
      </w:r>
      <w:r w:rsidRPr="004D68C7">
        <w:rPr>
          <w:i/>
          <w:sz w:val="24"/>
          <w:szCs w:val="24"/>
          <w:lang w:val="sk-SK"/>
        </w:rPr>
        <w:t xml:space="preserve"> </w:t>
      </w:r>
      <w:r w:rsidR="00837BB1" w:rsidRPr="004D68C7">
        <w:rPr>
          <w:i/>
          <w:sz w:val="24"/>
          <w:szCs w:val="24"/>
          <w:lang w:val="sk-SK"/>
        </w:rPr>
        <w:t>Počet absolventov novovytvorených alebo inovovaných učebných odborov obsahujúcich prvky duálneho systému vzdelávania a výkonu praxe u zamestnávateľa v danom školskom roku podporených z OP ĽZ, ktorí sa zamestnali 6 mesiacov po absolvovaní týchto programov</w:t>
      </w:r>
      <w:r w:rsidRPr="004D68C7">
        <w:rPr>
          <w:i/>
          <w:sz w:val="24"/>
          <w:szCs w:val="24"/>
          <w:lang w:val="sk-SK"/>
        </w:rPr>
        <w:t xml:space="preserve">; projekt realizovaný v rámci </w:t>
      </w:r>
      <w:r w:rsidR="00837BB1" w:rsidRPr="004D68C7">
        <w:rPr>
          <w:i/>
          <w:sz w:val="24"/>
          <w:szCs w:val="24"/>
          <w:lang w:val="sk-SK"/>
        </w:rPr>
        <w:t>dvoch typov aktivít</w:t>
      </w:r>
      <w:r w:rsidRPr="004D68C7">
        <w:rPr>
          <w:i/>
          <w:sz w:val="24"/>
          <w:szCs w:val="24"/>
          <w:lang w:val="sk-SK"/>
        </w:rPr>
        <w:t>,</w:t>
      </w:r>
      <w:r w:rsidR="00837BB1" w:rsidRPr="004D68C7">
        <w:rPr>
          <w:i/>
          <w:sz w:val="24"/>
          <w:szCs w:val="24"/>
          <w:lang w:val="sk-SK"/>
        </w:rPr>
        <w:t xml:space="preserve"> rozdelených podľa podporovaného územia  a zároveň prvý typ aktivity obsahuje dve aktivity s tými istýmí </w:t>
      </w:r>
      <w:r w:rsidR="00A37469" w:rsidRPr="004D68C7">
        <w:rPr>
          <w:i/>
          <w:sz w:val="24"/>
          <w:szCs w:val="24"/>
          <w:lang w:val="sk-SK"/>
        </w:rPr>
        <w:t>absolventami, druhý typ aktivity obsahuje rovnako tie isté dve aktivity ale na inom podporenom území a s inými absolventami (A1 = 1 317, A2 = 1317, B1= 123, B2=123).</w:t>
      </w:r>
      <w:r w:rsidRPr="004D68C7">
        <w:rPr>
          <w:i/>
          <w:sz w:val="24"/>
          <w:szCs w:val="24"/>
          <w:lang w:val="sk-SK"/>
        </w:rPr>
        <w:t xml:space="preserve"> </w:t>
      </w:r>
      <w:r w:rsidR="00A37469" w:rsidRPr="004D68C7">
        <w:rPr>
          <w:i/>
          <w:sz w:val="24"/>
          <w:szCs w:val="24"/>
          <w:lang w:val="sk-SK"/>
        </w:rPr>
        <w:t xml:space="preserve">Keďže v rámci A1 a A2 ide o tých istých absolventov, je potrebné ich zarátať len raz a rovnaká situácia je pri type aktivity B. Maximálna hodnota za typ aktivity je pri A = 1 317 a pri B = 123 a následne súčet, tzn. celková hodnota P0125  = 1440 absolventov. </w:t>
      </w:r>
    </w:p>
    <w:p w14:paraId="22EEEA48" w14:textId="766FE1DE" w:rsidR="00A32B7D" w:rsidRPr="004D68C7" w:rsidRDefault="00A32B7D" w:rsidP="00401545">
      <w:pPr>
        <w:pStyle w:val="Zkladntext"/>
        <w:spacing w:before="120" w:after="120"/>
        <w:ind w:left="426"/>
        <w:rPr>
          <w:i/>
          <w:sz w:val="24"/>
          <w:szCs w:val="24"/>
          <w:lang w:val="sk-SK"/>
        </w:rPr>
      </w:pPr>
    </w:p>
    <w:p w14:paraId="6DB70E45" w14:textId="77777777" w:rsidR="001147AF" w:rsidRPr="004D68C7" w:rsidRDefault="001147AF" w:rsidP="00A32B7D">
      <w:pPr>
        <w:pStyle w:val="Zkladntext"/>
        <w:spacing w:before="120" w:after="120"/>
        <w:ind w:left="426"/>
        <w:rPr>
          <w:del w:id="295" w:author="oMN" w:date="2021-04-26T12:56:00Z"/>
          <w:i/>
          <w:sz w:val="24"/>
          <w:szCs w:val="24"/>
          <w:lang w:val="sk-SK"/>
        </w:rPr>
      </w:pPr>
    </w:p>
    <w:p w14:paraId="22AB67E0" w14:textId="77777777" w:rsidR="00A32B7D" w:rsidRPr="004D68C7" w:rsidRDefault="00A32B7D" w:rsidP="00401545">
      <w:pPr>
        <w:pStyle w:val="Zkladntext"/>
        <w:spacing w:before="120" w:after="120"/>
        <w:ind w:left="426"/>
        <w:rPr>
          <w:del w:id="296" w:author="oMN" w:date="2021-04-26T12:56:00Z"/>
          <w:i/>
          <w:sz w:val="24"/>
          <w:szCs w:val="24"/>
          <w:lang w:val="sk-SK"/>
        </w:rPr>
      </w:pPr>
    </w:p>
    <w:p w14:paraId="68D6B01C" w14:textId="7A0AD3D8" w:rsidR="00A32B7D" w:rsidRPr="004D68C7" w:rsidRDefault="00A32B7D" w:rsidP="00A32B7D">
      <w:pPr>
        <w:pStyle w:val="Zkladntext"/>
        <w:spacing w:before="120" w:after="120"/>
        <w:ind w:left="426"/>
        <w:rPr>
          <w:i/>
          <w:sz w:val="24"/>
          <w:szCs w:val="24"/>
          <w:lang w:val="sk-SK"/>
        </w:rPr>
      </w:pPr>
      <w:r w:rsidRPr="004D68C7">
        <w:rPr>
          <w:i/>
          <w:sz w:val="24"/>
          <w:szCs w:val="24"/>
          <w:lang w:val="sk-SK"/>
        </w:rPr>
        <w:t>Príklad použitia závislosti „maximálna hodnota za subj</w:t>
      </w:r>
      <w:r w:rsidR="00BA5F69">
        <w:rPr>
          <w:i/>
          <w:sz w:val="24"/>
          <w:szCs w:val="24"/>
          <w:lang w:val="sk-SK"/>
        </w:rPr>
        <w:t>e</w:t>
      </w:r>
      <w:r w:rsidRPr="004D68C7">
        <w:rPr>
          <w:i/>
          <w:sz w:val="24"/>
          <w:szCs w:val="24"/>
          <w:lang w:val="sk-SK"/>
        </w:rPr>
        <w:t>kt, potom súčet“:</w:t>
      </w:r>
    </w:p>
    <w:p w14:paraId="0F2F0887" w14:textId="348424B2" w:rsidR="00A32B7D" w:rsidRPr="004D68C7" w:rsidRDefault="00A32B7D" w:rsidP="00A32B7D">
      <w:pPr>
        <w:pStyle w:val="Zkladntext"/>
        <w:spacing w:before="120" w:after="120"/>
        <w:ind w:left="426"/>
        <w:rPr>
          <w:i/>
          <w:sz w:val="24"/>
          <w:szCs w:val="24"/>
          <w:lang w:val="sk-SK"/>
        </w:rPr>
      </w:pPr>
      <w:r w:rsidRPr="004D68C7">
        <w:rPr>
          <w:i/>
          <w:sz w:val="24"/>
          <w:szCs w:val="24"/>
          <w:lang w:val="sk-SK"/>
        </w:rPr>
        <w:t xml:space="preserve">Žiadateľ nastaví maximálnu hodnotu </w:t>
      </w:r>
      <w:r w:rsidR="00A37469" w:rsidRPr="004D68C7">
        <w:rPr>
          <w:i/>
          <w:sz w:val="24"/>
          <w:szCs w:val="24"/>
          <w:lang w:val="sk-SK"/>
        </w:rPr>
        <w:t xml:space="preserve">za subjekt a potom súčet </w:t>
      </w:r>
      <w:r w:rsidRPr="004D68C7">
        <w:rPr>
          <w:i/>
          <w:sz w:val="24"/>
          <w:szCs w:val="24"/>
          <w:lang w:val="sk-SK"/>
        </w:rPr>
        <w:t xml:space="preserve">v tom prípade, ak výsledná hodnota za projekt </w:t>
      </w:r>
      <w:r w:rsidR="00A37469" w:rsidRPr="00667301">
        <w:rPr>
          <w:i/>
          <w:sz w:val="24"/>
          <w:szCs w:val="24"/>
          <w:lang w:val="sk-SK"/>
        </w:rPr>
        <w:t>má byť najprv maximum hodnôt za jednotlivé subjekty a následne súčet z hodnôt získaných v predchádzajúcom kroku</w:t>
      </w:r>
      <w:r w:rsidRPr="004D68C7">
        <w:rPr>
          <w:i/>
          <w:sz w:val="24"/>
          <w:szCs w:val="24"/>
          <w:lang w:val="sk-SK"/>
        </w:rPr>
        <w:t>.</w:t>
      </w:r>
      <w:r w:rsidR="00A37469" w:rsidRPr="004D68C7">
        <w:rPr>
          <w:i/>
          <w:sz w:val="24"/>
          <w:szCs w:val="24"/>
          <w:lang w:val="sk-SK"/>
        </w:rPr>
        <w:t xml:space="preserve"> Príklad: P0106</w:t>
      </w:r>
      <w:r w:rsidRPr="004D68C7">
        <w:rPr>
          <w:i/>
          <w:sz w:val="24"/>
          <w:szCs w:val="24"/>
          <w:lang w:val="sk-SK"/>
        </w:rPr>
        <w:t xml:space="preserve"> </w:t>
      </w:r>
      <w:r w:rsidR="00A37469" w:rsidRPr="004D68C7">
        <w:rPr>
          <w:i/>
          <w:sz w:val="24"/>
          <w:szCs w:val="24"/>
          <w:lang w:val="sk-SK"/>
        </w:rPr>
        <w:t>Opatrenia na zvýšenie spolupráce medzi inštitúciami výskumu a vývoja a produktívnym sektorom</w:t>
      </w:r>
      <w:r w:rsidR="00435182" w:rsidRPr="004D68C7">
        <w:rPr>
          <w:i/>
          <w:sz w:val="24"/>
          <w:szCs w:val="24"/>
          <w:lang w:val="sk-SK"/>
        </w:rPr>
        <w:t>; projekt realizovaný dvomi subjektmi</w:t>
      </w:r>
      <w:r w:rsidRPr="004D68C7">
        <w:rPr>
          <w:i/>
          <w:sz w:val="24"/>
          <w:szCs w:val="24"/>
          <w:lang w:val="sk-SK"/>
        </w:rPr>
        <w:t xml:space="preserve">, pričom </w:t>
      </w:r>
      <w:r w:rsidR="00435182" w:rsidRPr="004D68C7">
        <w:rPr>
          <w:i/>
          <w:sz w:val="24"/>
          <w:szCs w:val="24"/>
          <w:lang w:val="sk-SK"/>
        </w:rPr>
        <w:t xml:space="preserve">oba subjekty majú zaradené </w:t>
      </w:r>
      <w:r w:rsidRPr="004D68C7">
        <w:rPr>
          <w:i/>
          <w:sz w:val="24"/>
          <w:szCs w:val="24"/>
          <w:lang w:val="sk-SK"/>
        </w:rPr>
        <w:t>aktivity</w:t>
      </w:r>
      <w:r w:rsidR="00435182" w:rsidRPr="004D68C7">
        <w:rPr>
          <w:i/>
          <w:sz w:val="24"/>
          <w:szCs w:val="24"/>
          <w:lang w:val="sk-SK"/>
        </w:rPr>
        <w:t xml:space="preserve"> podľa ich druhu, avšak subjekt </w:t>
      </w:r>
      <w:r w:rsidR="00AA7FBF" w:rsidRPr="004D68C7">
        <w:rPr>
          <w:i/>
          <w:sz w:val="24"/>
          <w:szCs w:val="24"/>
          <w:lang w:val="sk-SK"/>
        </w:rPr>
        <w:t xml:space="preserve">A </w:t>
      </w:r>
      <w:r w:rsidR="00435182" w:rsidRPr="004D68C7">
        <w:rPr>
          <w:i/>
          <w:sz w:val="24"/>
          <w:szCs w:val="24"/>
          <w:lang w:val="sk-SK"/>
        </w:rPr>
        <w:t>v rámci jedn</w:t>
      </w:r>
      <w:r w:rsidR="00AA7FBF" w:rsidRPr="004D68C7">
        <w:rPr>
          <w:i/>
          <w:sz w:val="24"/>
          <w:szCs w:val="24"/>
          <w:lang w:val="sk-SK"/>
        </w:rPr>
        <w:t xml:space="preserve">ej aktivity </w:t>
      </w:r>
      <w:r w:rsidR="00435182" w:rsidRPr="004D68C7">
        <w:rPr>
          <w:i/>
          <w:sz w:val="24"/>
          <w:szCs w:val="24"/>
          <w:lang w:val="sk-SK"/>
        </w:rPr>
        <w:t>(</w:t>
      </w:r>
      <w:r w:rsidR="00AA7FBF" w:rsidRPr="004D68C7">
        <w:rPr>
          <w:i/>
          <w:sz w:val="24"/>
          <w:szCs w:val="24"/>
          <w:lang w:val="sk-SK"/>
        </w:rPr>
        <w:t>priemyselný výskum</w:t>
      </w:r>
      <w:r w:rsidR="00435182" w:rsidRPr="004D68C7">
        <w:rPr>
          <w:i/>
          <w:sz w:val="24"/>
          <w:szCs w:val="24"/>
          <w:lang w:val="sk-SK"/>
        </w:rPr>
        <w:t xml:space="preserve">) realizuje </w:t>
      </w:r>
      <w:r w:rsidRPr="004D68C7">
        <w:rPr>
          <w:i/>
          <w:sz w:val="24"/>
          <w:szCs w:val="24"/>
          <w:lang w:val="sk-SK"/>
        </w:rPr>
        <w:t xml:space="preserve"> </w:t>
      </w:r>
      <w:r w:rsidR="00AA7FBF" w:rsidRPr="004D68C7">
        <w:rPr>
          <w:i/>
          <w:sz w:val="24"/>
          <w:szCs w:val="24"/>
          <w:lang w:val="sk-SK"/>
        </w:rPr>
        <w:t>2 výskumy v rámci druhej aktivity (základný výskum) 1 výskum. Subjekt B len 1 priemyselný výskum, nás však zaujíma len počet opatrení za subjekt. Preto sa najprv vypočíta maximálna hodnota počtu opatrení subjektu A = 2 a maximálna hodnota subjektu B = 1, celková hodnota P0106</w:t>
      </w:r>
      <w:r w:rsidRPr="004D68C7">
        <w:rPr>
          <w:i/>
          <w:sz w:val="24"/>
          <w:szCs w:val="24"/>
          <w:lang w:val="sk-SK"/>
        </w:rPr>
        <w:t xml:space="preserve"> za projekt = 3 (</w:t>
      </w:r>
      <w:r w:rsidR="00AA7FBF" w:rsidRPr="004D68C7">
        <w:rPr>
          <w:i/>
          <w:sz w:val="24"/>
          <w:szCs w:val="24"/>
          <w:lang w:val="sk-SK"/>
        </w:rPr>
        <w:t>maximum subjektu A = 2 + maximum za subjekt B = 1</w:t>
      </w:r>
      <w:r w:rsidRPr="004D68C7">
        <w:rPr>
          <w:i/>
          <w:sz w:val="24"/>
          <w:szCs w:val="24"/>
          <w:lang w:val="sk-SK"/>
        </w:rPr>
        <w:t>).</w:t>
      </w:r>
    </w:p>
    <w:p w14:paraId="62BC4261" w14:textId="77777777" w:rsidR="001147AF" w:rsidRDefault="001147AF" w:rsidP="00A32B7D">
      <w:pPr>
        <w:pStyle w:val="Zkladntext"/>
        <w:spacing w:before="120" w:after="120"/>
        <w:ind w:left="426"/>
        <w:rPr>
          <w:i/>
          <w:sz w:val="24"/>
          <w:szCs w:val="24"/>
          <w:lang w:val="sk-SK"/>
        </w:rPr>
      </w:pPr>
    </w:p>
    <w:p w14:paraId="67B6F8E4" w14:textId="0DBB3A67" w:rsidR="00A32B7D" w:rsidRPr="004D68C7" w:rsidRDefault="00A32B7D" w:rsidP="00A32B7D">
      <w:pPr>
        <w:pStyle w:val="Zkladntext"/>
        <w:spacing w:before="120" w:after="120"/>
        <w:ind w:left="426"/>
        <w:rPr>
          <w:i/>
          <w:sz w:val="24"/>
          <w:szCs w:val="24"/>
          <w:lang w:val="sk-SK"/>
        </w:rPr>
      </w:pPr>
      <w:r w:rsidRPr="004D68C7">
        <w:rPr>
          <w:i/>
          <w:sz w:val="24"/>
          <w:szCs w:val="24"/>
          <w:lang w:val="sk-SK"/>
        </w:rPr>
        <w:t>Príklad použitia závislosti „maximálna hodnota za štát, potom súčet“:</w:t>
      </w:r>
    </w:p>
    <w:p w14:paraId="7177285A" w14:textId="5CD20EBD" w:rsidR="00A32B7D" w:rsidRPr="004D68C7" w:rsidRDefault="00A32B7D" w:rsidP="00A32B7D">
      <w:pPr>
        <w:pStyle w:val="Zkladntext"/>
        <w:spacing w:before="120" w:after="120"/>
        <w:ind w:left="426"/>
        <w:rPr>
          <w:i/>
          <w:sz w:val="24"/>
          <w:szCs w:val="24"/>
          <w:lang w:val="sk-SK"/>
        </w:rPr>
      </w:pPr>
      <w:r w:rsidRPr="004D68C7">
        <w:rPr>
          <w:i/>
          <w:sz w:val="24"/>
          <w:szCs w:val="24"/>
          <w:lang w:val="sk-SK"/>
        </w:rPr>
        <w:t xml:space="preserve">Žiadateľ nastaví maximálnu hodnotu </w:t>
      </w:r>
      <w:r w:rsidR="004C0FD2" w:rsidRPr="004D68C7">
        <w:rPr>
          <w:i/>
          <w:sz w:val="24"/>
          <w:szCs w:val="24"/>
          <w:lang w:val="sk-SK"/>
        </w:rPr>
        <w:t xml:space="preserve">za štát a potom súčet </w:t>
      </w:r>
      <w:r w:rsidRPr="004D68C7">
        <w:rPr>
          <w:i/>
          <w:sz w:val="24"/>
          <w:szCs w:val="24"/>
          <w:lang w:val="sk-SK"/>
        </w:rPr>
        <w:t xml:space="preserve">v tom prípade, ak výsledná hodnota za projekt </w:t>
      </w:r>
      <w:r w:rsidR="004C0FD2" w:rsidRPr="00667301">
        <w:rPr>
          <w:i/>
          <w:sz w:val="24"/>
          <w:szCs w:val="24"/>
          <w:lang w:val="sk-SK"/>
        </w:rPr>
        <w:t>má byť najprv maximum hodnôt za jednotlivé štáty a následne súčet z hodnôt získaných v predchádzajúcom kroku</w:t>
      </w:r>
      <w:r w:rsidRPr="004D68C7">
        <w:rPr>
          <w:i/>
          <w:sz w:val="24"/>
          <w:szCs w:val="24"/>
          <w:lang w:val="sk-SK"/>
        </w:rPr>
        <w:t>.</w:t>
      </w:r>
      <w:r w:rsidR="004C0FD2" w:rsidRPr="004D68C7">
        <w:rPr>
          <w:i/>
          <w:sz w:val="24"/>
          <w:szCs w:val="24"/>
          <w:lang w:val="sk-SK"/>
        </w:rPr>
        <w:t xml:space="preserve"> Príklad: P0436</w:t>
      </w:r>
      <w:r w:rsidRPr="004D68C7">
        <w:rPr>
          <w:i/>
          <w:sz w:val="24"/>
          <w:szCs w:val="24"/>
          <w:lang w:val="sk-SK"/>
        </w:rPr>
        <w:t xml:space="preserve"> </w:t>
      </w:r>
      <w:r w:rsidR="004C0FD2" w:rsidRPr="004D68C7">
        <w:rPr>
          <w:i/>
          <w:sz w:val="24"/>
          <w:szCs w:val="24"/>
          <w:lang w:val="sk-SK"/>
        </w:rPr>
        <w:t>Počet účastníkov cezhraničných programov spoločného vzdelávania a odbornej prípravy na podporu zamestnanosti mladých ľudí, možnosti vzdelávania a vyššieho odborného vzdelávania</w:t>
      </w:r>
      <w:r w:rsidRPr="004D68C7">
        <w:rPr>
          <w:i/>
          <w:sz w:val="24"/>
          <w:szCs w:val="24"/>
          <w:lang w:val="sk-SK"/>
        </w:rPr>
        <w:t xml:space="preserve">; </w:t>
      </w:r>
      <w:r w:rsidRPr="004D68C7">
        <w:rPr>
          <w:i/>
          <w:sz w:val="24"/>
          <w:szCs w:val="24"/>
          <w:lang w:val="sk-SK"/>
        </w:rPr>
        <w:lastRenderedPageBreak/>
        <w:t xml:space="preserve">projekt realizovaný v rámci </w:t>
      </w:r>
      <w:r w:rsidR="004C0FD2" w:rsidRPr="004D68C7">
        <w:rPr>
          <w:i/>
          <w:sz w:val="24"/>
          <w:szCs w:val="24"/>
          <w:lang w:val="sk-SK"/>
        </w:rPr>
        <w:t>dvoch štátov</w:t>
      </w:r>
      <w:r w:rsidRPr="004D68C7">
        <w:rPr>
          <w:i/>
          <w:sz w:val="24"/>
          <w:szCs w:val="24"/>
          <w:lang w:val="sk-SK"/>
        </w:rPr>
        <w:t xml:space="preserve">, </w:t>
      </w:r>
      <w:r w:rsidR="004C0FD2" w:rsidRPr="004D68C7">
        <w:rPr>
          <w:i/>
          <w:sz w:val="24"/>
          <w:szCs w:val="24"/>
          <w:lang w:val="sk-SK"/>
        </w:rPr>
        <w:t>každý štát realizuje jednu aktivitu s počtom účastníkov (štát A = 40, štát B = 50). V rámci MU potrebuje najprv vedieť maximálnu hodnotu za štát a následne celkový počet účastníkov. Celková hodnota P0436</w:t>
      </w:r>
      <w:r w:rsidRPr="004D68C7">
        <w:rPr>
          <w:i/>
          <w:sz w:val="24"/>
          <w:szCs w:val="24"/>
          <w:lang w:val="sk-SK"/>
        </w:rPr>
        <w:t xml:space="preserve"> za projekt</w:t>
      </w:r>
      <w:r w:rsidR="004C0FD2" w:rsidRPr="004D68C7">
        <w:rPr>
          <w:i/>
          <w:sz w:val="24"/>
          <w:szCs w:val="24"/>
          <w:lang w:val="sk-SK"/>
        </w:rPr>
        <w:t xml:space="preserve"> = 90 (maximálna hodnota za štát A = 40 + maximálna hodnota za štát B = 50</w:t>
      </w:r>
      <w:r w:rsidRPr="004D68C7">
        <w:rPr>
          <w:i/>
          <w:sz w:val="24"/>
          <w:szCs w:val="24"/>
          <w:lang w:val="sk-SK"/>
        </w:rPr>
        <w:t>).</w:t>
      </w:r>
    </w:p>
    <w:p w14:paraId="78DC3FB3" w14:textId="5D18145A" w:rsidR="00A32B7D" w:rsidRPr="004D68C7" w:rsidRDefault="00A32B7D" w:rsidP="00401545">
      <w:pPr>
        <w:pStyle w:val="Zkladntext"/>
        <w:spacing w:before="120" w:after="120"/>
        <w:ind w:left="426"/>
        <w:rPr>
          <w:i/>
          <w:sz w:val="24"/>
          <w:szCs w:val="24"/>
          <w:lang w:val="sk-SK"/>
        </w:rPr>
      </w:pPr>
    </w:p>
    <w:p w14:paraId="3CD49A3B" w14:textId="76946A90" w:rsidR="00A32B7D" w:rsidRPr="004D68C7" w:rsidRDefault="00A32B7D" w:rsidP="00A32B7D">
      <w:pPr>
        <w:pStyle w:val="Zkladntext"/>
        <w:spacing w:before="120" w:after="120"/>
        <w:ind w:left="426"/>
        <w:rPr>
          <w:i/>
          <w:sz w:val="24"/>
          <w:szCs w:val="24"/>
          <w:lang w:val="sk-SK"/>
        </w:rPr>
      </w:pPr>
      <w:r w:rsidRPr="004D68C7">
        <w:rPr>
          <w:i/>
          <w:sz w:val="24"/>
          <w:szCs w:val="24"/>
          <w:lang w:val="sk-SK"/>
        </w:rPr>
        <w:t>Príklad použitia závislosti „súčet za kategóriu regiónov, potom maximálna hodnota“:</w:t>
      </w:r>
    </w:p>
    <w:p w14:paraId="432D8F44" w14:textId="35BCC156" w:rsidR="00A32B7D" w:rsidRPr="004D68C7" w:rsidRDefault="00A32B7D" w:rsidP="00A32B7D">
      <w:pPr>
        <w:pStyle w:val="Zkladntext"/>
        <w:spacing w:before="120" w:after="120"/>
        <w:ind w:left="426"/>
        <w:rPr>
          <w:i/>
          <w:sz w:val="24"/>
          <w:szCs w:val="24"/>
          <w:lang w:val="sk-SK"/>
        </w:rPr>
      </w:pPr>
      <w:r w:rsidRPr="004D68C7">
        <w:rPr>
          <w:i/>
          <w:sz w:val="24"/>
          <w:szCs w:val="24"/>
          <w:lang w:val="sk-SK"/>
        </w:rPr>
        <w:t xml:space="preserve">Žiadateľ nastaví </w:t>
      </w:r>
      <w:r w:rsidR="004C0FD2" w:rsidRPr="004D68C7">
        <w:rPr>
          <w:i/>
          <w:sz w:val="24"/>
          <w:szCs w:val="24"/>
          <w:lang w:val="sk-SK"/>
        </w:rPr>
        <w:t xml:space="preserve">súčet za kategóriu regiónov a potom </w:t>
      </w:r>
      <w:r w:rsidRPr="004D68C7">
        <w:rPr>
          <w:i/>
          <w:sz w:val="24"/>
          <w:szCs w:val="24"/>
          <w:lang w:val="sk-SK"/>
        </w:rPr>
        <w:t xml:space="preserve">maximálnu hodnotu v tom prípade, ak výsledná hodnota za projekt </w:t>
      </w:r>
      <w:r w:rsidR="004C0FD2" w:rsidRPr="00667301">
        <w:rPr>
          <w:i/>
          <w:sz w:val="24"/>
          <w:szCs w:val="24"/>
          <w:lang w:val="sk-SK"/>
        </w:rPr>
        <w:t>má byť najprv súčet hodnôt za jednotlivé kategórie regiónov a následne maximum z hodnôt získaných v predchádzajúcom kroku</w:t>
      </w:r>
      <w:r w:rsidR="00C55EBE" w:rsidRPr="00593F6A">
        <w:rPr>
          <w:i/>
          <w:sz w:val="24"/>
          <w:szCs w:val="24"/>
          <w:lang w:val="sk-SK"/>
        </w:rPr>
        <w:t>.</w:t>
      </w:r>
      <w:r w:rsidR="00C55EBE" w:rsidRPr="004D68C7">
        <w:rPr>
          <w:i/>
          <w:sz w:val="24"/>
          <w:szCs w:val="24"/>
          <w:lang w:val="sk-SK"/>
        </w:rPr>
        <w:t xml:space="preserve"> Príklad: P0589</w:t>
      </w:r>
      <w:r w:rsidRPr="004D68C7">
        <w:rPr>
          <w:i/>
          <w:sz w:val="24"/>
          <w:szCs w:val="24"/>
          <w:lang w:val="sk-SK"/>
        </w:rPr>
        <w:t xml:space="preserve"> </w:t>
      </w:r>
      <w:r w:rsidR="00C55EBE" w:rsidRPr="004D68C7">
        <w:rPr>
          <w:i/>
          <w:sz w:val="24"/>
          <w:szCs w:val="24"/>
          <w:lang w:val="sk-SK"/>
        </w:rPr>
        <w:t>Počet zrealizovaných informačných aktivít</w:t>
      </w:r>
      <w:r w:rsidRPr="004D68C7">
        <w:rPr>
          <w:i/>
          <w:sz w:val="24"/>
          <w:szCs w:val="24"/>
          <w:lang w:val="sk-SK"/>
        </w:rPr>
        <w:t xml:space="preserve">; projekt realizovaný v rámci </w:t>
      </w:r>
      <w:r w:rsidR="00C55EBE" w:rsidRPr="004D68C7">
        <w:rPr>
          <w:i/>
          <w:sz w:val="24"/>
          <w:szCs w:val="24"/>
          <w:lang w:val="sk-SK"/>
        </w:rPr>
        <w:t>dvoch regiónov</w:t>
      </w:r>
      <w:r w:rsidRPr="004D68C7">
        <w:rPr>
          <w:i/>
          <w:sz w:val="24"/>
          <w:szCs w:val="24"/>
          <w:lang w:val="sk-SK"/>
        </w:rPr>
        <w:t>, pričom</w:t>
      </w:r>
      <w:r w:rsidR="00C55EBE" w:rsidRPr="004D68C7">
        <w:rPr>
          <w:i/>
          <w:sz w:val="24"/>
          <w:szCs w:val="24"/>
          <w:lang w:val="sk-SK"/>
        </w:rPr>
        <w:t xml:space="preserve"> ide o tie isté aktivity (informačné aktivity) v rámci oboch regiónov. Pre získanie počtu informačných aktivít realizovaných na celom území SR preto potrebuje zistiť najprv súčet za jednotlivé regióny (región A = 1+1=2 a región B = 1+1=2) a následne maximum.</w:t>
      </w:r>
      <w:r w:rsidRPr="004D68C7">
        <w:rPr>
          <w:i/>
          <w:sz w:val="24"/>
          <w:szCs w:val="24"/>
          <w:lang w:val="sk-SK"/>
        </w:rPr>
        <w:t xml:space="preserve"> </w:t>
      </w:r>
      <w:r w:rsidR="00C55EBE" w:rsidRPr="004D68C7">
        <w:rPr>
          <w:i/>
          <w:sz w:val="24"/>
          <w:szCs w:val="24"/>
          <w:lang w:val="sk-SK"/>
        </w:rPr>
        <w:t>Celková hodnota P0589 za projekt = 2 (najvyššia z hodnôt 2</w:t>
      </w:r>
      <w:r w:rsidRPr="004D68C7">
        <w:rPr>
          <w:i/>
          <w:sz w:val="24"/>
          <w:szCs w:val="24"/>
          <w:lang w:val="sk-SK"/>
        </w:rPr>
        <w:t xml:space="preserve"> a 2).</w:t>
      </w:r>
    </w:p>
    <w:p w14:paraId="7FD1AD43" w14:textId="77777777" w:rsidR="00A32B7D" w:rsidRPr="004D68C7" w:rsidRDefault="00A32B7D" w:rsidP="00401545">
      <w:pPr>
        <w:pStyle w:val="Zkladntext"/>
        <w:spacing w:before="120" w:after="120"/>
        <w:ind w:left="426"/>
        <w:rPr>
          <w:i/>
          <w:sz w:val="24"/>
          <w:szCs w:val="24"/>
          <w:lang w:val="sk-SK"/>
        </w:rPr>
      </w:pPr>
    </w:p>
    <w:p w14:paraId="408498D5" w14:textId="24BCCB20" w:rsidR="00222F21" w:rsidRPr="004D68C7" w:rsidRDefault="007400F4" w:rsidP="003C1263">
      <w:pPr>
        <w:pStyle w:val="Zkladntext"/>
        <w:numPr>
          <w:ilvl w:val="0"/>
          <w:numId w:val="29"/>
        </w:numPr>
        <w:spacing w:before="120" w:after="120"/>
        <w:rPr>
          <w:sz w:val="24"/>
          <w:szCs w:val="24"/>
          <w:lang w:val="sk-SK"/>
        </w:rPr>
      </w:pPr>
      <w:r w:rsidRPr="004D68C7">
        <w:rPr>
          <w:sz w:val="24"/>
          <w:szCs w:val="24"/>
          <w:lang w:val="sk-SK"/>
        </w:rPr>
        <w:t>Administráciu</w:t>
      </w:r>
      <w:r w:rsidR="00345F5A" w:rsidRPr="004D68C7">
        <w:rPr>
          <w:sz w:val="24"/>
          <w:szCs w:val="24"/>
          <w:lang w:val="sk-SK"/>
        </w:rPr>
        <w:t xml:space="preserve"> (priradenie)</w:t>
      </w:r>
      <w:r w:rsidRPr="004D68C7">
        <w:rPr>
          <w:sz w:val="24"/>
          <w:szCs w:val="24"/>
          <w:lang w:val="sk-SK"/>
        </w:rPr>
        <w:t xml:space="preserve"> iných údajov zabezpečuje </w:t>
      </w:r>
      <w:r w:rsidR="00750A57" w:rsidRPr="004D68C7">
        <w:rPr>
          <w:sz w:val="24"/>
          <w:szCs w:val="24"/>
          <w:lang w:val="sk-SK"/>
        </w:rPr>
        <w:t xml:space="preserve"> projektový manažér príslušného RO vo fáze vypracovania návrhu </w:t>
      </w:r>
      <w:del w:id="297" w:author="oMN" w:date="2021-04-26T12:56:00Z">
        <w:r w:rsidR="00750A57" w:rsidRPr="004D68C7">
          <w:rPr>
            <w:sz w:val="24"/>
            <w:szCs w:val="24"/>
            <w:lang w:val="sk-SK"/>
          </w:rPr>
          <w:delText>zmluvy</w:delText>
        </w:r>
      </w:del>
      <w:ins w:id="298" w:author="oMN" w:date="2021-04-26T12:56:00Z">
        <w:r w:rsidR="006019B5">
          <w:rPr>
            <w:sz w:val="24"/>
            <w:szCs w:val="24"/>
            <w:lang w:val="sk-SK"/>
          </w:rPr>
          <w:t>Z</w:t>
        </w:r>
        <w:r w:rsidR="00750A57" w:rsidRPr="004D68C7">
          <w:rPr>
            <w:sz w:val="24"/>
            <w:szCs w:val="24"/>
            <w:lang w:val="sk-SK"/>
          </w:rPr>
          <w:t>mluvy</w:t>
        </w:r>
      </w:ins>
      <w:r w:rsidR="00750A57" w:rsidRPr="004D68C7">
        <w:rPr>
          <w:sz w:val="24"/>
          <w:szCs w:val="24"/>
          <w:lang w:val="sk-SK"/>
        </w:rPr>
        <w:t xml:space="preserve"> o NFP. </w:t>
      </w:r>
      <w:r w:rsidR="004D0956" w:rsidRPr="004D68C7">
        <w:rPr>
          <w:sz w:val="24"/>
          <w:szCs w:val="24"/>
          <w:lang w:val="sk-SK"/>
        </w:rPr>
        <w:t xml:space="preserve"> </w:t>
      </w:r>
    </w:p>
    <w:p w14:paraId="4226F551" w14:textId="77777777" w:rsidR="00667301" w:rsidRPr="004D68C7" w:rsidRDefault="00667301" w:rsidP="00601C21">
      <w:pPr>
        <w:pStyle w:val="Zkladntext"/>
        <w:spacing w:before="120" w:after="120"/>
        <w:ind w:left="426"/>
        <w:rPr>
          <w:sz w:val="24"/>
          <w:szCs w:val="24"/>
          <w:lang w:val="sk-SK"/>
        </w:rPr>
      </w:pPr>
    </w:p>
    <w:p w14:paraId="2B0F052A" w14:textId="4F84D1F3" w:rsidR="001254AE" w:rsidRPr="004D68C7" w:rsidRDefault="001254AE" w:rsidP="0056571D">
      <w:pPr>
        <w:pStyle w:val="Zkladntext"/>
        <w:spacing w:before="120" w:after="120"/>
        <w:rPr>
          <w:b/>
          <w:sz w:val="24"/>
          <w:szCs w:val="24"/>
          <w:u w:val="single"/>
          <w:lang w:val="sk-SK"/>
        </w:rPr>
      </w:pPr>
      <w:r w:rsidRPr="004D68C7">
        <w:rPr>
          <w:b/>
          <w:sz w:val="24"/>
          <w:szCs w:val="24"/>
          <w:u w:val="single"/>
          <w:lang w:val="sk-SK"/>
        </w:rPr>
        <w:t>Monitorovanie ESF</w:t>
      </w:r>
      <w:r w:rsidR="001B59FA">
        <w:rPr>
          <w:b/>
          <w:sz w:val="24"/>
          <w:szCs w:val="24"/>
          <w:u w:val="single"/>
          <w:lang w:val="sk-SK"/>
        </w:rPr>
        <w:t xml:space="preserve"> (vrátane IZM)</w:t>
      </w:r>
      <w:r w:rsidRPr="004D68C7">
        <w:rPr>
          <w:b/>
          <w:sz w:val="24"/>
          <w:szCs w:val="24"/>
          <w:u w:val="single"/>
          <w:lang w:val="sk-SK"/>
        </w:rPr>
        <w:t xml:space="preserve"> programov</w:t>
      </w:r>
    </w:p>
    <w:p w14:paraId="7A45DBF2" w14:textId="2D7AA5A5"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Za účelom zhodnotenia pokroku v implementácii a dosahovaní cieľov sa pre monitorovanie ESF programov v PO 2014</w:t>
      </w:r>
      <w:r w:rsidR="00EA3AA6" w:rsidRPr="004D68C7">
        <w:rPr>
          <w:sz w:val="24"/>
          <w:szCs w:val="24"/>
          <w:lang w:val="sk-SK"/>
        </w:rPr>
        <w:t xml:space="preserve"> – </w:t>
      </w:r>
      <w:r w:rsidRPr="004D68C7">
        <w:rPr>
          <w:sz w:val="24"/>
          <w:szCs w:val="24"/>
          <w:lang w:val="sk-SK"/>
        </w:rPr>
        <w:t>2020</w:t>
      </w:r>
      <w:r w:rsidR="00EA3AA6" w:rsidRPr="004D68C7">
        <w:rPr>
          <w:sz w:val="24"/>
          <w:szCs w:val="24"/>
          <w:lang w:val="sk-SK"/>
        </w:rPr>
        <w:t xml:space="preserve"> </w:t>
      </w:r>
      <w:r w:rsidRPr="004D68C7">
        <w:rPr>
          <w:sz w:val="24"/>
          <w:szCs w:val="24"/>
          <w:lang w:val="sk-SK"/>
        </w:rPr>
        <w:t xml:space="preserve"> používa niekoľko typov MU:</w:t>
      </w:r>
    </w:p>
    <w:p w14:paraId="6513BBE3" w14:textId="77777777" w:rsidR="001254AE" w:rsidRPr="004D68C7" w:rsidRDefault="001254AE" w:rsidP="0040484A">
      <w:pPr>
        <w:pStyle w:val="Zkladntext"/>
        <w:numPr>
          <w:ilvl w:val="0"/>
          <w:numId w:val="32"/>
        </w:numPr>
        <w:spacing w:before="120" w:after="120"/>
        <w:ind w:left="851" w:hanging="425"/>
        <w:rPr>
          <w:sz w:val="24"/>
          <w:szCs w:val="24"/>
          <w:lang w:val="sk-SK"/>
        </w:rPr>
      </w:pPr>
      <w:r w:rsidRPr="004D68C7">
        <w:rPr>
          <w:sz w:val="24"/>
          <w:szCs w:val="24"/>
          <w:lang w:val="sk-SK"/>
        </w:rPr>
        <w:t>finančné ukazovatele vzťahujúce sa na alokované výdavky;</w:t>
      </w:r>
    </w:p>
    <w:p w14:paraId="411BDFBD" w14:textId="553166BC" w:rsidR="001254AE" w:rsidRPr="004D68C7" w:rsidRDefault="001254AE" w:rsidP="0040484A">
      <w:pPr>
        <w:pStyle w:val="Zkladntext"/>
        <w:numPr>
          <w:ilvl w:val="0"/>
          <w:numId w:val="32"/>
        </w:numPr>
        <w:spacing w:before="120" w:after="120"/>
        <w:ind w:left="851" w:hanging="425"/>
        <w:rPr>
          <w:sz w:val="24"/>
          <w:szCs w:val="24"/>
          <w:lang w:val="sk-SK"/>
        </w:rPr>
      </w:pPr>
      <w:r w:rsidRPr="004D68C7">
        <w:rPr>
          <w:sz w:val="24"/>
          <w:szCs w:val="24"/>
          <w:lang w:val="sk-SK"/>
        </w:rPr>
        <w:t xml:space="preserve">spoločné MU výstupu – vzťahujúce sa na podporované </w:t>
      </w:r>
      <w:r w:rsidR="0082728D" w:rsidRPr="004D68C7">
        <w:rPr>
          <w:sz w:val="24"/>
          <w:szCs w:val="24"/>
          <w:lang w:val="sk-SK"/>
        </w:rPr>
        <w:t>projekty</w:t>
      </w:r>
      <w:r w:rsidRPr="004D68C7">
        <w:rPr>
          <w:sz w:val="24"/>
          <w:szCs w:val="24"/>
          <w:lang w:val="sk-SK"/>
        </w:rPr>
        <w:t xml:space="preserve"> (subjekty, účastníci);</w:t>
      </w:r>
    </w:p>
    <w:p w14:paraId="65631B31" w14:textId="14093FFC" w:rsidR="001254AE" w:rsidRPr="004D68C7" w:rsidRDefault="001254AE" w:rsidP="0040484A">
      <w:pPr>
        <w:pStyle w:val="Zkladntext"/>
        <w:numPr>
          <w:ilvl w:val="0"/>
          <w:numId w:val="32"/>
        </w:numPr>
        <w:spacing w:before="120" w:after="120"/>
        <w:ind w:left="851" w:hanging="425"/>
        <w:rPr>
          <w:sz w:val="24"/>
          <w:szCs w:val="24"/>
          <w:lang w:val="sk-SK"/>
        </w:rPr>
      </w:pPr>
      <w:r w:rsidRPr="004D68C7">
        <w:rPr>
          <w:sz w:val="24"/>
          <w:szCs w:val="24"/>
          <w:lang w:val="sk-SK"/>
        </w:rPr>
        <w:t xml:space="preserve">spoločné MU výsledku </w:t>
      </w:r>
      <w:r w:rsidR="001B59FA">
        <w:rPr>
          <w:sz w:val="24"/>
          <w:szCs w:val="24"/>
          <w:lang w:val="sk-SK"/>
        </w:rPr>
        <w:t xml:space="preserve">týkajúce sa ESF </w:t>
      </w:r>
      <w:r w:rsidRPr="004D68C7">
        <w:rPr>
          <w:sz w:val="24"/>
          <w:szCs w:val="24"/>
          <w:lang w:val="sk-SK"/>
        </w:rPr>
        <w:t>(len účastníci)</w:t>
      </w:r>
      <w:r w:rsidR="009C1AC4">
        <w:rPr>
          <w:sz w:val="24"/>
          <w:szCs w:val="24"/>
          <w:lang w:val="sk-SK"/>
        </w:rPr>
        <w:t>:</w:t>
      </w:r>
    </w:p>
    <w:p w14:paraId="26171639" w14:textId="05A997C1" w:rsidR="001254AE" w:rsidRPr="004D68C7" w:rsidRDefault="001254AE" w:rsidP="0040484A">
      <w:pPr>
        <w:pStyle w:val="Zkladntext"/>
        <w:numPr>
          <w:ilvl w:val="0"/>
          <w:numId w:val="33"/>
        </w:numPr>
        <w:spacing w:before="120" w:after="120"/>
        <w:ind w:left="1276" w:hanging="425"/>
        <w:rPr>
          <w:sz w:val="24"/>
          <w:szCs w:val="24"/>
          <w:lang w:val="sk-SK"/>
        </w:rPr>
      </w:pPr>
      <w:r w:rsidRPr="004D68C7">
        <w:rPr>
          <w:sz w:val="24"/>
          <w:szCs w:val="24"/>
          <w:lang w:val="sk-SK"/>
        </w:rPr>
        <w:t xml:space="preserve">spoločné MU okamžitého výsledku (k dátumu ukončenia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 xml:space="preserve">, resp. do 4 týždňov po ukončení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w:t>
      </w:r>
    </w:p>
    <w:p w14:paraId="5EBC4001" w14:textId="562F7232" w:rsidR="001254AE" w:rsidRPr="004D68C7" w:rsidRDefault="001254AE" w:rsidP="0040484A">
      <w:pPr>
        <w:pStyle w:val="Zkladntext"/>
        <w:numPr>
          <w:ilvl w:val="0"/>
          <w:numId w:val="33"/>
        </w:numPr>
        <w:spacing w:before="120" w:after="120"/>
        <w:ind w:left="1276" w:hanging="425"/>
        <w:rPr>
          <w:sz w:val="24"/>
          <w:szCs w:val="24"/>
          <w:lang w:val="sk-SK"/>
        </w:rPr>
      </w:pPr>
      <w:r w:rsidRPr="004D68C7">
        <w:rPr>
          <w:sz w:val="24"/>
          <w:szCs w:val="24"/>
          <w:lang w:val="sk-SK"/>
        </w:rPr>
        <w:t xml:space="preserve">spoločné MU dlhodobého výsledku (6 mesiacov po ukončení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w:t>
      </w:r>
    </w:p>
    <w:p w14:paraId="76F04226" w14:textId="753CD302" w:rsidR="001254AE" w:rsidRPr="004D68C7" w:rsidRDefault="001254AE" w:rsidP="0040484A">
      <w:pPr>
        <w:pStyle w:val="Zkladntext"/>
        <w:numPr>
          <w:ilvl w:val="0"/>
          <w:numId w:val="32"/>
        </w:numPr>
        <w:spacing w:before="120" w:after="120"/>
        <w:ind w:left="851" w:hanging="425"/>
        <w:rPr>
          <w:sz w:val="24"/>
          <w:szCs w:val="24"/>
          <w:lang w:val="sk-SK"/>
        </w:rPr>
      </w:pPr>
      <w:r w:rsidRPr="004D68C7">
        <w:rPr>
          <w:sz w:val="24"/>
          <w:szCs w:val="24"/>
          <w:lang w:val="sk-SK"/>
        </w:rPr>
        <w:t xml:space="preserve">spoločné MU výsledkov týkajúce sa </w:t>
      </w:r>
      <w:r w:rsidR="00C55EBE" w:rsidRPr="004D68C7">
        <w:rPr>
          <w:sz w:val="24"/>
          <w:szCs w:val="24"/>
          <w:lang w:val="sk-SK"/>
        </w:rPr>
        <w:t>IZM</w:t>
      </w:r>
      <w:r w:rsidRPr="004D68C7">
        <w:rPr>
          <w:sz w:val="24"/>
          <w:szCs w:val="24"/>
          <w:lang w:val="sk-SK"/>
        </w:rPr>
        <w:t xml:space="preserve">  (len účastníci)</w:t>
      </w:r>
      <w:r w:rsidR="0056571D" w:rsidRPr="004D68C7">
        <w:rPr>
          <w:sz w:val="24"/>
          <w:szCs w:val="24"/>
          <w:lang w:val="sk-SK"/>
        </w:rPr>
        <w:t>:</w:t>
      </w:r>
    </w:p>
    <w:p w14:paraId="7A269932" w14:textId="49F281EA" w:rsidR="001254AE" w:rsidRPr="004D68C7" w:rsidRDefault="001254AE" w:rsidP="0040484A">
      <w:pPr>
        <w:pStyle w:val="Zkladntext"/>
        <w:numPr>
          <w:ilvl w:val="0"/>
          <w:numId w:val="34"/>
        </w:numPr>
        <w:spacing w:before="120" w:after="120"/>
        <w:ind w:left="1276" w:hanging="425"/>
        <w:rPr>
          <w:sz w:val="24"/>
          <w:szCs w:val="24"/>
          <w:lang w:val="sk-SK"/>
        </w:rPr>
      </w:pPr>
      <w:r w:rsidRPr="004D68C7">
        <w:rPr>
          <w:sz w:val="24"/>
          <w:szCs w:val="24"/>
          <w:lang w:val="sk-SK"/>
        </w:rPr>
        <w:t xml:space="preserve">spoločné MU okamžitého výsledku (k dátumu ukončenia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 xml:space="preserve">, resp. do 4 týždňov po ukončení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w:t>
      </w:r>
    </w:p>
    <w:p w14:paraId="35D01ADC" w14:textId="776ECB84" w:rsidR="001254AE" w:rsidRPr="004D68C7" w:rsidRDefault="001254AE" w:rsidP="0040484A">
      <w:pPr>
        <w:pStyle w:val="Zkladntext"/>
        <w:numPr>
          <w:ilvl w:val="0"/>
          <w:numId w:val="34"/>
        </w:numPr>
        <w:spacing w:before="120" w:after="120"/>
        <w:ind w:left="1276" w:hanging="425"/>
        <w:rPr>
          <w:sz w:val="24"/>
          <w:szCs w:val="24"/>
          <w:lang w:val="sk-SK"/>
        </w:rPr>
      </w:pPr>
      <w:r w:rsidRPr="004D68C7">
        <w:rPr>
          <w:sz w:val="24"/>
          <w:szCs w:val="24"/>
          <w:lang w:val="sk-SK"/>
        </w:rPr>
        <w:t xml:space="preserve">spoločné MU dlhodobého výsledku (6 mesiacov po ukončení </w:t>
      </w:r>
      <w:r w:rsidR="00C83E52" w:rsidRPr="004D68C7">
        <w:rPr>
          <w:sz w:val="24"/>
          <w:szCs w:val="24"/>
          <w:lang w:val="sk-SK"/>
        </w:rPr>
        <w:t xml:space="preserve">účasti v </w:t>
      </w:r>
      <w:r w:rsidR="0082728D" w:rsidRPr="004D68C7">
        <w:rPr>
          <w:sz w:val="24"/>
          <w:szCs w:val="24"/>
          <w:lang w:val="sk-SK"/>
        </w:rPr>
        <w:t>projekte</w:t>
      </w:r>
      <w:r w:rsidRPr="004D68C7">
        <w:rPr>
          <w:sz w:val="24"/>
          <w:szCs w:val="24"/>
          <w:lang w:val="sk-SK"/>
        </w:rPr>
        <w:t>);</w:t>
      </w:r>
    </w:p>
    <w:p w14:paraId="0BA341F7" w14:textId="77777777" w:rsidR="001254AE" w:rsidRPr="004D68C7" w:rsidRDefault="001254AE" w:rsidP="0040484A">
      <w:pPr>
        <w:pStyle w:val="Zkladntext"/>
        <w:numPr>
          <w:ilvl w:val="0"/>
          <w:numId w:val="32"/>
        </w:numPr>
        <w:spacing w:before="120" w:after="120"/>
        <w:ind w:left="851" w:hanging="425"/>
        <w:rPr>
          <w:sz w:val="24"/>
          <w:szCs w:val="24"/>
          <w:lang w:val="sk-SK"/>
        </w:rPr>
      </w:pPr>
      <w:r w:rsidRPr="004D68C7">
        <w:rPr>
          <w:sz w:val="24"/>
          <w:szCs w:val="24"/>
          <w:lang w:val="sk-SK"/>
        </w:rPr>
        <w:t>programovo špecifické MU výstupu a výsledku na úrovni programu.</w:t>
      </w:r>
    </w:p>
    <w:p w14:paraId="1126649E" w14:textId="77777777"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Účastníci sú osoby, ktoré priamo využívajú intervenciu ESF, ktoré možno identifikovať na základe ich charakteristiky</w:t>
      </w:r>
      <w:r w:rsidRPr="004D68C7">
        <w:rPr>
          <w:rStyle w:val="Odkaznapoznmkupodiarou"/>
          <w:sz w:val="24"/>
          <w:szCs w:val="24"/>
          <w:lang w:val="sk-SK"/>
        </w:rPr>
        <w:footnoteReference w:id="36"/>
      </w:r>
      <w:r w:rsidRPr="004D68C7">
        <w:rPr>
          <w:sz w:val="24"/>
          <w:szCs w:val="24"/>
          <w:lang w:val="sk-SK"/>
        </w:rPr>
        <w:t xml:space="preserve"> a možno si vyžiadať ich charakteristiku a pre ktoré sú vyhradené špecifické výdavky. Ďalšie osoby sa nepokladajú za účastníkov. Všetky údaje sa roztriedia podľa pohlavia.</w:t>
      </w:r>
      <w:r w:rsidRPr="004D68C7">
        <w:rPr>
          <w:sz w:val="24"/>
          <w:szCs w:val="24"/>
          <w:vertAlign w:val="superscript"/>
          <w:lang w:val="sk-SK"/>
        </w:rPr>
        <w:footnoteReference w:id="37"/>
      </w:r>
    </w:p>
    <w:p w14:paraId="08EECA9B" w14:textId="58BBEFF8"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lastRenderedPageBreak/>
        <w:t xml:space="preserve">V prípade </w:t>
      </w:r>
      <w:r w:rsidR="00C55EBE" w:rsidRPr="004D68C7">
        <w:rPr>
          <w:sz w:val="24"/>
          <w:szCs w:val="24"/>
          <w:lang w:val="sk-SK"/>
        </w:rPr>
        <w:t>IZM</w:t>
      </w:r>
      <w:r w:rsidRPr="004D68C7">
        <w:rPr>
          <w:sz w:val="24"/>
          <w:szCs w:val="24"/>
          <w:lang w:val="sk-SK"/>
        </w:rPr>
        <w:t xml:space="preserve"> sú účastníci osoby, ktoré priamo využívajú intervenciu </w:t>
      </w:r>
      <w:r w:rsidR="00C55EBE" w:rsidRPr="004D68C7">
        <w:rPr>
          <w:sz w:val="24"/>
          <w:szCs w:val="24"/>
          <w:lang w:val="sk-SK"/>
        </w:rPr>
        <w:t>IZM</w:t>
      </w:r>
      <w:r w:rsidRPr="004D68C7">
        <w:rPr>
          <w:sz w:val="24"/>
          <w:szCs w:val="24"/>
          <w:lang w:val="sk-SK"/>
        </w:rPr>
        <w:t xml:space="preserve"> a ktoré možno identifikovať, vyžiadať si ich charakteristiku a pre ktoré sú vyhradené špecifické výdavky.</w:t>
      </w:r>
      <w:r w:rsidRPr="004D68C7">
        <w:rPr>
          <w:sz w:val="24"/>
          <w:szCs w:val="24"/>
          <w:vertAlign w:val="superscript"/>
          <w:lang w:val="sk-SK"/>
        </w:rPr>
        <w:footnoteReference w:id="38"/>
      </w:r>
    </w:p>
    <w:p w14:paraId="4BDF618B" w14:textId="68636AF1" w:rsidR="001254AE" w:rsidRPr="004D68C7" w:rsidRDefault="001254AE" w:rsidP="0040484A">
      <w:pPr>
        <w:pStyle w:val="Zkladntext"/>
        <w:numPr>
          <w:ilvl w:val="0"/>
          <w:numId w:val="29"/>
        </w:numPr>
        <w:spacing w:before="120" w:after="120"/>
        <w:ind w:left="426" w:hanging="426"/>
        <w:rPr>
          <w:sz w:val="24"/>
          <w:szCs w:val="24"/>
          <w:lang w:val="sk-SK"/>
        </w:rPr>
      </w:pPr>
      <w:r w:rsidRPr="004D68C7">
        <w:rPr>
          <w:b/>
          <w:sz w:val="24"/>
          <w:szCs w:val="24"/>
          <w:lang w:val="sk-SK"/>
        </w:rPr>
        <w:t>Mikroúdaje</w:t>
      </w:r>
      <w:r w:rsidRPr="004D68C7">
        <w:rPr>
          <w:sz w:val="24"/>
          <w:szCs w:val="24"/>
          <w:lang w:val="sk-SK"/>
        </w:rPr>
        <w:t xml:space="preserve"> definované v </w:t>
      </w:r>
      <w:r w:rsidR="00E83FC3" w:rsidRPr="004D68C7">
        <w:rPr>
          <w:sz w:val="24"/>
          <w:szCs w:val="24"/>
          <w:lang w:val="sk-SK"/>
        </w:rPr>
        <w:t xml:space="preserve">odseku </w:t>
      </w:r>
      <w:r w:rsidRPr="004D68C7">
        <w:rPr>
          <w:sz w:val="24"/>
          <w:szCs w:val="24"/>
          <w:lang w:val="sk-SK"/>
        </w:rPr>
        <w:t>1</w:t>
      </w:r>
      <w:r w:rsidR="00FD0A3D" w:rsidRPr="004D68C7">
        <w:rPr>
          <w:sz w:val="24"/>
          <w:szCs w:val="24"/>
          <w:lang w:val="sk-SK"/>
        </w:rPr>
        <w:t>6</w:t>
      </w:r>
      <w:r w:rsidRPr="004D68C7">
        <w:rPr>
          <w:sz w:val="24"/>
          <w:szCs w:val="24"/>
          <w:lang w:val="sk-SK"/>
        </w:rPr>
        <w:t xml:space="preserve"> kapitoly 2 tohto MP slúžia </w:t>
      </w:r>
      <w:r w:rsidRPr="004D68C7">
        <w:rPr>
          <w:b/>
          <w:sz w:val="24"/>
          <w:szCs w:val="24"/>
          <w:lang w:val="sk-SK"/>
        </w:rPr>
        <w:t>na získani</w:t>
      </w:r>
      <w:r w:rsidR="00CE0205">
        <w:rPr>
          <w:b/>
          <w:sz w:val="24"/>
          <w:szCs w:val="24"/>
          <w:lang w:val="sk-SK"/>
        </w:rPr>
        <w:t>e</w:t>
      </w:r>
      <w:r w:rsidRPr="004D68C7">
        <w:rPr>
          <w:b/>
          <w:sz w:val="24"/>
          <w:szCs w:val="24"/>
          <w:lang w:val="sk-SK"/>
        </w:rPr>
        <w:t xml:space="preserve"> dodatočných informácií </w:t>
      </w:r>
      <w:r w:rsidRPr="004D68C7">
        <w:rPr>
          <w:sz w:val="24"/>
          <w:szCs w:val="24"/>
          <w:lang w:val="sk-SK"/>
        </w:rPr>
        <w:t>(zber informácií o účastníkoch projektov spolufinancovaných z</w:t>
      </w:r>
      <w:r w:rsidR="00E75799">
        <w:rPr>
          <w:sz w:val="24"/>
          <w:szCs w:val="24"/>
          <w:lang w:val="sk-SK"/>
        </w:rPr>
        <w:t> </w:t>
      </w:r>
      <w:r w:rsidRPr="004D68C7">
        <w:rPr>
          <w:sz w:val="24"/>
          <w:szCs w:val="24"/>
          <w:lang w:val="sk-SK"/>
        </w:rPr>
        <w:t>ESF</w:t>
      </w:r>
      <w:r w:rsidR="00E75799">
        <w:rPr>
          <w:sz w:val="24"/>
          <w:szCs w:val="24"/>
          <w:lang w:val="sk-SK"/>
        </w:rPr>
        <w:t>/IZM</w:t>
      </w:r>
      <w:r w:rsidRPr="004D68C7">
        <w:rPr>
          <w:sz w:val="24"/>
          <w:szCs w:val="24"/>
          <w:lang w:val="sk-SK"/>
        </w:rPr>
        <w:t>)</w:t>
      </w:r>
      <w:r w:rsidR="00CE0205">
        <w:rPr>
          <w:sz w:val="24"/>
          <w:szCs w:val="24"/>
          <w:lang w:val="sk-SK"/>
        </w:rPr>
        <w:t>, ktoré sú zbierané</w:t>
      </w:r>
      <w:r w:rsidRPr="004D68C7">
        <w:rPr>
          <w:sz w:val="24"/>
          <w:szCs w:val="24"/>
          <w:u w:val="single"/>
          <w:lang w:val="sk-SK"/>
        </w:rPr>
        <w:t xml:space="preserve"> prijímateľ</w:t>
      </w:r>
      <w:r w:rsidR="00CE0205">
        <w:rPr>
          <w:sz w:val="24"/>
          <w:szCs w:val="24"/>
          <w:u w:val="single"/>
          <w:lang w:val="sk-SK"/>
        </w:rPr>
        <w:t>om</w:t>
      </w:r>
      <w:r w:rsidRPr="004D68C7">
        <w:rPr>
          <w:sz w:val="24"/>
          <w:szCs w:val="24"/>
          <w:lang w:val="sk-SK"/>
        </w:rPr>
        <w:t xml:space="preserve"> prostredníctvom osobitnej evidencie/modulu v ITMS2014+</w:t>
      </w:r>
      <w:r w:rsidR="002301D9" w:rsidRPr="004D68C7">
        <w:rPr>
          <w:sz w:val="24"/>
          <w:szCs w:val="24"/>
          <w:lang w:val="sk-SK"/>
        </w:rPr>
        <w:t xml:space="preserve"> (karta účastníka</w:t>
      </w:r>
      <w:r w:rsidR="007D670F" w:rsidRPr="004D68C7">
        <w:rPr>
          <w:rStyle w:val="Odkaznapoznmkupodiarou"/>
          <w:sz w:val="24"/>
          <w:szCs w:val="24"/>
          <w:lang w:val="sk-SK"/>
        </w:rPr>
        <w:footnoteReference w:id="39"/>
      </w:r>
      <w:r w:rsidR="002301D9" w:rsidRPr="004D68C7">
        <w:rPr>
          <w:sz w:val="24"/>
          <w:szCs w:val="24"/>
          <w:lang w:val="sk-SK"/>
        </w:rPr>
        <w:t>)</w:t>
      </w:r>
      <w:r w:rsidRPr="004D68C7">
        <w:rPr>
          <w:sz w:val="24"/>
          <w:szCs w:val="24"/>
          <w:lang w:val="sk-SK"/>
        </w:rPr>
        <w:t xml:space="preserve">. </w:t>
      </w:r>
    </w:p>
    <w:p w14:paraId="10B40F7E" w14:textId="79CBFD4D" w:rsidR="00667301" w:rsidRPr="008C6A87" w:rsidRDefault="001254AE" w:rsidP="00A077CD">
      <w:pPr>
        <w:pStyle w:val="Zkladntext"/>
        <w:numPr>
          <w:ilvl w:val="0"/>
          <w:numId w:val="29"/>
        </w:numPr>
        <w:spacing w:before="120" w:after="120"/>
        <w:ind w:left="426" w:hanging="426"/>
        <w:rPr>
          <w:i/>
          <w:sz w:val="24"/>
          <w:szCs w:val="24"/>
          <w:lang w:val="sk-SK"/>
        </w:rPr>
      </w:pPr>
      <w:r w:rsidRPr="008C6A87">
        <w:rPr>
          <w:sz w:val="24"/>
          <w:szCs w:val="24"/>
          <w:lang w:val="sk-SK"/>
        </w:rPr>
        <w:t>Údaje opisujúce vlastnosti a situáciu účastníkov sú zbierané</w:t>
      </w:r>
      <w:r w:rsidR="009F78AB" w:rsidRPr="008C6A87">
        <w:rPr>
          <w:sz w:val="24"/>
          <w:szCs w:val="24"/>
          <w:lang w:val="sk-SK"/>
        </w:rPr>
        <w:t xml:space="preserve"> spravidla priebežne, </w:t>
      </w:r>
      <w:r w:rsidR="00E15F32" w:rsidRPr="008C6A87">
        <w:rPr>
          <w:sz w:val="24"/>
          <w:szCs w:val="24"/>
          <w:lang w:val="sk-SK"/>
        </w:rPr>
        <w:t xml:space="preserve">v závislosti od toho, ako účastníci do projektu vstupujú a vystupujú, </w:t>
      </w:r>
      <w:r w:rsidR="009F78AB" w:rsidRPr="008C6A87">
        <w:rPr>
          <w:sz w:val="24"/>
          <w:szCs w:val="24"/>
          <w:lang w:val="sk-SK"/>
        </w:rPr>
        <w:t xml:space="preserve">pričom </w:t>
      </w:r>
      <w:r w:rsidR="00A415B0" w:rsidRPr="008C6A87">
        <w:rPr>
          <w:sz w:val="24"/>
          <w:szCs w:val="24"/>
          <w:lang w:val="sk-SK"/>
        </w:rPr>
        <w:t xml:space="preserve">vlastnosť/situácia účastníka </w:t>
      </w:r>
      <w:r w:rsidR="009F78AB" w:rsidRPr="008C6A87">
        <w:rPr>
          <w:sz w:val="24"/>
          <w:szCs w:val="24"/>
          <w:lang w:val="sk-SK"/>
        </w:rPr>
        <w:t xml:space="preserve">sa </w:t>
      </w:r>
      <w:r w:rsidR="00A415B0" w:rsidRPr="008C6A87">
        <w:rPr>
          <w:sz w:val="24"/>
          <w:szCs w:val="24"/>
          <w:lang w:val="sk-SK"/>
        </w:rPr>
        <w:t xml:space="preserve">zachytí </w:t>
      </w:r>
      <w:r w:rsidRPr="008C6A87">
        <w:rPr>
          <w:sz w:val="24"/>
          <w:szCs w:val="24"/>
          <w:lang w:val="sk-SK"/>
        </w:rPr>
        <w:t xml:space="preserve">v troch rôznych časových bodoch za účelom </w:t>
      </w:r>
      <w:r w:rsidR="00A415B0" w:rsidRPr="008C6A87">
        <w:rPr>
          <w:sz w:val="24"/>
          <w:szCs w:val="24"/>
          <w:lang w:val="sk-SK"/>
        </w:rPr>
        <w:t xml:space="preserve">vykázania hodnôt </w:t>
      </w:r>
      <w:r w:rsidRPr="008C6A87">
        <w:rPr>
          <w:sz w:val="24"/>
          <w:szCs w:val="24"/>
          <w:lang w:val="sk-SK"/>
        </w:rPr>
        <w:t>spoločných MU výstupov, spoločných MU okamžitých výsledkov a spoločných MU dlhodobých výsledkov</w:t>
      </w:r>
      <w:r w:rsidRPr="004D68C7">
        <w:rPr>
          <w:sz w:val="24"/>
          <w:szCs w:val="24"/>
          <w:vertAlign w:val="superscript"/>
          <w:lang w:val="sk-SK"/>
        </w:rPr>
        <w:footnoteReference w:id="40"/>
      </w:r>
      <w:r w:rsidRPr="008C6A87">
        <w:rPr>
          <w:sz w:val="24"/>
          <w:szCs w:val="24"/>
          <w:lang w:val="sk-SK"/>
        </w:rPr>
        <w:t xml:space="preserve">. </w:t>
      </w:r>
    </w:p>
    <w:p w14:paraId="51389EC7" w14:textId="658A9647" w:rsidR="001254AE" w:rsidRPr="004D68C7" w:rsidRDefault="001254AE" w:rsidP="0056571D">
      <w:pPr>
        <w:pStyle w:val="Zkladntext"/>
        <w:spacing w:before="120" w:after="120"/>
        <w:ind w:left="426"/>
        <w:rPr>
          <w:i/>
          <w:sz w:val="24"/>
          <w:szCs w:val="24"/>
          <w:lang w:val="sk-SK"/>
        </w:rPr>
      </w:pPr>
      <w:r w:rsidRPr="004D68C7">
        <w:rPr>
          <w:i/>
          <w:sz w:val="24"/>
          <w:szCs w:val="24"/>
          <w:lang w:val="sk-SK"/>
        </w:rPr>
        <w:t>Príklad</w:t>
      </w:r>
    </w:p>
    <w:p w14:paraId="04301296" w14:textId="0EF6FB8B" w:rsidR="001254AE" w:rsidRPr="004D68C7" w:rsidRDefault="001254AE" w:rsidP="0056571D">
      <w:pPr>
        <w:pStyle w:val="Zkladntext"/>
        <w:spacing w:before="120" w:after="120"/>
        <w:ind w:left="426"/>
        <w:rPr>
          <w:sz w:val="24"/>
          <w:szCs w:val="24"/>
          <w:lang w:val="sk-SK"/>
        </w:rPr>
      </w:pPr>
      <w:r w:rsidRPr="004D68C7">
        <w:rPr>
          <w:i/>
          <w:sz w:val="24"/>
          <w:szCs w:val="24"/>
          <w:lang w:val="sk-SK"/>
        </w:rPr>
        <w:t>Dosiahnutá hodnota spoločného MU výstupu pre účastníkov s názvom „Osoby vo veku do 25 rokov“ (príloha I  nariadenia</w:t>
      </w:r>
      <w:r w:rsidR="009B7EE6" w:rsidRPr="004D68C7">
        <w:rPr>
          <w:i/>
          <w:sz w:val="24"/>
          <w:szCs w:val="24"/>
          <w:lang w:val="sk-SK"/>
        </w:rPr>
        <w:t xml:space="preserve"> o ESF</w:t>
      </w:r>
      <w:r w:rsidRPr="004D68C7">
        <w:rPr>
          <w:i/>
          <w:sz w:val="24"/>
          <w:szCs w:val="24"/>
          <w:lang w:val="sk-SK"/>
        </w:rPr>
        <w:t xml:space="preserve">) bude získavaná v okamihu vstupu účastníka do </w:t>
      </w:r>
      <w:r w:rsidR="0082728D" w:rsidRPr="004D68C7">
        <w:rPr>
          <w:i/>
          <w:sz w:val="24"/>
          <w:szCs w:val="24"/>
          <w:lang w:val="sk-SK"/>
        </w:rPr>
        <w:t xml:space="preserve">projektu </w:t>
      </w:r>
      <w:r w:rsidRPr="004D68C7">
        <w:rPr>
          <w:i/>
          <w:sz w:val="24"/>
          <w:szCs w:val="24"/>
          <w:lang w:val="sk-SK"/>
        </w:rPr>
        <w:t>z mikroúdaj</w:t>
      </w:r>
      <w:r w:rsidR="00C7139F" w:rsidRPr="004D68C7">
        <w:rPr>
          <w:i/>
          <w:sz w:val="24"/>
          <w:szCs w:val="24"/>
          <w:lang w:val="sk-SK"/>
        </w:rPr>
        <w:t>a</w:t>
      </w:r>
      <w:r w:rsidRPr="004D68C7">
        <w:rPr>
          <w:i/>
          <w:sz w:val="24"/>
          <w:szCs w:val="24"/>
          <w:lang w:val="sk-SK"/>
        </w:rPr>
        <w:t xml:space="preserve"> „vek“ prostredníctvom tzv. karty účastníka</w:t>
      </w:r>
      <w:r w:rsidRPr="004D68C7">
        <w:rPr>
          <w:sz w:val="24"/>
          <w:szCs w:val="24"/>
          <w:lang w:val="sk-SK"/>
        </w:rPr>
        <w:t>.</w:t>
      </w:r>
    </w:p>
    <w:p w14:paraId="7DBF3F94" w14:textId="1113B226" w:rsidR="00233B39" w:rsidRPr="004D68C7" w:rsidRDefault="00233B39" w:rsidP="0056571D">
      <w:pPr>
        <w:pStyle w:val="Zkladntext"/>
        <w:spacing w:before="120" w:after="120"/>
        <w:ind w:left="426"/>
        <w:rPr>
          <w:i/>
          <w:sz w:val="24"/>
          <w:szCs w:val="24"/>
          <w:lang w:val="sk-SK"/>
        </w:rPr>
      </w:pPr>
      <w:r w:rsidRPr="004D68C7">
        <w:rPr>
          <w:i/>
          <w:sz w:val="24"/>
          <w:szCs w:val="24"/>
          <w:lang w:val="sk-SK"/>
        </w:rPr>
        <w:t xml:space="preserve">Dosiahnutá hodnota spoločného MU výsledku pre účastníkov </w:t>
      </w:r>
      <w:r w:rsidR="006B16E5">
        <w:rPr>
          <w:i/>
          <w:sz w:val="24"/>
          <w:szCs w:val="24"/>
          <w:lang w:val="sk-SK"/>
        </w:rPr>
        <w:t xml:space="preserve">IZM </w:t>
      </w:r>
      <w:r w:rsidRPr="004D68C7">
        <w:rPr>
          <w:i/>
          <w:sz w:val="24"/>
          <w:szCs w:val="24"/>
          <w:lang w:val="sk-SK"/>
        </w:rPr>
        <w:t xml:space="preserve">s názvom „Dlhodobo nezamestnaní účastníci, ktorí sú v čase odchodu v procese vzdelávania/odbornej prípravy, alebo získavajú kvalifikáciu alebo sú zamestnaní vrátane </w:t>
      </w:r>
      <w:r w:rsidR="00D50508" w:rsidRPr="004D68C7">
        <w:rPr>
          <w:i/>
          <w:sz w:val="24"/>
          <w:szCs w:val="24"/>
          <w:lang w:val="sk-SK"/>
        </w:rPr>
        <w:t>SZČO</w:t>
      </w:r>
      <w:r w:rsidRPr="004D68C7">
        <w:rPr>
          <w:i/>
          <w:sz w:val="24"/>
          <w:szCs w:val="24"/>
          <w:lang w:val="sk-SK"/>
        </w:rPr>
        <w:t>“ (príloha II  nariadenia</w:t>
      </w:r>
      <w:r w:rsidR="009B7EE6" w:rsidRPr="004D68C7">
        <w:rPr>
          <w:i/>
          <w:sz w:val="24"/>
          <w:szCs w:val="24"/>
          <w:lang w:val="sk-SK"/>
        </w:rPr>
        <w:t xml:space="preserve"> o ESF</w:t>
      </w:r>
      <w:r w:rsidRPr="004D68C7">
        <w:rPr>
          <w:i/>
          <w:sz w:val="24"/>
          <w:szCs w:val="24"/>
          <w:lang w:val="sk-SK"/>
        </w:rPr>
        <w:t xml:space="preserve">) bude získavaná prostredníctvom karty účastníka z kombinácie mikroúdajov, a to </w:t>
      </w:r>
      <w:r w:rsidR="0028029F" w:rsidRPr="004D68C7">
        <w:rPr>
          <w:i/>
          <w:sz w:val="24"/>
          <w:szCs w:val="24"/>
          <w:lang w:val="sk-SK"/>
        </w:rPr>
        <w:t xml:space="preserve">na jednej strane „vek“ a „zamestnanecké postavenie“ v okamihu vstupu účastníka do </w:t>
      </w:r>
      <w:r w:rsidR="0082728D" w:rsidRPr="004D68C7">
        <w:rPr>
          <w:i/>
          <w:sz w:val="24"/>
          <w:szCs w:val="24"/>
          <w:lang w:val="sk-SK"/>
        </w:rPr>
        <w:t>projektu</w:t>
      </w:r>
      <w:r w:rsidR="0028029F" w:rsidRPr="004D68C7">
        <w:rPr>
          <w:i/>
          <w:sz w:val="24"/>
          <w:szCs w:val="24"/>
          <w:lang w:val="sk-SK"/>
        </w:rPr>
        <w:t xml:space="preserve"> a na strane druhej </w:t>
      </w:r>
      <w:r w:rsidR="0087229B" w:rsidRPr="004D68C7">
        <w:rPr>
          <w:i/>
          <w:sz w:val="24"/>
          <w:szCs w:val="24"/>
          <w:lang w:val="sk-SK"/>
        </w:rPr>
        <w:t>„je</w:t>
      </w:r>
      <w:r w:rsidRPr="004D68C7">
        <w:rPr>
          <w:i/>
          <w:sz w:val="24"/>
          <w:szCs w:val="24"/>
          <w:lang w:val="sk-SK"/>
        </w:rPr>
        <w:t xml:space="preserve"> </w:t>
      </w:r>
      <w:r w:rsidR="0087229B" w:rsidRPr="004D68C7">
        <w:rPr>
          <w:i/>
          <w:sz w:val="24"/>
          <w:szCs w:val="24"/>
          <w:lang w:val="sk-SK"/>
        </w:rPr>
        <w:t>v procese vzdelávania/odbornej prípravy“</w:t>
      </w:r>
      <w:r w:rsidR="0028029F" w:rsidRPr="004D68C7">
        <w:rPr>
          <w:i/>
          <w:sz w:val="24"/>
          <w:szCs w:val="24"/>
          <w:lang w:val="sk-SK"/>
        </w:rPr>
        <w:t xml:space="preserve"> alebo </w:t>
      </w:r>
      <w:r w:rsidR="0087229B" w:rsidRPr="004D68C7">
        <w:rPr>
          <w:i/>
          <w:sz w:val="24"/>
          <w:szCs w:val="24"/>
          <w:lang w:val="sk-SK"/>
        </w:rPr>
        <w:t xml:space="preserve">„získava kvalifikáciu“ </w:t>
      </w:r>
      <w:r w:rsidR="0028029F" w:rsidRPr="004D68C7">
        <w:rPr>
          <w:i/>
          <w:sz w:val="24"/>
          <w:szCs w:val="24"/>
          <w:lang w:val="sk-SK"/>
        </w:rPr>
        <w:t>alebo „zamestnanecké postavenie“</w:t>
      </w:r>
      <w:r w:rsidR="0082728D" w:rsidRPr="004D68C7">
        <w:rPr>
          <w:i/>
          <w:sz w:val="24"/>
          <w:szCs w:val="24"/>
          <w:lang w:val="sk-SK"/>
        </w:rPr>
        <w:t xml:space="preserve"> v čase odchodu z</w:t>
      </w:r>
      <w:r w:rsidR="00FA76E6" w:rsidRPr="004D68C7">
        <w:rPr>
          <w:i/>
          <w:sz w:val="24"/>
          <w:szCs w:val="24"/>
          <w:lang w:val="sk-SK"/>
        </w:rPr>
        <w:t xml:space="preserve"> projektu</w:t>
      </w:r>
      <w:r w:rsidR="0028029F" w:rsidRPr="004D68C7">
        <w:rPr>
          <w:i/>
          <w:sz w:val="24"/>
          <w:szCs w:val="24"/>
          <w:lang w:val="sk-SK"/>
        </w:rPr>
        <w:t>.</w:t>
      </w:r>
    </w:p>
    <w:p w14:paraId="4345B33F" w14:textId="5443AF1D"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Záznam o účastníkovi je charakteristika účastníka v rámci </w:t>
      </w:r>
      <w:r w:rsidR="0082728D" w:rsidRPr="004D68C7">
        <w:rPr>
          <w:sz w:val="24"/>
          <w:szCs w:val="24"/>
          <w:lang w:val="sk-SK"/>
        </w:rPr>
        <w:t>jedného</w:t>
      </w:r>
      <w:r w:rsidR="002301D9" w:rsidRPr="004D68C7">
        <w:rPr>
          <w:sz w:val="24"/>
          <w:szCs w:val="24"/>
          <w:lang w:val="sk-SK"/>
        </w:rPr>
        <w:t xml:space="preserve"> </w:t>
      </w:r>
      <w:r w:rsidRPr="004D68C7">
        <w:rPr>
          <w:sz w:val="24"/>
          <w:szCs w:val="24"/>
          <w:lang w:val="sk-SK"/>
        </w:rPr>
        <w:t>projektu. Záznam o účastníkovi</w:t>
      </w:r>
      <w:r w:rsidR="00F90151" w:rsidRPr="004D68C7">
        <w:rPr>
          <w:rStyle w:val="Odkaznapoznmkupodiarou"/>
          <w:sz w:val="24"/>
          <w:szCs w:val="24"/>
          <w:lang w:val="sk-SK"/>
        </w:rPr>
        <w:footnoteReference w:id="41"/>
      </w:r>
      <w:r w:rsidR="00F90151" w:rsidRPr="004D68C7">
        <w:rPr>
          <w:sz w:val="24"/>
          <w:szCs w:val="24"/>
          <w:lang w:val="sk-SK"/>
        </w:rPr>
        <w:t xml:space="preserve"> </w:t>
      </w:r>
      <w:r w:rsidRPr="004D68C7">
        <w:rPr>
          <w:sz w:val="24"/>
          <w:szCs w:val="24"/>
          <w:lang w:val="sk-SK"/>
        </w:rPr>
        <w:t>minimálne obsahuje:</w:t>
      </w:r>
    </w:p>
    <w:p w14:paraId="1718077C" w14:textId="5CB69567" w:rsidR="001254AE" w:rsidRPr="004D68C7" w:rsidRDefault="001254AE" w:rsidP="0040484A">
      <w:pPr>
        <w:pStyle w:val="Zkladntext"/>
        <w:numPr>
          <w:ilvl w:val="0"/>
          <w:numId w:val="35"/>
        </w:numPr>
        <w:spacing w:before="120" w:after="120"/>
        <w:ind w:left="851" w:hanging="425"/>
        <w:rPr>
          <w:sz w:val="24"/>
          <w:szCs w:val="24"/>
          <w:lang w:val="sk-SK"/>
        </w:rPr>
      </w:pPr>
      <w:r w:rsidRPr="004D68C7">
        <w:rPr>
          <w:sz w:val="24"/>
          <w:szCs w:val="24"/>
          <w:lang w:val="sk-SK"/>
        </w:rPr>
        <w:t>dátum, kedy účastník vstúpil do projektu;</w:t>
      </w:r>
    </w:p>
    <w:p w14:paraId="0FE3D6AC" w14:textId="638E7AD0" w:rsidR="001254AE" w:rsidRPr="004D68C7" w:rsidRDefault="001254AE" w:rsidP="0040484A">
      <w:pPr>
        <w:pStyle w:val="Zkladntext"/>
        <w:numPr>
          <w:ilvl w:val="0"/>
          <w:numId w:val="35"/>
        </w:numPr>
        <w:spacing w:before="120" w:after="120"/>
        <w:ind w:left="851" w:hanging="425"/>
        <w:rPr>
          <w:sz w:val="24"/>
          <w:szCs w:val="24"/>
          <w:lang w:val="sk-SK"/>
        </w:rPr>
      </w:pPr>
      <w:r w:rsidRPr="004D68C7">
        <w:rPr>
          <w:sz w:val="24"/>
          <w:szCs w:val="24"/>
          <w:lang w:val="sk-SK"/>
        </w:rPr>
        <w:t>dátum, kedy účastník vystúpil z projektu;</w:t>
      </w:r>
    </w:p>
    <w:p w14:paraId="41FBD0FD" w14:textId="2C2729E1" w:rsidR="00F90151" w:rsidRPr="00D90E38" w:rsidRDefault="00F90151" w:rsidP="00F90151">
      <w:pPr>
        <w:pStyle w:val="Zkladntext"/>
        <w:numPr>
          <w:ilvl w:val="0"/>
          <w:numId w:val="35"/>
        </w:numPr>
        <w:spacing w:before="120" w:after="120"/>
        <w:ind w:left="851" w:hanging="425"/>
        <w:rPr>
          <w:sz w:val="24"/>
          <w:szCs w:val="24"/>
          <w:lang w:val="sk-SK"/>
        </w:rPr>
      </w:pPr>
      <w:r w:rsidRPr="00D90E38">
        <w:rPr>
          <w:sz w:val="24"/>
          <w:szCs w:val="24"/>
          <w:lang w:val="sk-SK"/>
        </w:rPr>
        <w:t>rodné číslo</w:t>
      </w:r>
      <w:r w:rsidR="004F791F" w:rsidRPr="00D90E38">
        <w:rPr>
          <w:sz w:val="24"/>
          <w:szCs w:val="24"/>
          <w:lang w:val="sk-SK"/>
        </w:rPr>
        <w:t>/</w:t>
      </w:r>
      <w:r w:rsidR="000F3339" w:rsidRPr="00D90E38">
        <w:rPr>
          <w:sz w:val="24"/>
          <w:szCs w:val="24"/>
          <w:lang w:val="sk-SK"/>
        </w:rPr>
        <w:t xml:space="preserve">identifikátor účastníka (v prípade </w:t>
      </w:r>
      <w:r w:rsidR="00D90E38">
        <w:rPr>
          <w:sz w:val="24"/>
          <w:szCs w:val="24"/>
          <w:lang w:val="sk-SK"/>
        </w:rPr>
        <w:t>anonymného účastníka</w:t>
      </w:r>
      <w:r w:rsidR="00D90E38">
        <w:rPr>
          <w:rStyle w:val="Odkaznapoznmkupodiarou"/>
          <w:sz w:val="24"/>
          <w:szCs w:val="24"/>
          <w:lang w:val="sk-SK"/>
        </w:rPr>
        <w:footnoteReference w:id="42"/>
      </w:r>
      <w:r w:rsidR="002B7305">
        <w:rPr>
          <w:sz w:val="24"/>
          <w:szCs w:val="24"/>
          <w:lang w:val="sk-SK"/>
        </w:rPr>
        <w:t xml:space="preserve"> alebo zahraničného účastníka bez SK rodného čísla</w:t>
      </w:r>
      <w:r w:rsidR="000F3339" w:rsidRPr="00D90E38">
        <w:rPr>
          <w:sz w:val="24"/>
          <w:szCs w:val="24"/>
          <w:lang w:val="sk-SK"/>
        </w:rPr>
        <w:t>)</w:t>
      </w:r>
      <w:r w:rsidRPr="00D90E38">
        <w:rPr>
          <w:sz w:val="24"/>
          <w:szCs w:val="24"/>
          <w:lang w:val="sk-SK"/>
        </w:rPr>
        <w:t>;</w:t>
      </w:r>
    </w:p>
    <w:p w14:paraId="33A95BE4" w14:textId="3AAD1E9B" w:rsidR="00F90151" w:rsidRPr="004D68C7" w:rsidRDefault="000F3339" w:rsidP="00F90151">
      <w:pPr>
        <w:pStyle w:val="Zkladntext"/>
        <w:numPr>
          <w:ilvl w:val="0"/>
          <w:numId w:val="35"/>
        </w:numPr>
        <w:spacing w:before="120" w:after="120"/>
        <w:ind w:left="851" w:hanging="425"/>
        <w:rPr>
          <w:sz w:val="24"/>
          <w:szCs w:val="24"/>
          <w:lang w:val="sk-SK"/>
        </w:rPr>
      </w:pPr>
      <w:r>
        <w:rPr>
          <w:sz w:val="24"/>
          <w:szCs w:val="24"/>
          <w:lang w:val="sk-SK"/>
        </w:rPr>
        <w:t>aktivita</w:t>
      </w:r>
      <w:r w:rsidRPr="004D68C7">
        <w:rPr>
          <w:sz w:val="24"/>
          <w:szCs w:val="24"/>
          <w:lang w:val="sk-SK"/>
        </w:rPr>
        <w:t xml:space="preserve"> </w:t>
      </w:r>
      <w:r w:rsidR="00F90151" w:rsidRPr="004D68C7">
        <w:rPr>
          <w:sz w:val="24"/>
          <w:szCs w:val="24"/>
          <w:lang w:val="sk-SK"/>
        </w:rPr>
        <w:t>projektu;</w:t>
      </w:r>
    </w:p>
    <w:p w14:paraId="66FD11BB" w14:textId="140810DE" w:rsidR="00F90151" w:rsidRPr="004D68C7" w:rsidRDefault="00F90151" w:rsidP="00F90151">
      <w:pPr>
        <w:pStyle w:val="Zkladntext"/>
        <w:numPr>
          <w:ilvl w:val="0"/>
          <w:numId w:val="35"/>
        </w:numPr>
        <w:spacing w:before="120" w:after="120"/>
        <w:ind w:left="851" w:hanging="425"/>
        <w:rPr>
          <w:sz w:val="24"/>
          <w:szCs w:val="24"/>
          <w:lang w:val="sk-SK"/>
        </w:rPr>
      </w:pPr>
      <w:r w:rsidRPr="004D68C7">
        <w:rPr>
          <w:sz w:val="24"/>
          <w:szCs w:val="24"/>
          <w:lang w:val="sk-SK"/>
        </w:rPr>
        <w:lastRenderedPageBreak/>
        <w:t>pohlavie;</w:t>
      </w:r>
    </w:p>
    <w:p w14:paraId="147BCB33" w14:textId="0B39B4A1" w:rsidR="00F90151" w:rsidRPr="004D68C7" w:rsidRDefault="00F90151" w:rsidP="00F90151">
      <w:pPr>
        <w:pStyle w:val="Zkladntext"/>
        <w:numPr>
          <w:ilvl w:val="0"/>
          <w:numId w:val="35"/>
        </w:numPr>
        <w:spacing w:before="120" w:after="120"/>
        <w:ind w:left="851" w:hanging="425"/>
        <w:rPr>
          <w:sz w:val="24"/>
          <w:szCs w:val="24"/>
          <w:lang w:val="sk-SK"/>
        </w:rPr>
      </w:pPr>
      <w:r w:rsidRPr="004D68C7">
        <w:rPr>
          <w:sz w:val="24"/>
          <w:szCs w:val="24"/>
          <w:lang w:val="sk-SK"/>
        </w:rPr>
        <w:t>vek;</w:t>
      </w:r>
    </w:p>
    <w:p w14:paraId="5BE86E51" w14:textId="69201E87" w:rsidR="00F90151" w:rsidRPr="004D68C7" w:rsidRDefault="00F90151" w:rsidP="00F90151">
      <w:pPr>
        <w:pStyle w:val="Zkladntext"/>
        <w:numPr>
          <w:ilvl w:val="0"/>
          <w:numId w:val="35"/>
        </w:numPr>
        <w:spacing w:before="120" w:after="120"/>
        <w:ind w:left="851" w:hanging="425"/>
        <w:rPr>
          <w:sz w:val="24"/>
          <w:szCs w:val="24"/>
          <w:lang w:val="sk-SK"/>
        </w:rPr>
      </w:pPr>
      <w:r w:rsidRPr="004D68C7">
        <w:rPr>
          <w:sz w:val="24"/>
          <w:szCs w:val="24"/>
          <w:lang w:val="sk-SK"/>
        </w:rPr>
        <w:t>zamestnanecké postavenie;</w:t>
      </w:r>
    </w:p>
    <w:p w14:paraId="33FA4EB6" w14:textId="757E6CD5" w:rsidR="00F90151" w:rsidRPr="004D68C7" w:rsidRDefault="001254AE" w:rsidP="00F90151">
      <w:pPr>
        <w:pStyle w:val="Zkladntext"/>
        <w:numPr>
          <w:ilvl w:val="0"/>
          <w:numId w:val="35"/>
        </w:numPr>
        <w:spacing w:before="120" w:after="120"/>
        <w:ind w:left="851" w:hanging="425"/>
        <w:rPr>
          <w:sz w:val="24"/>
          <w:szCs w:val="24"/>
          <w:lang w:val="sk-SK"/>
        </w:rPr>
      </w:pPr>
      <w:r w:rsidRPr="004D68C7">
        <w:rPr>
          <w:sz w:val="24"/>
          <w:szCs w:val="24"/>
          <w:lang w:val="sk-SK"/>
        </w:rPr>
        <w:t>vzdelanie</w:t>
      </w:r>
      <w:r w:rsidR="00F90151" w:rsidRPr="004D68C7">
        <w:rPr>
          <w:sz w:val="24"/>
          <w:szCs w:val="24"/>
          <w:lang w:val="sk-SK"/>
        </w:rPr>
        <w:t>;</w:t>
      </w:r>
    </w:p>
    <w:p w14:paraId="3C75DB40" w14:textId="77777777" w:rsidR="00E07573" w:rsidRDefault="00F90151" w:rsidP="00F90151">
      <w:pPr>
        <w:pStyle w:val="Zkladntext"/>
        <w:numPr>
          <w:ilvl w:val="0"/>
          <w:numId w:val="35"/>
        </w:numPr>
        <w:spacing w:before="120" w:after="120"/>
        <w:ind w:left="851" w:hanging="425"/>
        <w:rPr>
          <w:sz w:val="24"/>
          <w:szCs w:val="24"/>
          <w:lang w:val="sk-SK"/>
        </w:rPr>
      </w:pPr>
      <w:r w:rsidRPr="004D68C7">
        <w:rPr>
          <w:sz w:val="24"/>
          <w:szCs w:val="24"/>
          <w:lang w:val="sk-SK"/>
        </w:rPr>
        <w:t>kontaktné údaje;</w:t>
      </w:r>
    </w:p>
    <w:p w14:paraId="2B4CEC3B" w14:textId="77777777" w:rsidR="00E07573" w:rsidRDefault="00F90151" w:rsidP="00F90151">
      <w:pPr>
        <w:pStyle w:val="Zkladntext"/>
        <w:numPr>
          <w:ilvl w:val="0"/>
          <w:numId w:val="35"/>
        </w:numPr>
        <w:spacing w:before="120" w:after="120"/>
        <w:ind w:left="851" w:hanging="425"/>
        <w:rPr>
          <w:sz w:val="24"/>
          <w:szCs w:val="24"/>
          <w:lang w:val="sk-SK"/>
        </w:rPr>
      </w:pPr>
      <w:r w:rsidRPr="00E07573">
        <w:rPr>
          <w:sz w:val="24"/>
          <w:szCs w:val="24"/>
          <w:lang w:val="sk-SK"/>
        </w:rPr>
        <w:t>znevýhodnenie.</w:t>
      </w:r>
      <w:r w:rsidR="003270F9" w:rsidRPr="00E07573">
        <w:rPr>
          <w:sz w:val="24"/>
          <w:szCs w:val="24"/>
          <w:lang w:val="sk-SK"/>
        </w:rPr>
        <w:t xml:space="preserve"> </w:t>
      </w:r>
    </w:p>
    <w:p w14:paraId="67AF7A3A" w14:textId="2E7B6475" w:rsidR="00F90151" w:rsidRPr="00E07573" w:rsidRDefault="00F90151" w:rsidP="00E07573">
      <w:pPr>
        <w:pStyle w:val="Zkladntext"/>
        <w:spacing w:before="120" w:after="120"/>
        <w:ind w:firstLine="360"/>
        <w:rPr>
          <w:sz w:val="24"/>
          <w:szCs w:val="24"/>
          <w:lang w:val="sk-SK"/>
        </w:rPr>
      </w:pPr>
      <w:r w:rsidRPr="00E07573">
        <w:rPr>
          <w:sz w:val="24"/>
          <w:szCs w:val="24"/>
          <w:lang w:val="sk-SK"/>
        </w:rPr>
        <w:t xml:space="preserve">Bližšia špecifikácia </w:t>
      </w:r>
      <w:r w:rsidR="002D0BFA">
        <w:rPr>
          <w:sz w:val="24"/>
          <w:szCs w:val="24"/>
          <w:lang w:val="sk-SK"/>
        </w:rPr>
        <w:t xml:space="preserve">spoločných ukazovateľov výstupu/výsledku programu týkajúcich sa účastnínkov </w:t>
      </w:r>
      <w:r w:rsidRPr="00E07573">
        <w:rPr>
          <w:sz w:val="24"/>
          <w:szCs w:val="24"/>
          <w:lang w:val="sk-SK"/>
        </w:rPr>
        <w:t xml:space="preserve">je uvedená v prílohe č. </w:t>
      </w:r>
      <w:r w:rsidR="006509E2">
        <w:rPr>
          <w:sz w:val="24"/>
          <w:szCs w:val="24"/>
          <w:lang w:val="sk-SK"/>
        </w:rPr>
        <w:t>3</w:t>
      </w:r>
      <w:r w:rsidRPr="00E07573">
        <w:rPr>
          <w:sz w:val="24"/>
          <w:szCs w:val="24"/>
          <w:lang w:val="sk-SK"/>
        </w:rPr>
        <w:t xml:space="preserve"> k tomuto MP. </w:t>
      </w:r>
    </w:p>
    <w:p w14:paraId="0966EE7F" w14:textId="5866711A" w:rsidR="001254AE" w:rsidRPr="004D68C7" w:rsidRDefault="004E7168" w:rsidP="00F90151">
      <w:pPr>
        <w:pStyle w:val="Zkladntext"/>
        <w:numPr>
          <w:ilvl w:val="0"/>
          <w:numId w:val="29"/>
        </w:numPr>
        <w:spacing w:before="120" w:after="120"/>
        <w:rPr>
          <w:sz w:val="24"/>
          <w:szCs w:val="24"/>
          <w:lang w:val="sk-SK"/>
        </w:rPr>
      </w:pPr>
      <w:r w:rsidRPr="004D68C7">
        <w:rPr>
          <w:sz w:val="24"/>
          <w:szCs w:val="24"/>
          <w:lang w:val="sk-SK"/>
        </w:rPr>
        <w:t>Údaje zbierané pre účely z</w:t>
      </w:r>
      <w:r w:rsidR="001254AE" w:rsidRPr="004D68C7">
        <w:rPr>
          <w:sz w:val="24"/>
          <w:szCs w:val="24"/>
          <w:lang w:val="sk-SK"/>
        </w:rPr>
        <w:t>áznam</w:t>
      </w:r>
      <w:r w:rsidRPr="004D68C7">
        <w:rPr>
          <w:sz w:val="24"/>
          <w:szCs w:val="24"/>
          <w:lang w:val="sk-SK"/>
        </w:rPr>
        <w:t>u</w:t>
      </w:r>
      <w:r w:rsidR="001254AE" w:rsidRPr="004D68C7">
        <w:rPr>
          <w:sz w:val="24"/>
          <w:szCs w:val="24"/>
          <w:lang w:val="sk-SK"/>
        </w:rPr>
        <w:t xml:space="preserve"> o účastníkovi </w:t>
      </w:r>
      <w:r w:rsidRPr="004D68C7">
        <w:rPr>
          <w:sz w:val="24"/>
          <w:szCs w:val="24"/>
          <w:lang w:val="sk-SK"/>
        </w:rPr>
        <w:t>sú</w:t>
      </w:r>
      <w:r w:rsidR="001254AE" w:rsidRPr="004D68C7">
        <w:rPr>
          <w:sz w:val="24"/>
          <w:szCs w:val="24"/>
          <w:lang w:val="sk-SK"/>
        </w:rPr>
        <w:t xml:space="preserve"> definovan</w:t>
      </w:r>
      <w:r w:rsidRPr="004D68C7">
        <w:rPr>
          <w:sz w:val="24"/>
          <w:szCs w:val="24"/>
          <w:lang w:val="sk-SK"/>
        </w:rPr>
        <w:t>é</w:t>
      </w:r>
      <w:r w:rsidR="001254AE" w:rsidRPr="004D68C7">
        <w:rPr>
          <w:sz w:val="24"/>
          <w:szCs w:val="24"/>
          <w:lang w:val="sk-SK"/>
        </w:rPr>
        <w:t xml:space="preserve"> v prílohe č. </w:t>
      </w:r>
      <w:r w:rsidR="006509E2">
        <w:rPr>
          <w:sz w:val="24"/>
          <w:szCs w:val="24"/>
          <w:lang w:val="sk-SK"/>
        </w:rPr>
        <w:t>4</w:t>
      </w:r>
      <w:r w:rsidR="001254AE" w:rsidRPr="004D68C7">
        <w:rPr>
          <w:sz w:val="24"/>
          <w:szCs w:val="24"/>
          <w:lang w:val="sk-SK"/>
        </w:rPr>
        <w:t xml:space="preserve"> tohto MP „Karta účastníka“. Údaje v karte účastníka budú poskytované prijímateľom za každého účastníka daného projektu</w:t>
      </w:r>
      <w:r w:rsidR="00486BA1">
        <w:rPr>
          <w:sz w:val="24"/>
          <w:szCs w:val="24"/>
          <w:lang w:val="sk-SK"/>
        </w:rPr>
        <w:t xml:space="preserve"> primerane podľa rozsahu aktivity a situácie účastníkov</w:t>
      </w:r>
      <w:r w:rsidR="001254AE" w:rsidRPr="004D68C7">
        <w:rPr>
          <w:sz w:val="24"/>
          <w:szCs w:val="24"/>
          <w:lang w:val="sk-SK"/>
        </w:rPr>
        <w:t xml:space="preserve">. </w:t>
      </w:r>
      <w:r w:rsidR="0009093F" w:rsidRPr="004D68C7">
        <w:rPr>
          <w:sz w:val="24"/>
          <w:szCs w:val="24"/>
          <w:lang w:val="sk-SK"/>
        </w:rPr>
        <w:t xml:space="preserve">Niektoré údaje sú do karty účastníka </w:t>
      </w:r>
      <w:r w:rsidR="0009093F" w:rsidRPr="00D90E38">
        <w:rPr>
          <w:sz w:val="24"/>
          <w:szCs w:val="24"/>
          <w:lang w:val="sk-SK"/>
        </w:rPr>
        <w:t>automaticky získavané z registrov verejnej správy</w:t>
      </w:r>
      <w:r w:rsidR="0009093F" w:rsidRPr="004D68C7">
        <w:rPr>
          <w:sz w:val="24"/>
          <w:szCs w:val="24"/>
          <w:lang w:val="sk-SK"/>
        </w:rPr>
        <w:t xml:space="preserve">, z tohto dôvodu vypĺňa prijímateľ iba vybrané mikroúdaje, popísané v prílohe </w:t>
      </w:r>
      <w:r w:rsidR="00E25069" w:rsidRPr="004D68C7">
        <w:rPr>
          <w:sz w:val="24"/>
          <w:szCs w:val="24"/>
          <w:lang w:val="sk-SK"/>
        </w:rPr>
        <w:t>„K</w:t>
      </w:r>
      <w:r w:rsidR="0009093F" w:rsidRPr="004D68C7">
        <w:rPr>
          <w:sz w:val="24"/>
          <w:szCs w:val="24"/>
          <w:lang w:val="sk-SK"/>
        </w:rPr>
        <w:t>arta účastníka</w:t>
      </w:r>
      <w:r w:rsidR="00E25069" w:rsidRPr="004D68C7">
        <w:rPr>
          <w:sz w:val="24"/>
          <w:szCs w:val="24"/>
          <w:lang w:val="sk-SK"/>
        </w:rPr>
        <w:t>“</w:t>
      </w:r>
      <w:r w:rsidR="0009093F" w:rsidRPr="004D68C7">
        <w:rPr>
          <w:sz w:val="24"/>
          <w:szCs w:val="24"/>
          <w:lang w:val="sk-SK"/>
        </w:rPr>
        <w:t xml:space="preserve">. </w:t>
      </w:r>
      <w:r w:rsidR="001254AE" w:rsidRPr="004D68C7">
        <w:rPr>
          <w:sz w:val="24"/>
          <w:szCs w:val="24"/>
          <w:lang w:val="sk-SK"/>
        </w:rPr>
        <w:t xml:space="preserve">Pri vybraných údajoch bude mať prijímateľ možnosť vybrať z preddefinovaných možností. Karta konkrétneho účastníka sa vypĺňa v reálnom čase vstupu/výstupu účastníka do/z </w:t>
      </w:r>
      <w:r w:rsidR="0082728D" w:rsidRPr="004D68C7">
        <w:rPr>
          <w:sz w:val="24"/>
          <w:szCs w:val="24"/>
          <w:lang w:val="sk-SK"/>
        </w:rPr>
        <w:t>projektu</w:t>
      </w:r>
      <w:r w:rsidR="001E697F">
        <w:rPr>
          <w:sz w:val="24"/>
          <w:szCs w:val="24"/>
          <w:lang w:val="sk-SK"/>
        </w:rPr>
        <w:t>, resp. 6 mesiacov po ukončení účasti účastníka v projekte</w:t>
      </w:r>
      <w:r w:rsidR="001254AE" w:rsidRPr="004D68C7">
        <w:rPr>
          <w:sz w:val="24"/>
          <w:szCs w:val="24"/>
          <w:lang w:val="sk-SK"/>
        </w:rPr>
        <w:t>.</w:t>
      </w:r>
    </w:p>
    <w:p w14:paraId="4CD835BC" w14:textId="2B71E681"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 xml:space="preserve">Jeden účastník môže byť </w:t>
      </w:r>
      <w:r w:rsidR="006B16E5">
        <w:rPr>
          <w:sz w:val="24"/>
          <w:szCs w:val="24"/>
          <w:lang w:val="sk-SK"/>
        </w:rPr>
        <w:t xml:space="preserve">v rámci jedného projektu </w:t>
      </w:r>
      <w:r w:rsidRPr="004D68C7">
        <w:rPr>
          <w:sz w:val="24"/>
          <w:szCs w:val="24"/>
          <w:lang w:val="sk-SK"/>
        </w:rPr>
        <w:t>vykázaný len raz. Osoba môže byť ako účastník vykázaná vo viacerých projektoch, ale nikdy viackrát v rámci jedného projektu</w:t>
      </w:r>
      <w:r w:rsidR="005A0C05" w:rsidRPr="004D68C7">
        <w:rPr>
          <w:sz w:val="24"/>
          <w:szCs w:val="24"/>
          <w:lang w:val="sk-SK"/>
        </w:rPr>
        <w:t>.</w:t>
      </w:r>
      <w:r w:rsidR="00387DBE" w:rsidRPr="004D68C7">
        <w:rPr>
          <w:sz w:val="24"/>
          <w:szCs w:val="24"/>
          <w:lang w:val="sk-SK"/>
        </w:rPr>
        <w:t xml:space="preserve"> Ú</w:t>
      </w:r>
      <w:r w:rsidR="001A19CD" w:rsidRPr="004D68C7">
        <w:rPr>
          <w:sz w:val="24"/>
          <w:szCs w:val="24"/>
          <w:lang w:val="sk-SK"/>
        </w:rPr>
        <w:t>častník, ktorý</w:t>
      </w:r>
      <w:r w:rsidR="00387DBE" w:rsidRPr="004D68C7">
        <w:rPr>
          <w:sz w:val="24"/>
          <w:szCs w:val="24"/>
          <w:lang w:val="sk-SK"/>
        </w:rPr>
        <w:t xml:space="preserve"> je podporený v rámci jedného projektu </w:t>
      </w:r>
      <w:r w:rsidR="00683B29" w:rsidRPr="004D68C7">
        <w:rPr>
          <w:sz w:val="24"/>
          <w:szCs w:val="24"/>
          <w:lang w:val="sk-SK"/>
        </w:rPr>
        <w:t>viackrát</w:t>
      </w:r>
      <w:r w:rsidR="00F2461C">
        <w:rPr>
          <w:sz w:val="24"/>
          <w:szCs w:val="24"/>
          <w:lang w:val="sk-SK"/>
        </w:rPr>
        <w:t>,</w:t>
      </w:r>
      <w:r w:rsidR="00683B29" w:rsidRPr="004D68C7">
        <w:rPr>
          <w:sz w:val="24"/>
          <w:szCs w:val="24"/>
          <w:lang w:val="sk-SK"/>
        </w:rPr>
        <w:t xml:space="preserve"> </w:t>
      </w:r>
      <w:r w:rsidR="00387DBE" w:rsidRPr="004D68C7">
        <w:rPr>
          <w:sz w:val="24"/>
          <w:szCs w:val="24"/>
          <w:lang w:val="sk-SK"/>
        </w:rPr>
        <w:t xml:space="preserve">sa vždy považuje za toho istého účastníka s jednou kartou účastníka. Za dátum vstupu sa považuje dátum </w:t>
      </w:r>
      <w:r w:rsidR="00683B29" w:rsidRPr="004D68C7">
        <w:rPr>
          <w:sz w:val="24"/>
          <w:szCs w:val="24"/>
          <w:lang w:val="sk-SK"/>
        </w:rPr>
        <w:t xml:space="preserve">prvého </w:t>
      </w:r>
      <w:r w:rsidR="00387DBE" w:rsidRPr="004D68C7">
        <w:rPr>
          <w:sz w:val="24"/>
          <w:szCs w:val="24"/>
          <w:lang w:val="sk-SK"/>
        </w:rPr>
        <w:t xml:space="preserve">vstupu účastníka do </w:t>
      </w:r>
      <w:r w:rsidR="00683B29" w:rsidRPr="004D68C7">
        <w:rPr>
          <w:sz w:val="24"/>
          <w:szCs w:val="24"/>
          <w:lang w:val="sk-SK"/>
        </w:rPr>
        <w:t>projektu (ak sa opakovane vrátil do projektu)</w:t>
      </w:r>
      <w:r w:rsidR="00387DBE" w:rsidRPr="004D68C7">
        <w:rPr>
          <w:sz w:val="24"/>
          <w:szCs w:val="24"/>
          <w:lang w:val="sk-SK"/>
        </w:rPr>
        <w:t xml:space="preserve">, za dátum odchodu sa považuje dátum </w:t>
      </w:r>
      <w:r w:rsidR="00683B29" w:rsidRPr="004D68C7">
        <w:rPr>
          <w:sz w:val="24"/>
          <w:szCs w:val="24"/>
          <w:lang w:val="sk-SK"/>
        </w:rPr>
        <w:t xml:space="preserve">posledného </w:t>
      </w:r>
      <w:r w:rsidR="00387DBE" w:rsidRPr="004D68C7">
        <w:rPr>
          <w:sz w:val="24"/>
          <w:szCs w:val="24"/>
          <w:lang w:val="sk-SK"/>
        </w:rPr>
        <w:t xml:space="preserve">odchodu </w:t>
      </w:r>
      <w:r w:rsidR="00683B29" w:rsidRPr="004D68C7">
        <w:rPr>
          <w:sz w:val="24"/>
          <w:szCs w:val="24"/>
          <w:lang w:val="sk-SK"/>
        </w:rPr>
        <w:t>z </w:t>
      </w:r>
      <w:r w:rsidR="00387DBE" w:rsidRPr="004D68C7">
        <w:rPr>
          <w:sz w:val="24"/>
          <w:szCs w:val="24"/>
          <w:lang w:val="sk-SK"/>
        </w:rPr>
        <w:t>projektu</w:t>
      </w:r>
      <w:r w:rsidR="00683B29" w:rsidRPr="004D68C7">
        <w:rPr>
          <w:sz w:val="24"/>
          <w:szCs w:val="24"/>
          <w:lang w:val="sk-SK"/>
        </w:rPr>
        <w:t xml:space="preserve"> (ak sa opakovane vrátil do projektu)</w:t>
      </w:r>
      <w:r w:rsidR="00387DBE" w:rsidRPr="004D68C7">
        <w:rPr>
          <w:sz w:val="24"/>
          <w:szCs w:val="24"/>
          <w:lang w:val="sk-SK"/>
        </w:rPr>
        <w:t>. V prípade, že účastník opustí projekt a vráti sa do neho, za dátum vstupu sa považuje pôvodný vstup do projektu a za odchod sa považuje konečný dátum odchodu z projektu.</w:t>
      </w:r>
    </w:p>
    <w:p w14:paraId="317D2988" w14:textId="6C40AE4A" w:rsidR="00074ADA" w:rsidRDefault="00C31E6C" w:rsidP="00074ADA">
      <w:pPr>
        <w:pStyle w:val="Zkladntext"/>
        <w:numPr>
          <w:ilvl w:val="0"/>
          <w:numId w:val="29"/>
        </w:numPr>
        <w:spacing w:before="120" w:after="120"/>
        <w:ind w:left="426" w:hanging="426"/>
        <w:rPr>
          <w:sz w:val="24"/>
          <w:szCs w:val="24"/>
          <w:lang w:val="sk-SK"/>
        </w:rPr>
      </w:pPr>
      <w:r w:rsidRPr="004D68C7">
        <w:rPr>
          <w:sz w:val="24"/>
          <w:szCs w:val="24"/>
          <w:lang w:val="sk-SK"/>
        </w:rPr>
        <w:t xml:space="preserve">Pre účely agregácie údajov o účastníkoch do </w:t>
      </w:r>
      <w:r w:rsidR="005D5DCB" w:rsidRPr="004D68C7">
        <w:rPr>
          <w:sz w:val="24"/>
          <w:szCs w:val="24"/>
          <w:lang w:val="sk-SK"/>
        </w:rPr>
        <w:t xml:space="preserve">hodnôt </w:t>
      </w:r>
      <w:r w:rsidR="00876634" w:rsidRPr="004D68C7">
        <w:rPr>
          <w:sz w:val="24"/>
          <w:szCs w:val="24"/>
          <w:lang w:val="sk-SK"/>
        </w:rPr>
        <w:t>MU</w:t>
      </w:r>
      <w:r w:rsidRPr="004D68C7">
        <w:rPr>
          <w:sz w:val="24"/>
          <w:szCs w:val="24"/>
          <w:lang w:val="sk-SK"/>
        </w:rPr>
        <w:t xml:space="preserve"> platí, že pre získanie hodnôt spoločných MU výstupov (netýkajúcich sa tzv. citlivých údajov</w:t>
      </w:r>
      <w:r w:rsidR="006047D4" w:rsidRPr="004D68C7">
        <w:rPr>
          <w:rStyle w:val="Odkaznapoznmkupodiarou"/>
          <w:sz w:val="24"/>
          <w:szCs w:val="24"/>
          <w:lang w:val="sk-SK"/>
        </w:rPr>
        <w:footnoteReference w:id="43"/>
      </w:r>
      <w:r w:rsidR="005D5DCB" w:rsidRPr="004D68C7">
        <w:rPr>
          <w:sz w:val="24"/>
          <w:szCs w:val="24"/>
          <w:lang w:val="sk-SK"/>
        </w:rPr>
        <w:t xml:space="preserve"> o znevýhodnení</w:t>
      </w:r>
      <w:r w:rsidRPr="004D68C7">
        <w:rPr>
          <w:sz w:val="24"/>
          <w:szCs w:val="24"/>
          <w:lang w:val="sk-SK"/>
        </w:rPr>
        <w:t xml:space="preserve">) sa použijú len tie </w:t>
      </w:r>
      <w:r w:rsidR="001254AE" w:rsidRPr="004D68C7">
        <w:rPr>
          <w:sz w:val="24"/>
          <w:szCs w:val="24"/>
          <w:lang w:val="sk-SK"/>
        </w:rPr>
        <w:t>záznam</w:t>
      </w:r>
      <w:r w:rsidRPr="004D68C7">
        <w:rPr>
          <w:sz w:val="24"/>
          <w:szCs w:val="24"/>
          <w:lang w:val="sk-SK"/>
        </w:rPr>
        <w:t>y</w:t>
      </w:r>
      <w:r w:rsidR="001254AE" w:rsidRPr="004D68C7">
        <w:rPr>
          <w:sz w:val="24"/>
          <w:szCs w:val="24"/>
          <w:lang w:val="sk-SK"/>
        </w:rPr>
        <w:t xml:space="preserve"> o</w:t>
      </w:r>
      <w:r w:rsidRPr="004D68C7">
        <w:rPr>
          <w:sz w:val="24"/>
          <w:szCs w:val="24"/>
          <w:lang w:val="sk-SK"/>
        </w:rPr>
        <w:t> </w:t>
      </w:r>
      <w:r w:rsidR="001254AE" w:rsidRPr="004D68C7">
        <w:rPr>
          <w:sz w:val="24"/>
          <w:szCs w:val="24"/>
          <w:lang w:val="sk-SK"/>
        </w:rPr>
        <w:t>účasti</w:t>
      </w:r>
      <w:r w:rsidRPr="004D68C7">
        <w:rPr>
          <w:sz w:val="24"/>
          <w:szCs w:val="24"/>
          <w:lang w:val="sk-SK"/>
        </w:rPr>
        <w:t xml:space="preserve"> (karty účastníka), ktoré</w:t>
      </w:r>
      <w:r w:rsidR="001254AE" w:rsidRPr="004D68C7">
        <w:rPr>
          <w:sz w:val="24"/>
          <w:szCs w:val="24"/>
          <w:lang w:val="sk-SK"/>
        </w:rPr>
        <w:t xml:space="preserve"> bud</w:t>
      </w:r>
      <w:r w:rsidRPr="004D68C7">
        <w:rPr>
          <w:sz w:val="24"/>
          <w:szCs w:val="24"/>
          <w:lang w:val="sk-SK"/>
        </w:rPr>
        <w:t>ú</w:t>
      </w:r>
      <w:r w:rsidR="001254AE" w:rsidRPr="004D68C7">
        <w:rPr>
          <w:sz w:val="24"/>
          <w:szCs w:val="24"/>
          <w:lang w:val="sk-SK"/>
        </w:rPr>
        <w:t xml:space="preserve"> </w:t>
      </w:r>
      <w:r w:rsidR="005D5DCB" w:rsidRPr="004D68C7">
        <w:rPr>
          <w:sz w:val="24"/>
          <w:szCs w:val="24"/>
          <w:lang w:val="sk-SK"/>
        </w:rPr>
        <w:t>kompletne vyplnené, t. j.</w:t>
      </w:r>
      <w:r w:rsidRPr="004D68C7">
        <w:rPr>
          <w:sz w:val="24"/>
          <w:szCs w:val="24"/>
          <w:lang w:val="sk-SK"/>
        </w:rPr>
        <w:t xml:space="preserve"> budú mať vyplnené </w:t>
      </w:r>
      <w:r w:rsidR="006047D4" w:rsidRPr="004D68C7">
        <w:rPr>
          <w:sz w:val="24"/>
          <w:szCs w:val="24"/>
          <w:lang w:val="sk-SK"/>
        </w:rPr>
        <w:t>nasledovné</w:t>
      </w:r>
      <w:r w:rsidR="001254AE" w:rsidRPr="004D68C7">
        <w:rPr>
          <w:b/>
          <w:sz w:val="24"/>
          <w:szCs w:val="24"/>
          <w:lang w:val="sk-SK"/>
        </w:rPr>
        <w:t xml:space="preserve"> údaje</w:t>
      </w:r>
      <w:r w:rsidR="00E25069" w:rsidRPr="004D68C7">
        <w:rPr>
          <w:b/>
          <w:sz w:val="24"/>
          <w:szCs w:val="24"/>
          <w:lang w:val="sk-SK"/>
        </w:rPr>
        <w:t>:</w:t>
      </w:r>
      <w:r w:rsidR="001254AE" w:rsidRPr="004D68C7">
        <w:rPr>
          <w:b/>
          <w:sz w:val="24"/>
          <w:szCs w:val="24"/>
          <w:lang w:val="sk-SK"/>
        </w:rPr>
        <w:t xml:space="preserve"> pohlavie, vek, </w:t>
      </w:r>
      <w:r w:rsidR="00BD4B77" w:rsidRPr="004D68C7">
        <w:rPr>
          <w:b/>
          <w:sz w:val="24"/>
          <w:szCs w:val="24"/>
          <w:lang w:val="sk-SK"/>
        </w:rPr>
        <w:t xml:space="preserve">zamestnanecké postavenie, </w:t>
      </w:r>
      <w:r w:rsidR="001254AE" w:rsidRPr="004D68C7">
        <w:rPr>
          <w:b/>
          <w:sz w:val="24"/>
          <w:szCs w:val="24"/>
          <w:lang w:val="sk-SK"/>
        </w:rPr>
        <w:t>vzdelanie a</w:t>
      </w:r>
      <w:r w:rsidR="00BD4B77" w:rsidRPr="004D68C7">
        <w:rPr>
          <w:b/>
          <w:sz w:val="24"/>
          <w:szCs w:val="24"/>
          <w:lang w:val="sk-SK"/>
        </w:rPr>
        <w:t> znevýhodnenie</w:t>
      </w:r>
      <w:r w:rsidR="008F3FFC">
        <w:rPr>
          <w:rStyle w:val="Odkaznapoznmkupodiarou"/>
          <w:b/>
          <w:sz w:val="24"/>
          <w:szCs w:val="24"/>
          <w:lang w:val="sk-SK"/>
        </w:rPr>
        <w:footnoteReference w:id="44"/>
      </w:r>
      <w:r w:rsidR="00BD4B77" w:rsidRPr="004D68C7">
        <w:rPr>
          <w:b/>
          <w:sz w:val="24"/>
          <w:szCs w:val="24"/>
          <w:lang w:val="sk-SK"/>
        </w:rPr>
        <w:t xml:space="preserve">. </w:t>
      </w:r>
      <w:r w:rsidR="001254AE" w:rsidRPr="004D68C7">
        <w:rPr>
          <w:sz w:val="24"/>
          <w:szCs w:val="24"/>
          <w:lang w:val="sk-SK"/>
        </w:rPr>
        <w:t>Ak všetky tieto</w:t>
      </w:r>
      <w:r w:rsidR="005D5DCB" w:rsidRPr="004D68C7">
        <w:rPr>
          <w:sz w:val="24"/>
          <w:szCs w:val="24"/>
          <w:lang w:val="sk-SK"/>
        </w:rPr>
        <w:t xml:space="preserve"> </w:t>
      </w:r>
      <w:r w:rsidR="001254AE" w:rsidRPr="004D68C7">
        <w:rPr>
          <w:sz w:val="24"/>
          <w:szCs w:val="24"/>
          <w:lang w:val="sk-SK"/>
        </w:rPr>
        <w:t xml:space="preserve">údaje </w:t>
      </w:r>
      <w:r w:rsidRPr="004D68C7">
        <w:rPr>
          <w:sz w:val="24"/>
          <w:szCs w:val="24"/>
          <w:lang w:val="sk-SK"/>
        </w:rPr>
        <w:t xml:space="preserve">v danej karte účastníka nie sú </w:t>
      </w:r>
      <w:r w:rsidR="001254AE" w:rsidRPr="004D68C7">
        <w:rPr>
          <w:sz w:val="24"/>
          <w:szCs w:val="24"/>
          <w:lang w:val="sk-SK"/>
        </w:rPr>
        <w:lastRenderedPageBreak/>
        <w:t xml:space="preserve">zaznamenané, </w:t>
      </w:r>
      <w:r w:rsidRPr="004D68C7">
        <w:rPr>
          <w:sz w:val="24"/>
          <w:szCs w:val="24"/>
          <w:lang w:val="sk-SK"/>
        </w:rPr>
        <w:t>takýto účastník sa nezapočíta</w:t>
      </w:r>
      <w:r w:rsidR="006047D4" w:rsidRPr="004D68C7">
        <w:rPr>
          <w:rStyle w:val="Odkaznapoznmkupodiarou"/>
          <w:sz w:val="24"/>
          <w:szCs w:val="24"/>
          <w:lang w:val="sk-SK"/>
        </w:rPr>
        <w:footnoteReference w:id="45"/>
      </w:r>
      <w:r w:rsidRPr="004D68C7">
        <w:rPr>
          <w:sz w:val="24"/>
          <w:szCs w:val="24"/>
          <w:lang w:val="sk-SK"/>
        </w:rPr>
        <w:t xml:space="preserve"> do spoločných MU výstupov</w:t>
      </w:r>
      <w:r w:rsidR="001D6E9E" w:rsidRPr="004D68C7">
        <w:rPr>
          <w:sz w:val="24"/>
          <w:szCs w:val="24"/>
          <w:lang w:val="sk-SK"/>
        </w:rPr>
        <w:t xml:space="preserve"> týkajúcich sa </w:t>
      </w:r>
      <w:r w:rsidR="00764646" w:rsidRPr="004D68C7">
        <w:rPr>
          <w:sz w:val="24"/>
          <w:szCs w:val="24"/>
          <w:lang w:val="sk-SK"/>
        </w:rPr>
        <w:t>„</w:t>
      </w:r>
      <w:r w:rsidR="001D6E9E" w:rsidRPr="004D68C7">
        <w:rPr>
          <w:sz w:val="24"/>
          <w:szCs w:val="24"/>
          <w:lang w:val="sk-SK"/>
        </w:rPr>
        <w:t>osobných údajov</w:t>
      </w:r>
      <w:r w:rsidR="00764646" w:rsidRPr="004D68C7">
        <w:rPr>
          <w:sz w:val="24"/>
          <w:szCs w:val="24"/>
          <w:lang w:val="sk-SK"/>
        </w:rPr>
        <w:t>“</w:t>
      </w:r>
      <w:r w:rsidR="00835FD4" w:rsidRPr="004D68C7">
        <w:rPr>
          <w:rStyle w:val="Odkaznapoznmkupodiarou"/>
          <w:sz w:val="24"/>
          <w:szCs w:val="24"/>
          <w:lang w:val="sk-SK"/>
        </w:rPr>
        <w:footnoteReference w:id="46"/>
      </w:r>
      <w:r w:rsidR="001254AE" w:rsidRPr="004D68C7">
        <w:rPr>
          <w:sz w:val="24"/>
          <w:szCs w:val="24"/>
          <w:lang w:val="sk-SK"/>
        </w:rPr>
        <w:t xml:space="preserve">. </w:t>
      </w:r>
    </w:p>
    <w:p w14:paraId="32F516D2" w14:textId="09150559" w:rsidR="001254AE" w:rsidRPr="00074ADA" w:rsidRDefault="000E4BB9" w:rsidP="00074ADA">
      <w:pPr>
        <w:pStyle w:val="Zkladntext"/>
        <w:numPr>
          <w:ilvl w:val="0"/>
          <w:numId w:val="29"/>
        </w:numPr>
        <w:spacing w:before="120" w:after="120"/>
        <w:ind w:left="426" w:hanging="426"/>
        <w:rPr>
          <w:sz w:val="24"/>
          <w:szCs w:val="24"/>
          <w:lang w:val="sk-SK"/>
        </w:rPr>
      </w:pPr>
      <w:r w:rsidRPr="00074ADA">
        <w:rPr>
          <w:sz w:val="24"/>
          <w:szCs w:val="24"/>
          <w:lang w:val="sk-SK"/>
        </w:rPr>
        <w:t>Osobit</w:t>
      </w:r>
      <w:r w:rsidR="00C96586" w:rsidRPr="00074ADA">
        <w:rPr>
          <w:sz w:val="24"/>
          <w:szCs w:val="24"/>
          <w:lang w:val="sk-SK"/>
        </w:rPr>
        <w:t>nou kategóriou sú údaje o</w:t>
      </w:r>
      <w:r w:rsidR="00E25069" w:rsidRPr="00074ADA">
        <w:rPr>
          <w:sz w:val="24"/>
          <w:szCs w:val="24"/>
          <w:lang w:val="sk-SK"/>
        </w:rPr>
        <w:t> </w:t>
      </w:r>
      <w:r w:rsidR="00C96586" w:rsidRPr="00074ADA">
        <w:rPr>
          <w:sz w:val="24"/>
          <w:szCs w:val="24"/>
          <w:lang w:val="sk-SK"/>
        </w:rPr>
        <w:t>znevýhodnení</w:t>
      </w:r>
      <w:r w:rsidR="00E25069" w:rsidRPr="00074ADA">
        <w:rPr>
          <w:sz w:val="24"/>
          <w:szCs w:val="24"/>
          <w:lang w:val="sk-SK"/>
        </w:rPr>
        <w:t xml:space="preserve"> – tie, ktoré sú označené ako tzv. citlivé údaje</w:t>
      </w:r>
      <w:r w:rsidR="00C96586" w:rsidRPr="00074ADA">
        <w:rPr>
          <w:sz w:val="24"/>
          <w:szCs w:val="24"/>
          <w:lang w:val="sk-SK"/>
        </w:rPr>
        <w:t>, ktoré účastník môže odmietnuť poskytnúť. Odmietnutie musí byť uskutočnené písomnou formou, aby sa dalo v budúcnosti overiť</w:t>
      </w:r>
      <w:r w:rsidR="000E4AD3" w:rsidRPr="004D68C7">
        <w:rPr>
          <w:rStyle w:val="Odkaznapoznmkupodiarou"/>
          <w:sz w:val="24"/>
          <w:szCs w:val="24"/>
          <w:lang w:val="sk-SK"/>
        </w:rPr>
        <w:footnoteReference w:id="47"/>
      </w:r>
      <w:r w:rsidR="00C96586" w:rsidRPr="00074ADA">
        <w:rPr>
          <w:sz w:val="24"/>
          <w:szCs w:val="24"/>
          <w:lang w:val="sk-SK"/>
        </w:rPr>
        <w:t>.</w:t>
      </w:r>
      <w:r w:rsidR="00C51256" w:rsidRPr="00074ADA">
        <w:rPr>
          <w:sz w:val="24"/>
          <w:szCs w:val="24"/>
          <w:lang w:val="sk-SK"/>
        </w:rPr>
        <w:t xml:space="preserve"> </w:t>
      </w:r>
      <w:r w:rsidR="00C51256" w:rsidRPr="00074ADA">
        <w:rPr>
          <w:b/>
          <w:sz w:val="24"/>
          <w:lang w:val="sk-SK"/>
        </w:rPr>
        <w:t xml:space="preserve">V prípade, že účastník poskytol </w:t>
      </w:r>
      <w:r w:rsidR="005F7DA9" w:rsidRPr="00074ADA">
        <w:rPr>
          <w:b/>
          <w:sz w:val="24"/>
          <w:lang w:val="sk-SK"/>
        </w:rPr>
        <w:t xml:space="preserve">všetky </w:t>
      </w:r>
      <w:r w:rsidR="00C51256" w:rsidRPr="00074ADA">
        <w:rPr>
          <w:b/>
          <w:sz w:val="24"/>
          <w:lang w:val="sk-SK"/>
        </w:rPr>
        <w:t xml:space="preserve">údaje podľa bodu </w:t>
      </w:r>
      <w:r w:rsidR="00417419" w:rsidRPr="00074ADA">
        <w:rPr>
          <w:b/>
          <w:sz w:val="24"/>
          <w:szCs w:val="24"/>
          <w:lang w:val="sk-SK"/>
        </w:rPr>
        <w:t>26</w:t>
      </w:r>
      <w:r w:rsidR="00710BCF" w:rsidRPr="00074ADA">
        <w:rPr>
          <w:b/>
          <w:sz w:val="24"/>
          <w:szCs w:val="24"/>
          <w:lang w:val="sk-SK"/>
        </w:rPr>
        <w:t>,</w:t>
      </w:r>
      <w:r w:rsidR="00C51256" w:rsidRPr="00074ADA">
        <w:rPr>
          <w:b/>
          <w:sz w:val="24"/>
          <w:lang w:val="sk-SK"/>
        </w:rPr>
        <w:t xml:space="preserve"> avšak odmietol poskytnúť údaje o</w:t>
      </w:r>
      <w:r w:rsidR="00E25069" w:rsidRPr="00074ADA">
        <w:rPr>
          <w:b/>
          <w:sz w:val="24"/>
          <w:lang w:val="sk-SK"/>
        </w:rPr>
        <w:t> </w:t>
      </w:r>
      <w:r w:rsidR="00C51256" w:rsidRPr="00074ADA">
        <w:rPr>
          <w:b/>
          <w:sz w:val="24"/>
          <w:lang w:val="sk-SK"/>
        </w:rPr>
        <w:t>znevýhodnení</w:t>
      </w:r>
      <w:r w:rsidR="00E25069" w:rsidRPr="00074ADA">
        <w:rPr>
          <w:b/>
          <w:sz w:val="24"/>
          <w:lang w:val="sk-SK"/>
        </w:rPr>
        <w:t xml:space="preserve"> – </w:t>
      </w:r>
      <w:r w:rsidR="000F4BC4" w:rsidRPr="00074ADA">
        <w:rPr>
          <w:b/>
          <w:sz w:val="24"/>
          <w:lang w:val="sk-SK"/>
        </w:rPr>
        <w:t>(</w:t>
      </w:r>
      <w:r w:rsidR="00E25069" w:rsidRPr="00074ADA">
        <w:rPr>
          <w:b/>
          <w:sz w:val="24"/>
          <w:lang w:val="sk-SK"/>
        </w:rPr>
        <w:t>tzv. citlivé údaje</w:t>
      </w:r>
      <w:r w:rsidR="000F4BC4" w:rsidRPr="00074ADA">
        <w:rPr>
          <w:b/>
          <w:sz w:val="24"/>
          <w:lang w:val="sk-SK"/>
        </w:rPr>
        <w:t>) a o tejto skutočnosti existuje písomný záznam, takéto údaje o účastníkovi sa</w:t>
      </w:r>
      <w:r w:rsidR="00C51256" w:rsidRPr="00074ADA">
        <w:rPr>
          <w:b/>
          <w:sz w:val="24"/>
          <w:szCs w:val="24"/>
          <w:lang w:val="sk-SK"/>
        </w:rPr>
        <w:t xml:space="preserve"> </w:t>
      </w:r>
      <w:r w:rsidR="005D5DCB" w:rsidRPr="00074ADA">
        <w:rPr>
          <w:b/>
          <w:sz w:val="24"/>
          <w:szCs w:val="24"/>
          <w:lang w:val="sk-SK"/>
        </w:rPr>
        <w:t>započíta</w:t>
      </w:r>
      <w:r w:rsidR="000F4BC4" w:rsidRPr="00074ADA">
        <w:rPr>
          <w:b/>
          <w:sz w:val="24"/>
          <w:szCs w:val="24"/>
          <w:lang w:val="sk-SK"/>
        </w:rPr>
        <w:t>jú</w:t>
      </w:r>
      <w:r w:rsidR="005D5DCB" w:rsidRPr="00074ADA">
        <w:rPr>
          <w:b/>
          <w:sz w:val="24"/>
          <w:lang w:val="sk-SK"/>
        </w:rPr>
        <w:t xml:space="preserve"> do </w:t>
      </w:r>
      <w:r w:rsidR="005D5DCB" w:rsidRPr="00074ADA">
        <w:rPr>
          <w:b/>
          <w:sz w:val="24"/>
          <w:szCs w:val="24"/>
          <w:lang w:val="sk-SK"/>
        </w:rPr>
        <w:t>hodnoty spoločných MU výstupu</w:t>
      </w:r>
      <w:r w:rsidR="001D6E9E" w:rsidRPr="00074ADA">
        <w:rPr>
          <w:b/>
          <w:sz w:val="24"/>
          <w:szCs w:val="24"/>
          <w:lang w:val="sk-SK"/>
        </w:rPr>
        <w:t xml:space="preserve"> týkajúcich sa </w:t>
      </w:r>
      <w:r w:rsidR="00764646" w:rsidRPr="00074ADA">
        <w:rPr>
          <w:b/>
          <w:sz w:val="24"/>
          <w:szCs w:val="24"/>
          <w:lang w:val="sk-SK"/>
        </w:rPr>
        <w:t>„</w:t>
      </w:r>
      <w:r w:rsidR="001D6E9E" w:rsidRPr="00074ADA">
        <w:rPr>
          <w:b/>
          <w:sz w:val="24"/>
          <w:szCs w:val="24"/>
          <w:lang w:val="sk-SK"/>
        </w:rPr>
        <w:t>osobných údajov</w:t>
      </w:r>
      <w:r w:rsidR="00764646" w:rsidRPr="00074ADA">
        <w:rPr>
          <w:b/>
          <w:sz w:val="24"/>
          <w:szCs w:val="24"/>
          <w:lang w:val="sk-SK"/>
        </w:rPr>
        <w:t>“</w:t>
      </w:r>
      <w:r w:rsidR="00664B3E" w:rsidRPr="00074ADA">
        <w:rPr>
          <w:b/>
          <w:lang w:val="sk-SK"/>
        </w:rPr>
        <w:t xml:space="preserve"> a považujú sa za kompletné</w:t>
      </w:r>
      <w:r w:rsidR="00C51256" w:rsidRPr="00074ADA">
        <w:rPr>
          <w:b/>
          <w:sz w:val="24"/>
          <w:lang w:val="sk-SK"/>
        </w:rPr>
        <w:t>.</w:t>
      </w:r>
    </w:p>
    <w:p w14:paraId="5F6AC2FE" w14:textId="2E56BA19" w:rsidR="009377A2" w:rsidRDefault="00A83FF4" w:rsidP="009377A2">
      <w:pPr>
        <w:pStyle w:val="Zkladntext"/>
        <w:numPr>
          <w:ilvl w:val="0"/>
          <w:numId w:val="29"/>
        </w:numPr>
        <w:spacing w:before="120" w:after="120"/>
        <w:ind w:left="426" w:hanging="426"/>
        <w:rPr>
          <w:b/>
          <w:sz w:val="24"/>
          <w:szCs w:val="24"/>
          <w:lang w:val="sk-SK"/>
        </w:rPr>
      </w:pPr>
      <w:r w:rsidRPr="004D68C7">
        <w:rPr>
          <w:b/>
          <w:sz w:val="24"/>
          <w:lang w:val="sk-SK"/>
        </w:rPr>
        <w:t xml:space="preserve">Ak účastník odmietne poskytnúť údaje </w:t>
      </w:r>
      <w:r w:rsidR="000E4BB9" w:rsidRPr="004D68C7">
        <w:rPr>
          <w:b/>
          <w:sz w:val="24"/>
          <w:lang w:val="sk-SK"/>
        </w:rPr>
        <w:t xml:space="preserve">v zmysle bodu </w:t>
      </w:r>
      <w:r w:rsidR="00342A97" w:rsidRPr="004D68C7">
        <w:rPr>
          <w:b/>
          <w:sz w:val="24"/>
          <w:szCs w:val="24"/>
          <w:lang w:val="sk-SK"/>
        </w:rPr>
        <w:t>27</w:t>
      </w:r>
      <w:r w:rsidR="001759DA" w:rsidRPr="004D68C7">
        <w:rPr>
          <w:b/>
          <w:sz w:val="24"/>
          <w:szCs w:val="24"/>
          <w:lang w:val="sk-SK"/>
        </w:rPr>
        <w:t xml:space="preserve"> </w:t>
      </w:r>
      <w:r w:rsidR="001759DA" w:rsidRPr="004D68C7">
        <w:rPr>
          <w:sz w:val="24"/>
          <w:szCs w:val="24"/>
          <w:lang w:val="sk-SK"/>
        </w:rPr>
        <w:t>(údaje o</w:t>
      </w:r>
      <w:r w:rsidR="00E25069" w:rsidRPr="004D68C7">
        <w:rPr>
          <w:sz w:val="24"/>
          <w:szCs w:val="24"/>
          <w:lang w:val="sk-SK"/>
        </w:rPr>
        <w:t> </w:t>
      </w:r>
      <w:r w:rsidR="001759DA" w:rsidRPr="004D68C7">
        <w:rPr>
          <w:sz w:val="24"/>
          <w:szCs w:val="24"/>
          <w:lang w:val="sk-SK"/>
        </w:rPr>
        <w:t>znevýhodnení</w:t>
      </w:r>
      <w:r w:rsidR="00E25069" w:rsidRPr="004D68C7">
        <w:rPr>
          <w:sz w:val="24"/>
          <w:szCs w:val="24"/>
          <w:lang w:val="sk-SK"/>
        </w:rPr>
        <w:t xml:space="preserve"> – tzv. citlivé údaje</w:t>
      </w:r>
      <w:r w:rsidR="001759DA" w:rsidRPr="004D68C7">
        <w:rPr>
          <w:sz w:val="24"/>
          <w:szCs w:val="24"/>
          <w:lang w:val="sk-SK"/>
        </w:rPr>
        <w:t>)</w:t>
      </w:r>
      <w:r w:rsidR="00710BCF" w:rsidRPr="004D68C7">
        <w:rPr>
          <w:b/>
          <w:sz w:val="24"/>
          <w:szCs w:val="24"/>
          <w:lang w:val="sk-SK"/>
        </w:rPr>
        <w:t>,</w:t>
      </w:r>
      <w:r w:rsidR="000E4BB9" w:rsidRPr="004D68C7">
        <w:rPr>
          <w:b/>
          <w:sz w:val="24"/>
          <w:szCs w:val="24"/>
          <w:lang w:val="sk-SK"/>
        </w:rPr>
        <w:t xml:space="preserve"> </w:t>
      </w:r>
      <w:r w:rsidRPr="004D68C7">
        <w:rPr>
          <w:b/>
          <w:sz w:val="24"/>
          <w:szCs w:val="24"/>
          <w:lang w:val="sk-SK"/>
        </w:rPr>
        <w:t xml:space="preserve">takýto účastník nie je započítaný do </w:t>
      </w:r>
      <w:r w:rsidR="005D5DCB" w:rsidRPr="004D68C7">
        <w:rPr>
          <w:b/>
          <w:sz w:val="24"/>
          <w:szCs w:val="24"/>
          <w:lang w:val="sk-SK"/>
        </w:rPr>
        <w:t>spoločných MU výstupu</w:t>
      </w:r>
      <w:r w:rsidR="001D6E9E" w:rsidRPr="004D68C7">
        <w:rPr>
          <w:b/>
          <w:sz w:val="24"/>
          <w:szCs w:val="24"/>
          <w:lang w:val="sk-SK"/>
        </w:rPr>
        <w:t xml:space="preserve"> týkajúcich sa údajov o znevýhodnení</w:t>
      </w:r>
      <w:r w:rsidRPr="004D68C7">
        <w:rPr>
          <w:b/>
          <w:sz w:val="24"/>
          <w:szCs w:val="24"/>
          <w:lang w:val="sk-SK"/>
        </w:rPr>
        <w:t xml:space="preserve">. </w:t>
      </w:r>
      <w:r w:rsidR="008B2B5B" w:rsidRPr="004D68C7">
        <w:rPr>
          <w:b/>
          <w:sz w:val="24"/>
          <w:szCs w:val="24"/>
          <w:lang w:val="sk-SK"/>
        </w:rPr>
        <w:t xml:space="preserve">Nepredstavuje to však neoprávnenosť nákladov spojených s účasťou takéhoto účastníka na projekte a jeho účasť je oprávnená na financovanie. </w:t>
      </w:r>
      <w:r w:rsidR="00846055" w:rsidRPr="004D68C7">
        <w:rPr>
          <w:b/>
          <w:sz w:val="24"/>
          <w:szCs w:val="24"/>
          <w:lang w:val="sk-SK"/>
        </w:rPr>
        <w:t>Neoprávnenosť nákladov spojených s účasťou účastníka na projekte nepredstavuje ani neúplnosť alebo odmietnutie poskytnutia akýchkoľvek iných údajov o</w:t>
      </w:r>
      <w:r w:rsidR="00BE4357">
        <w:rPr>
          <w:b/>
          <w:sz w:val="24"/>
          <w:szCs w:val="24"/>
          <w:lang w:val="sk-SK"/>
        </w:rPr>
        <w:t> </w:t>
      </w:r>
      <w:r w:rsidR="00846055" w:rsidRPr="004D68C7">
        <w:rPr>
          <w:b/>
          <w:sz w:val="24"/>
          <w:szCs w:val="24"/>
          <w:lang w:val="sk-SK"/>
        </w:rPr>
        <w:t>účast</w:t>
      </w:r>
      <w:r w:rsidR="00670B31">
        <w:rPr>
          <w:b/>
          <w:sz w:val="24"/>
          <w:szCs w:val="24"/>
          <w:lang w:val="sk-SK"/>
        </w:rPr>
        <w:t>n</w:t>
      </w:r>
      <w:r w:rsidR="00846055" w:rsidRPr="004D68C7">
        <w:rPr>
          <w:b/>
          <w:sz w:val="24"/>
          <w:szCs w:val="24"/>
          <w:lang w:val="sk-SK"/>
        </w:rPr>
        <w:t>íkoch</w:t>
      </w:r>
      <w:r w:rsidR="00BE4357">
        <w:rPr>
          <w:b/>
          <w:sz w:val="24"/>
          <w:szCs w:val="24"/>
          <w:lang w:val="sk-SK"/>
        </w:rPr>
        <w:t>.</w:t>
      </w:r>
      <w:r w:rsidR="00846055" w:rsidRPr="004D68C7">
        <w:rPr>
          <w:b/>
          <w:sz w:val="24"/>
          <w:szCs w:val="24"/>
          <w:lang w:val="sk-SK"/>
        </w:rPr>
        <w:t xml:space="preserve"> </w:t>
      </w:r>
      <w:r w:rsidR="00BE4357">
        <w:rPr>
          <w:b/>
          <w:sz w:val="24"/>
          <w:szCs w:val="24"/>
          <w:lang w:val="sk-SK"/>
        </w:rPr>
        <w:t>Jeho</w:t>
      </w:r>
      <w:r w:rsidR="00846055" w:rsidRPr="004D68C7">
        <w:rPr>
          <w:b/>
          <w:sz w:val="24"/>
          <w:szCs w:val="24"/>
          <w:lang w:val="sk-SK"/>
        </w:rPr>
        <w:t xml:space="preserve"> účasť je oprávnená na financovanie. </w:t>
      </w:r>
    </w:p>
    <w:p w14:paraId="2E80F266" w14:textId="50879139" w:rsidR="006E1986" w:rsidRPr="009D3447" w:rsidRDefault="009D3447" w:rsidP="00074ADA">
      <w:pPr>
        <w:pStyle w:val="Zkladntext"/>
        <w:numPr>
          <w:ilvl w:val="0"/>
          <w:numId w:val="29"/>
        </w:numPr>
        <w:spacing w:before="120" w:after="120"/>
        <w:rPr>
          <w:b/>
          <w:sz w:val="24"/>
          <w:szCs w:val="24"/>
          <w:lang w:val="sk-SK"/>
        </w:rPr>
      </w:pPr>
      <w:r>
        <w:rPr>
          <w:sz w:val="24"/>
          <w:szCs w:val="24"/>
          <w:lang w:val="sk-SK"/>
        </w:rPr>
        <w:t>V rámci výročnej/záverečnej správy o vykonávaní programu (v zmysle MP CKO č. 23)</w:t>
      </w:r>
      <w:r w:rsidR="00F74526">
        <w:rPr>
          <w:sz w:val="24"/>
          <w:szCs w:val="24"/>
          <w:lang w:val="sk-SK"/>
        </w:rPr>
        <w:t xml:space="preserve"> sa poskytuje údaj o tzv. </w:t>
      </w:r>
      <w:r w:rsidR="006E1986" w:rsidRPr="009D3447">
        <w:rPr>
          <w:b/>
          <w:sz w:val="24"/>
          <w:szCs w:val="24"/>
          <w:lang w:val="sk-SK"/>
        </w:rPr>
        <w:t>Celkov</w:t>
      </w:r>
      <w:r w:rsidR="00F74526">
        <w:rPr>
          <w:b/>
          <w:sz w:val="24"/>
          <w:szCs w:val="24"/>
          <w:lang w:val="sk-SK"/>
        </w:rPr>
        <w:t>om</w:t>
      </w:r>
      <w:r w:rsidR="006E1986" w:rsidRPr="009D3447">
        <w:rPr>
          <w:b/>
          <w:sz w:val="24"/>
          <w:szCs w:val="24"/>
          <w:lang w:val="sk-SK"/>
        </w:rPr>
        <w:t xml:space="preserve"> poč</w:t>
      </w:r>
      <w:r w:rsidR="00F74526">
        <w:rPr>
          <w:b/>
          <w:sz w:val="24"/>
          <w:szCs w:val="24"/>
          <w:lang w:val="sk-SK"/>
        </w:rPr>
        <w:t>te</w:t>
      </w:r>
      <w:r w:rsidR="006E1986" w:rsidRPr="009D3447">
        <w:rPr>
          <w:b/>
          <w:sz w:val="24"/>
          <w:szCs w:val="24"/>
          <w:lang w:val="sk-SK"/>
        </w:rPr>
        <w:t xml:space="preserve"> účastníkov</w:t>
      </w:r>
      <w:r w:rsidR="00F74526">
        <w:rPr>
          <w:b/>
          <w:sz w:val="24"/>
          <w:szCs w:val="24"/>
          <w:lang w:val="sk-SK"/>
        </w:rPr>
        <w:t>, ktorý</w:t>
      </w:r>
      <w:r w:rsidR="006E1986" w:rsidRPr="009D3447">
        <w:rPr>
          <w:b/>
          <w:sz w:val="24"/>
          <w:szCs w:val="24"/>
          <w:lang w:val="sk-SK"/>
        </w:rPr>
        <w:t xml:space="preserve"> </w:t>
      </w:r>
      <w:r w:rsidR="006E1986" w:rsidRPr="00900A66">
        <w:rPr>
          <w:rFonts w:eastAsiaTheme="minorHAnsi"/>
          <w:sz w:val="24"/>
          <w:szCs w:val="24"/>
        </w:rPr>
        <w:t>vypočíta systém SFC2014 z nasledovných 3 spoločných MU výstupu = “nezamestnané osoby vrátane dlhodobo nezamestnaných” + “neaktívne osoby” + “zamestnané osoby vrátane samostatne zárobkovo činných osôb”. Tento počet zahŕňa len účastníkov s kompletnými údajmi</w:t>
      </w:r>
      <w:r w:rsidR="00664B3E" w:rsidRPr="00900A66">
        <w:rPr>
          <w:rFonts w:eastAsiaTheme="minorHAnsi"/>
          <w:sz w:val="24"/>
          <w:szCs w:val="24"/>
        </w:rPr>
        <w:t xml:space="preserve"> (</w:t>
      </w:r>
      <w:r w:rsidR="00074ADA" w:rsidRPr="00900A66">
        <w:rPr>
          <w:rFonts w:eastAsiaTheme="minorHAnsi"/>
          <w:sz w:val="24"/>
          <w:szCs w:val="24"/>
        </w:rPr>
        <w:t>v zmysle bodu 26 a 27)</w:t>
      </w:r>
      <w:r w:rsidR="006E1986" w:rsidRPr="00900A66">
        <w:rPr>
          <w:rFonts w:eastAsiaTheme="minorHAnsi"/>
          <w:sz w:val="24"/>
          <w:szCs w:val="24"/>
        </w:rPr>
        <w:t>.</w:t>
      </w:r>
    </w:p>
    <w:p w14:paraId="7F79402A" w14:textId="41751AAA" w:rsidR="00A83FF4" w:rsidRPr="007553E7" w:rsidRDefault="001C4308" w:rsidP="0040484A">
      <w:pPr>
        <w:pStyle w:val="Zkladntext"/>
        <w:numPr>
          <w:ilvl w:val="0"/>
          <w:numId w:val="29"/>
        </w:numPr>
        <w:spacing w:before="120" w:after="120"/>
        <w:ind w:left="426" w:hanging="426"/>
        <w:rPr>
          <w:b/>
          <w:sz w:val="24"/>
          <w:szCs w:val="24"/>
          <w:lang w:val="sk-SK"/>
        </w:rPr>
      </w:pPr>
      <w:r w:rsidRPr="004D68C7">
        <w:rPr>
          <w:sz w:val="24"/>
          <w:szCs w:val="24"/>
          <w:lang w:val="sk-SK"/>
        </w:rPr>
        <w:t>Účastníci, ktorých údaje sú nekompletné</w:t>
      </w:r>
      <w:r w:rsidR="00843BFB">
        <w:rPr>
          <w:sz w:val="24"/>
          <w:szCs w:val="24"/>
          <w:lang w:val="sk-SK"/>
        </w:rPr>
        <w:t>, resp. odmietli poskytnúť akékoľvek údaje</w:t>
      </w:r>
      <w:r w:rsidRPr="004D68C7">
        <w:rPr>
          <w:sz w:val="24"/>
          <w:szCs w:val="24"/>
          <w:lang w:val="sk-SK"/>
        </w:rPr>
        <w:t xml:space="preserve">(v prípade neúplnosti vyplnenia všetkých </w:t>
      </w:r>
      <w:r w:rsidR="00764646" w:rsidRPr="004D68C7">
        <w:rPr>
          <w:sz w:val="24"/>
          <w:szCs w:val="24"/>
          <w:lang w:val="sk-SK"/>
        </w:rPr>
        <w:t>„</w:t>
      </w:r>
      <w:r w:rsidRPr="004D68C7">
        <w:rPr>
          <w:sz w:val="24"/>
          <w:szCs w:val="24"/>
          <w:lang w:val="sk-SK"/>
        </w:rPr>
        <w:t>osobných údajov</w:t>
      </w:r>
      <w:r w:rsidR="00764646" w:rsidRPr="004D68C7">
        <w:rPr>
          <w:sz w:val="24"/>
          <w:szCs w:val="24"/>
          <w:lang w:val="sk-SK"/>
        </w:rPr>
        <w:t>“</w:t>
      </w:r>
      <w:r w:rsidRPr="004D68C7">
        <w:rPr>
          <w:sz w:val="24"/>
          <w:szCs w:val="24"/>
          <w:lang w:val="sk-SK"/>
        </w:rPr>
        <w:t xml:space="preserve"> alebo odmietnutia/nevyplnenia údajov o znevýhodnení, tzv. citlivých údajov</w:t>
      </w:r>
      <w:r w:rsidR="005F7DA9">
        <w:rPr>
          <w:sz w:val="24"/>
          <w:szCs w:val="24"/>
          <w:lang w:val="sk-SK"/>
        </w:rPr>
        <w:t xml:space="preserve"> bez písomného dôkazu o pokuse na získanie týchto údajov</w:t>
      </w:r>
      <w:r w:rsidRPr="004D68C7">
        <w:rPr>
          <w:sz w:val="24"/>
          <w:szCs w:val="24"/>
          <w:lang w:val="sk-SK"/>
        </w:rPr>
        <w:t xml:space="preserve">), sa vykazujú </w:t>
      </w:r>
      <w:r w:rsidR="005D5DCB" w:rsidRPr="004D68C7">
        <w:rPr>
          <w:sz w:val="24"/>
          <w:szCs w:val="24"/>
          <w:lang w:val="sk-SK"/>
        </w:rPr>
        <w:t xml:space="preserve">v rámci hodnôt celkového </w:t>
      </w:r>
      <w:r w:rsidR="005F7DA9">
        <w:rPr>
          <w:sz w:val="24"/>
          <w:szCs w:val="24"/>
          <w:lang w:val="sk-SK"/>
        </w:rPr>
        <w:t>sú</w:t>
      </w:r>
      <w:r w:rsidR="005D5DCB" w:rsidRPr="004D68C7">
        <w:rPr>
          <w:sz w:val="24"/>
          <w:szCs w:val="24"/>
          <w:lang w:val="sk-SK"/>
        </w:rPr>
        <w:t>čtu účastníkov</w:t>
      </w:r>
      <w:r w:rsidRPr="004D68C7">
        <w:rPr>
          <w:sz w:val="24"/>
          <w:szCs w:val="24"/>
          <w:lang w:val="sk-SK"/>
        </w:rPr>
        <w:t xml:space="preserve"> </w:t>
      </w:r>
      <w:r w:rsidR="00843BFB" w:rsidRPr="00D0255B">
        <w:rPr>
          <w:b/>
          <w:sz w:val="24"/>
          <w:lang w:val="sk-SK"/>
        </w:rPr>
        <w:t>„</w:t>
      </w:r>
      <w:r w:rsidRPr="00D0255B">
        <w:rPr>
          <w:b/>
          <w:sz w:val="24"/>
          <w:lang w:val="sk-SK"/>
        </w:rPr>
        <w:t xml:space="preserve">Celkový </w:t>
      </w:r>
      <w:r w:rsidR="005F7DA9" w:rsidRPr="00900A66">
        <w:rPr>
          <w:b/>
          <w:sz w:val="24"/>
          <w:szCs w:val="24"/>
          <w:lang w:val="sk-SK"/>
        </w:rPr>
        <w:t>sú</w:t>
      </w:r>
      <w:r w:rsidRPr="00900A66">
        <w:rPr>
          <w:b/>
          <w:sz w:val="24"/>
          <w:szCs w:val="24"/>
          <w:lang w:val="sk-SK"/>
        </w:rPr>
        <w:t>čet</w:t>
      </w:r>
      <w:r w:rsidRPr="00D0255B">
        <w:rPr>
          <w:b/>
          <w:sz w:val="24"/>
          <w:lang w:val="sk-SK"/>
        </w:rPr>
        <w:t xml:space="preserve"> účastníkov</w:t>
      </w:r>
      <w:r w:rsidR="00843BFB" w:rsidRPr="00D0255B">
        <w:rPr>
          <w:b/>
          <w:sz w:val="24"/>
          <w:lang w:val="sk-SK"/>
        </w:rPr>
        <w:t>“</w:t>
      </w:r>
      <w:r w:rsidRPr="00D0255B">
        <w:rPr>
          <w:b/>
          <w:sz w:val="24"/>
          <w:lang w:val="sk-SK"/>
        </w:rPr>
        <w:t xml:space="preserve"> („</w:t>
      </w:r>
      <w:r w:rsidRPr="00D0255B">
        <w:rPr>
          <w:b/>
          <w:i/>
          <w:sz w:val="24"/>
          <w:lang w:val="sk-SK"/>
        </w:rPr>
        <w:t>grand total of participants</w:t>
      </w:r>
      <w:r w:rsidRPr="00900A66">
        <w:rPr>
          <w:b/>
          <w:sz w:val="24"/>
          <w:szCs w:val="24"/>
          <w:lang w:val="sk-SK"/>
        </w:rPr>
        <w:t>“)</w:t>
      </w:r>
      <w:r w:rsidR="005F7DA9">
        <w:rPr>
          <w:sz w:val="24"/>
          <w:szCs w:val="24"/>
          <w:lang w:val="sk-SK"/>
        </w:rPr>
        <w:t xml:space="preserve">. </w:t>
      </w:r>
      <w:r w:rsidR="005F7DA9" w:rsidRPr="005F7DA9">
        <w:rPr>
          <w:sz w:val="24"/>
          <w:szCs w:val="24"/>
          <w:lang w:val="sk-SK"/>
        </w:rPr>
        <w:t>Pre celkový súčet účastníkov („grand total</w:t>
      </w:r>
      <w:r w:rsidR="005F7DA9">
        <w:rPr>
          <w:sz w:val="24"/>
          <w:szCs w:val="24"/>
          <w:lang w:val="sk-SK"/>
        </w:rPr>
        <w:t xml:space="preserve"> of participants</w:t>
      </w:r>
      <w:r w:rsidR="005F7DA9" w:rsidRPr="005F7DA9">
        <w:rPr>
          <w:sz w:val="24"/>
          <w:szCs w:val="24"/>
          <w:lang w:val="sk-SK"/>
        </w:rPr>
        <w:t xml:space="preserve">“) v systéme SFC2014 neexistuje samostatný </w:t>
      </w:r>
      <w:r w:rsidR="005F7DA9">
        <w:rPr>
          <w:sz w:val="24"/>
          <w:szCs w:val="24"/>
          <w:lang w:val="sk-SK"/>
        </w:rPr>
        <w:t>MU</w:t>
      </w:r>
      <w:r w:rsidR="005F7DA9" w:rsidRPr="005F7DA9">
        <w:rPr>
          <w:sz w:val="24"/>
          <w:szCs w:val="24"/>
          <w:lang w:val="sk-SK"/>
        </w:rPr>
        <w:t xml:space="preserve"> (tzn. nie je možné ho vyplniť v rámci preddefinovaných tabuliek), RO tento súčet oznámi v </w:t>
      </w:r>
      <w:r w:rsidR="005F7DA9">
        <w:rPr>
          <w:sz w:val="24"/>
          <w:szCs w:val="24"/>
          <w:lang w:val="sk-SK"/>
        </w:rPr>
        <w:t>rámci</w:t>
      </w:r>
      <w:r w:rsidR="005F7DA9" w:rsidRPr="005F7DA9">
        <w:rPr>
          <w:sz w:val="24"/>
          <w:szCs w:val="24"/>
          <w:lang w:val="sk-SK"/>
        </w:rPr>
        <w:t xml:space="preserve"> </w:t>
      </w:r>
      <w:r w:rsidR="00B26F6D">
        <w:rPr>
          <w:sz w:val="24"/>
          <w:szCs w:val="24"/>
          <w:lang w:val="sk-SK"/>
        </w:rPr>
        <w:t xml:space="preserve">príslušnej časti </w:t>
      </w:r>
      <w:r w:rsidR="009D3447">
        <w:rPr>
          <w:sz w:val="24"/>
          <w:szCs w:val="24"/>
          <w:lang w:val="sk-SK"/>
        </w:rPr>
        <w:t xml:space="preserve">výročnej/záverečnej </w:t>
      </w:r>
      <w:r w:rsidR="00B26F6D">
        <w:rPr>
          <w:sz w:val="24"/>
          <w:szCs w:val="24"/>
          <w:lang w:val="sk-SK"/>
        </w:rPr>
        <w:t>správy o vykonávaní programu (v zmysle MP CKO č. 23)</w:t>
      </w:r>
      <w:r w:rsidR="005F7DA9" w:rsidRPr="005F7DA9">
        <w:rPr>
          <w:sz w:val="24"/>
          <w:szCs w:val="24"/>
          <w:lang w:val="sk-SK"/>
        </w:rPr>
        <w:t>. Táto informácia umožní RO poskytnúť údaje o všetkých účastníkoch projektov</w:t>
      </w:r>
      <w:r w:rsidR="00B26F6D">
        <w:rPr>
          <w:rStyle w:val="Odkaznapoznmkupodiarou"/>
          <w:sz w:val="24"/>
          <w:szCs w:val="24"/>
          <w:lang w:val="sk-SK"/>
        </w:rPr>
        <w:footnoteReference w:id="48"/>
      </w:r>
      <w:r w:rsidR="005F7DA9" w:rsidRPr="005F7DA9">
        <w:rPr>
          <w:sz w:val="24"/>
          <w:szCs w:val="24"/>
          <w:lang w:val="sk-SK"/>
        </w:rPr>
        <w:t>.</w:t>
      </w:r>
      <w:r w:rsidR="005F7DA9">
        <w:rPr>
          <w:rFonts w:eastAsiaTheme="minorHAnsi"/>
          <w:i/>
        </w:rPr>
        <w:t xml:space="preserve"> </w:t>
      </w:r>
      <w:r w:rsidR="00FB423D">
        <w:rPr>
          <w:sz w:val="24"/>
          <w:szCs w:val="24"/>
          <w:lang w:val="sk-SK"/>
        </w:rPr>
        <w:t xml:space="preserve"> </w:t>
      </w:r>
      <w:r w:rsidR="00B26F6D">
        <w:rPr>
          <w:sz w:val="24"/>
          <w:szCs w:val="24"/>
          <w:lang w:val="sk-SK"/>
        </w:rPr>
        <w:t>P</w:t>
      </w:r>
      <w:r w:rsidR="00C4116F">
        <w:rPr>
          <w:sz w:val="24"/>
          <w:szCs w:val="24"/>
          <w:lang w:val="sk-SK"/>
        </w:rPr>
        <w:t>r</w:t>
      </w:r>
      <w:r w:rsidR="0093633A">
        <w:rPr>
          <w:sz w:val="24"/>
          <w:szCs w:val="24"/>
          <w:lang w:val="sk-SK"/>
        </w:rPr>
        <w:t>e zber údajov</w:t>
      </w:r>
      <w:r w:rsidR="000350A3">
        <w:rPr>
          <w:sz w:val="24"/>
          <w:szCs w:val="24"/>
          <w:lang w:val="sk-SK"/>
        </w:rPr>
        <w:t xml:space="preserve"> o počte účastníkov, ktorí nie sú sledovaní prostredníctvom Karty účastníka,</w:t>
      </w:r>
      <w:r w:rsidR="0093633A">
        <w:rPr>
          <w:sz w:val="24"/>
          <w:szCs w:val="24"/>
          <w:lang w:val="sk-SK"/>
        </w:rPr>
        <w:t xml:space="preserve"> je možné využiť iný údaj </w:t>
      </w:r>
      <w:r w:rsidR="00B26F6D">
        <w:rPr>
          <w:sz w:val="24"/>
          <w:szCs w:val="24"/>
          <w:lang w:val="sk-SK"/>
        </w:rPr>
        <w:t xml:space="preserve">(ako položku v ČMU) </w:t>
      </w:r>
      <w:r w:rsidR="0093633A">
        <w:rPr>
          <w:sz w:val="24"/>
          <w:szCs w:val="24"/>
          <w:lang w:val="sk-SK"/>
        </w:rPr>
        <w:t>na úrovni projektu</w:t>
      </w:r>
      <w:r w:rsidR="00CA229D" w:rsidRPr="004D68C7">
        <w:rPr>
          <w:sz w:val="24"/>
          <w:szCs w:val="24"/>
          <w:lang w:val="sk-SK"/>
        </w:rPr>
        <w:t>.</w:t>
      </w:r>
    </w:p>
    <w:p w14:paraId="448CB76F" w14:textId="0686CF2A" w:rsidR="00DF7104" w:rsidRPr="004D68C7" w:rsidRDefault="00DF7104" w:rsidP="00454B7E">
      <w:pPr>
        <w:pStyle w:val="Zkladntext"/>
        <w:numPr>
          <w:ilvl w:val="0"/>
          <w:numId w:val="29"/>
        </w:numPr>
        <w:spacing w:before="120" w:after="120"/>
        <w:rPr>
          <w:b/>
          <w:sz w:val="24"/>
          <w:szCs w:val="24"/>
          <w:lang w:val="sk-SK"/>
        </w:rPr>
      </w:pPr>
      <w:r>
        <w:rPr>
          <w:b/>
          <w:sz w:val="24"/>
          <w:szCs w:val="24"/>
          <w:lang w:val="sk-SK"/>
        </w:rPr>
        <w:lastRenderedPageBreak/>
        <w:t>Do celkového súčtu účastníkov („grand total of participants“)</w:t>
      </w:r>
      <w:r>
        <w:rPr>
          <w:sz w:val="24"/>
          <w:szCs w:val="24"/>
          <w:lang w:val="sk-SK"/>
        </w:rPr>
        <w:t xml:space="preserve"> sa nepočítajú osoby, ktoré nie sú účastníkmi</w:t>
      </w:r>
      <w:r w:rsidR="003B74C9">
        <w:rPr>
          <w:sz w:val="24"/>
          <w:szCs w:val="24"/>
          <w:lang w:val="sk-SK"/>
        </w:rPr>
        <w:t xml:space="preserve">. </w:t>
      </w:r>
      <w:r w:rsidR="005556C0">
        <w:rPr>
          <w:sz w:val="24"/>
          <w:szCs w:val="24"/>
          <w:lang w:val="sk-SK"/>
        </w:rPr>
        <w:t xml:space="preserve">Takéto osoby, resp. výstupy implementácie programu, je </w:t>
      </w:r>
      <w:r w:rsidR="00BF666F">
        <w:rPr>
          <w:sz w:val="24"/>
          <w:szCs w:val="24"/>
          <w:lang w:val="sk-SK"/>
        </w:rPr>
        <w:t xml:space="preserve">možné </w:t>
      </w:r>
      <w:r w:rsidR="005556C0">
        <w:rPr>
          <w:sz w:val="24"/>
          <w:szCs w:val="24"/>
          <w:lang w:val="sk-SK"/>
        </w:rPr>
        <w:t>vykázať prostredníctvom programovo špecifických MU</w:t>
      </w:r>
      <w:r w:rsidR="003B74C9">
        <w:rPr>
          <w:sz w:val="24"/>
          <w:szCs w:val="24"/>
          <w:lang w:val="sk-SK"/>
        </w:rPr>
        <w:t xml:space="preserve"> (ak to umožňuje nastavenie OP)</w:t>
      </w:r>
      <w:r w:rsidR="005556C0">
        <w:rPr>
          <w:rStyle w:val="Odkaznapoznmkupodiarou"/>
          <w:sz w:val="24"/>
          <w:szCs w:val="24"/>
          <w:lang w:val="sk-SK"/>
        </w:rPr>
        <w:footnoteReference w:id="49"/>
      </w:r>
      <w:r w:rsidR="006C4094">
        <w:rPr>
          <w:sz w:val="24"/>
          <w:szCs w:val="24"/>
          <w:lang w:val="sk-SK"/>
        </w:rPr>
        <w:t>.</w:t>
      </w:r>
    </w:p>
    <w:p w14:paraId="699F8F34" w14:textId="77777777" w:rsidR="001254AE" w:rsidRPr="004D68C7" w:rsidRDefault="001254AE" w:rsidP="0040484A">
      <w:pPr>
        <w:pStyle w:val="Zkladntext"/>
        <w:numPr>
          <w:ilvl w:val="0"/>
          <w:numId w:val="29"/>
        </w:numPr>
        <w:spacing w:before="120" w:after="120"/>
        <w:ind w:left="426" w:hanging="426"/>
        <w:rPr>
          <w:sz w:val="24"/>
          <w:szCs w:val="24"/>
          <w:lang w:val="sk-SK"/>
        </w:rPr>
      </w:pPr>
      <w:r w:rsidRPr="004D68C7">
        <w:rPr>
          <w:sz w:val="24"/>
          <w:szCs w:val="24"/>
          <w:lang w:val="sk-SK"/>
        </w:rPr>
        <w:t>Tri rôzne časové body zberu údajov o účastníkoch sú nasledovné</w:t>
      </w:r>
      <w:r w:rsidRPr="004D68C7">
        <w:rPr>
          <w:sz w:val="24"/>
          <w:szCs w:val="24"/>
          <w:vertAlign w:val="superscript"/>
          <w:lang w:val="sk-SK"/>
        </w:rPr>
        <w:footnoteReference w:id="50"/>
      </w:r>
      <w:r w:rsidRPr="004D68C7">
        <w:rPr>
          <w:sz w:val="24"/>
          <w:szCs w:val="24"/>
          <w:lang w:val="sk-SK"/>
        </w:rPr>
        <w:t>:</w:t>
      </w:r>
    </w:p>
    <w:p w14:paraId="2945B926" w14:textId="03A14BFD" w:rsidR="001254AE" w:rsidRPr="004D68C7" w:rsidRDefault="001254AE" w:rsidP="00CD19C4">
      <w:pPr>
        <w:pStyle w:val="Zkladntext"/>
        <w:numPr>
          <w:ilvl w:val="0"/>
          <w:numId w:val="36"/>
        </w:numPr>
        <w:spacing w:before="120" w:after="120"/>
        <w:rPr>
          <w:sz w:val="24"/>
          <w:szCs w:val="24"/>
          <w:lang w:val="sk-SK"/>
        </w:rPr>
      </w:pPr>
      <w:r w:rsidRPr="004D68C7">
        <w:rPr>
          <w:i/>
          <w:sz w:val="24"/>
          <w:szCs w:val="24"/>
          <w:lang w:val="sk-SK"/>
        </w:rPr>
        <w:t xml:space="preserve">začiatok </w:t>
      </w:r>
      <w:r w:rsidR="00EC7DB2" w:rsidRPr="004D68C7">
        <w:rPr>
          <w:i/>
          <w:sz w:val="24"/>
          <w:szCs w:val="24"/>
          <w:lang w:val="sk-SK"/>
        </w:rPr>
        <w:t xml:space="preserve">účasti na </w:t>
      </w:r>
      <w:r w:rsidR="00635D50" w:rsidRPr="004D68C7">
        <w:rPr>
          <w:i/>
          <w:sz w:val="24"/>
          <w:szCs w:val="24"/>
          <w:lang w:val="sk-SK"/>
        </w:rPr>
        <w:t>projekte</w:t>
      </w:r>
      <w:r w:rsidR="00E07573">
        <w:rPr>
          <w:i/>
          <w:sz w:val="24"/>
          <w:szCs w:val="24"/>
          <w:lang w:val="sk-SK"/>
        </w:rPr>
        <w:t xml:space="preserve"> </w:t>
      </w:r>
      <w:r w:rsidR="00EC7DB2" w:rsidRPr="004D68C7">
        <w:rPr>
          <w:i/>
          <w:sz w:val="24"/>
          <w:szCs w:val="24"/>
          <w:lang w:val="sk-SK"/>
        </w:rPr>
        <w:t xml:space="preserve">(vstup účastníka do </w:t>
      </w:r>
      <w:r w:rsidR="00635D50" w:rsidRPr="004D68C7">
        <w:rPr>
          <w:i/>
          <w:sz w:val="24"/>
          <w:szCs w:val="24"/>
          <w:lang w:val="sk-SK"/>
        </w:rPr>
        <w:t>projektu</w:t>
      </w:r>
      <w:r w:rsidR="00EC7DB2" w:rsidRPr="004D68C7">
        <w:rPr>
          <w:i/>
          <w:sz w:val="24"/>
          <w:szCs w:val="24"/>
          <w:lang w:val="sk-SK"/>
        </w:rPr>
        <w:t>)</w:t>
      </w:r>
      <w:r w:rsidRPr="004D68C7">
        <w:rPr>
          <w:sz w:val="24"/>
          <w:szCs w:val="24"/>
          <w:lang w:val="sk-SK"/>
        </w:rPr>
        <w:t xml:space="preserve"> – spoločné MU výstupov opisujú vlastnosti a situáciu účastníkov v deň </w:t>
      </w:r>
      <w:r w:rsidR="00706578" w:rsidRPr="004D68C7">
        <w:rPr>
          <w:sz w:val="24"/>
          <w:szCs w:val="24"/>
          <w:lang w:val="sk-SK"/>
        </w:rPr>
        <w:t xml:space="preserve">vstupu účastníka do </w:t>
      </w:r>
      <w:r w:rsidR="00753623" w:rsidRPr="004D68C7">
        <w:rPr>
          <w:sz w:val="24"/>
          <w:szCs w:val="24"/>
          <w:lang w:val="sk-SK"/>
        </w:rPr>
        <w:t>projektu</w:t>
      </w:r>
      <w:r w:rsidRPr="004D68C7">
        <w:rPr>
          <w:sz w:val="24"/>
          <w:szCs w:val="24"/>
          <w:lang w:val="sk-SK"/>
        </w:rPr>
        <w:t>. Relevantné informácie sú zbierané pre každého účastníka</w:t>
      </w:r>
      <w:r w:rsidR="005A0C05" w:rsidRPr="004D68C7">
        <w:rPr>
          <w:sz w:val="24"/>
          <w:szCs w:val="24"/>
          <w:lang w:val="sk-SK"/>
        </w:rPr>
        <w:t xml:space="preserve"> prostredníctvom Karty účastníka</w:t>
      </w:r>
      <w:r w:rsidR="00BC48E3" w:rsidRPr="004D68C7">
        <w:rPr>
          <w:sz w:val="24"/>
          <w:szCs w:val="24"/>
          <w:lang w:val="sk-SK"/>
        </w:rPr>
        <w:t xml:space="preserve"> – zázname o vstupe </w:t>
      </w:r>
      <w:r w:rsidR="00AA18CF" w:rsidRPr="004D68C7">
        <w:rPr>
          <w:sz w:val="24"/>
          <w:szCs w:val="24"/>
          <w:lang w:val="sk-SK"/>
        </w:rPr>
        <w:t>do</w:t>
      </w:r>
      <w:r w:rsidR="00BC48E3" w:rsidRPr="004D68C7">
        <w:rPr>
          <w:sz w:val="24"/>
          <w:szCs w:val="24"/>
          <w:lang w:val="sk-SK"/>
        </w:rPr>
        <w:t xml:space="preserve"> </w:t>
      </w:r>
      <w:r w:rsidR="00753623" w:rsidRPr="004D68C7">
        <w:rPr>
          <w:sz w:val="24"/>
          <w:szCs w:val="24"/>
          <w:lang w:val="sk-SK"/>
        </w:rPr>
        <w:t>projektu</w:t>
      </w:r>
      <w:r w:rsidRPr="004D68C7">
        <w:rPr>
          <w:sz w:val="24"/>
          <w:szCs w:val="24"/>
          <w:lang w:val="sk-SK"/>
        </w:rPr>
        <w:t xml:space="preserve">. </w:t>
      </w:r>
      <w:r w:rsidR="00CD19C4" w:rsidRPr="004D68C7">
        <w:rPr>
          <w:sz w:val="24"/>
          <w:szCs w:val="24"/>
          <w:lang w:val="sk-SK"/>
        </w:rPr>
        <w:t xml:space="preserve">V prípade, že v rámci projektu vstupuje účastník opätovne do </w:t>
      </w:r>
      <w:r w:rsidR="00753623" w:rsidRPr="004D68C7">
        <w:rPr>
          <w:sz w:val="24"/>
          <w:szCs w:val="24"/>
          <w:lang w:val="sk-SK"/>
        </w:rPr>
        <w:t xml:space="preserve">projektu </w:t>
      </w:r>
      <w:r w:rsidR="00CD19C4" w:rsidRPr="004D68C7">
        <w:rPr>
          <w:sz w:val="24"/>
          <w:szCs w:val="24"/>
          <w:lang w:val="sk-SK"/>
        </w:rPr>
        <w:t xml:space="preserve">(napr. ak predtým </w:t>
      </w:r>
      <w:r w:rsidR="00753623" w:rsidRPr="004D68C7">
        <w:rPr>
          <w:sz w:val="24"/>
          <w:szCs w:val="24"/>
          <w:lang w:val="sk-SK"/>
        </w:rPr>
        <w:t xml:space="preserve">projekt </w:t>
      </w:r>
      <w:r w:rsidR="00CD19C4" w:rsidRPr="004D68C7">
        <w:rPr>
          <w:sz w:val="24"/>
          <w:szCs w:val="24"/>
          <w:lang w:val="sk-SK"/>
        </w:rPr>
        <w:t>predčasne opustil) alebo vstupuje do rôznych aktivít v rôznych časových obdobiach</w:t>
      </w:r>
      <w:r w:rsidR="00753623" w:rsidRPr="004D68C7">
        <w:rPr>
          <w:sz w:val="24"/>
          <w:szCs w:val="24"/>
          <w:lang w:val="sk-SK"/>
        </w:rPr>
        <w:t>,</w:t>
      </w:r>
      <w:r w:rsidR="00CD19C4" w:rsidRPr="004D68C7">
        <w:rPr>
          <w:sz w:val="24"/>
          <w:szCs w:val="24"/>
          <w:lang w:val="sk-SK"/>
        </w:rPr>
        <w:t xml:space="preserve"> údaje o vstupe do </w:t>
      </w:r>
      <w:r w:rsidR="00753623" w:rsidRPr="004D68C7">
        <w:rPr>
          <w:sz w:val="24"/>
          <w:szCs w:val="24"/>
          <w:lang w:val="sk-SK"/>
        </w:rPr>
        <w:t xml:space="preserve">projektu </w:t>
      </w:r>
      <w:r w:rsidR="00CD19C4" w:rsidRPr="004D68C7">
        <w:rPr>
          <w:sz w:val="24"/>
          <w:szCs w:val="24"/>
          <w:lang w:val="sk-SK"/>
        </w:rPr>
        <w:t>ostávajú nezmenné, t.</w:t>
      </w:r>
      <w:r w:rsidR="000B2250">
        <w:rPr>
          <w:sz w:val="24"/>
          <w:szCs w:val="24"/>
          <w:lang w:val="sk-SK"/>
        </w:rPr>
        <w:t xml:space="preserve"> </w:t>
      </w:r>
      <w:r w:rsidR="00CD19C4" w:rsidRPr="004D68C7">
        <w:rPr>
          <w:sz w:val="24"/>
          <w:szCs w:val="24"/>
          <w:lang w:val="sk-SK"/>
        </w:rPr>
        <w:t>j. ostávajú v platnosti údaje zaevidované a platné pri prvotnom vstupe do daného projektu.</w:t>
      </w:r>
    </w:p>
    <w:p w14:paraId="72DCB8EC" w14:textId="03BC898E" w:rsidR="001254AE" w:rsidRPr="004D68C7" w:rsidRDefault="001254AE" w:rsidP="007E6126">
      <w:pPr>
        <w:pStyle w:val="Zkladntext"/>
        <w:numPr>
          <w:ilvl w:val="0"/>
          <w:numId w:val="36"/>
        </w:numPr>
        <w:spacing w:before="120" w:after="120"/>
        <w:rPr>
          <w:sz w:val="24"/>
          <w:szCs w:val="24"/>
          <w:lang w:val="sk-SK"/>
        </w:rPr>
      </w:pPr>
      <w:r w:rsidRPr="004D68C7">
        <w:rPr>
          <w:i/>
          <w:sz w:val="24"/>
          <w:szCs w:val="24"/>
          <w:lang w:val="sk-SK"/>
        </w:rPr>
        <w:t xml:space="preserve">koniec </w:t>
      </w:r>
      <w:r w:rsidR="00EC7DB2" w:rsidRPr="004D68C7">
        <w:rPr>
          <w:i/>
          <w:sz w:val="24"/>
          <w:szCs w:val="24"/>
          <w:lang w:val="sk-SK"/>
        </w:rPr>
        <w:t xml:space="preserve">účasti na </w:t>
      </w:r>
      <w:r w:rsidR="00753623" w:rsidRPr="004D68C7">
        <w:rPr>
          <w:i/>
          <w:sz w:val="24"/>
          <w:szCs w:val="24"/>
          <w:lang w:val="sk-SK"/>
        </w:rPr>
        <w:t xml:space="preserve">projekte </w:t>
      </w:r>
      <w:r w:rsidR="00EC7DB2" w:rsidRPr="004D68C7">
        <w:rPr>
          <w:i/>
          <w:sz w:val="24"/>
          <w:szCs w:val="24"/>
          <w:lang w:val="sk-SK"/>
        </w:rPr>
        <w:t>(výstup účastníka z </w:t>
      </w:r>
      <w:r w:rsidR="00753623" w:rsidRPr="004D68C7">
        <w:rPr>
          <w:i/>
          <w:sz w:val="24"/>
          <w:szCs w:val="24"/>
          <w:lang w:val="sk-SK"/>
        </w:rPr>
        <w:t>projektu</w:t>
      </w:r>
      <w:r w:rsidR="00EC7DB2" w:rsidRPr="004D68C7">
        <w:rPr>
          <w:i/>
          <w:sz w:val="24"/>
          <w:szCs w:val="24"/>
          <w:lang w:val="sk-SK"/>
        </w:rPr>
        <w:t>)</w:t>
      </w:r>
      <w:r w:rsidRPr="004D68C7">
        <w:rPr>
          <w:sz w:val="24"/>
          <w:szCs w:val="24"/>
          <w:lang w:val="sk-SK"/>
        </w:rPr>
        <w:t xml:space="preserve"> – spoločné MU okamžitých výsledkov odrážajú situáciu účastníkov po </w:t>
      </w:r>
      <w:r w:rsidR="00706578" w:rsidRPr="004D68C7">
        <w:rPr>
          <w:sz w:val="24"/>
          <w:szCs w:val="24"/>
          <w:lang w:val="sk-SK"/>
        </w:rPr>
        <w:t xml:space="preserve">odchode účastníka z </w:t>
      </w:r>
      <w:r w:rsidR="00753623" w:rsidRPr="004D68C7">
        <w:rPr>
          <w:sz w:val="24"/>
          <w:szCs w:val="24"/>
          <w:lang w:val="sk-SK"/>
        </w:rPr>
        <w:t>projektu</w:t>
      </w:r>
      <w:r w:rsidR="009C779B" w:rsidRPr="004D68C7">
        <w:rPr>
          <w:sz w:val="24"/>
          <w:szCs w:val="24"/>
          <w:lang w:val="sk-SK"/>
        </w:rPr>
        <w:t xml:space="preserve">. </w:t>
      </w:r>
      <w:r w:rsidR="00BC48E3" w:rsidRPr="004D68C7">
        <w:rPr>
          <w:sz w:val="24"/>
          <w:szCs w:val="24"/>
          <w:lang w:val="sk-SK"/>
        </w:rPr>
        <w:t>Relevantné informácie sú zbierané pre každého účastníka prostredníctvom Karty účastníka – zázname o výstupe z </w:t>
      </w:r>
      <w:r w:rsidR="00753623" w:rsidRPr="004D68C7">
        <w:rPr>
          <w:sz w:val="24"/>
          <w:szCs w:val="24"/>
          <w:lang w:val="sk-SK"/>
        </w:rPr>
        <w:t>projektu</w:t>
      </w:r>
      <w:r w:rsidR="00BC48E3" w:rsidRPr="004D68C7">
        <w:rPr>
          <w:sz w:val="24"/>
          <w:szCs w:val="24"/>
          <w:lang w:val="sk-SK"/>
        </w:rPr>
        <w:t xml:space="preserve">. </w:t>
      </w:r>
      <w:r w:rsidR="009C779B" w:rsidRPr="004D68C7">
        <w:rPr>
          <w:sz w:val="24"/>
          <w:szCs w:val="24"/>
          <w:lang w:val="sk-SK"/>
        </w:rPr>
        <w:t xml:space="preserve">Pre vykazovanie okamžitých výsledkov má prijímateľ možnosť </w:t>
      </w:r>
      <w:r w:rsidR="009F78AB" w:rsidRPr="004D68C7">
        <w:rPr>
          <w:sz w:val="24"/>
          <w:szCs w:val="24"/>
          <w:lang w:val="sk-SK"/>
        </w:rPr>
        <w:t>zaevidovať</w:t>
      </w:r>
      <w:r w:rsidR="009C779B" w:rsidRPr="004D68C7">
        <w:rPr>
          <w:sz w:val="24"/>
          <w:szCs w:val="24"/>
          <w:lang w:val="sk-SK"/>
        </w:rPr>
        <w:t xml:space="preserve"> údaje o</w:t>
      </w:r>
      <w:r w:rsidR="00BC48E3" w:rsidRPr="004D68C7">
        <w:rPr>
          <w:sz w:val="24"/>
          <w:szCs w:val="24"/>
          <w:lang w:val="sk-SK"/>
        </w:rPr>
        <w:t> </w:t>
      </w:r>
      <w:r w:rsidR="009C779B" w:rsidRPr="004D68C7">
        <w:rPr>
          <w:sz w:val="24"/>
          <w:szCs w:val="24"/>
          <w:lang w:val="sk-SK"/>
        </w:rPr>
        <w:t>účastníkoch</w:t>
      </w:r>
      <w:r w:rsidR="00BC48E3" w:rsidRPr="004D68C7">
        <w:rPr>
          <w:sz w:val="24"/>
          <w:szCs w:val="24"/>
          <w:lang w:val="sk-SK"/>
        </w:rPr>
        <w:t>, ktoré zodpovedajú obrazu účastníka (jeho situácií) k</w:t>
      </w:r>
      <w:r w:rsidR="00CD19C4" w:rsidRPr="004D68C7">
        <w:rPr>
          <w:sz w:val="24"/>
          <w:szCs w:val="24"/>
          <w:lang w:val="sk-SK"/>
        </w:rPr>
        <w:t>u</w:t>
      </w:r>
      <w:r w:rsidR="00BC48E3" w:rsidRPr="004D68C7">
        <w:rPr>
          <w:sz w:val="24"/>
          <w:szCs w:val="24"/>
          <w:lang w:val="sk-SK"/>
        </w:rPr>
        <w:t xml:space="preserve"> dňu kedy ukončil účasť na </w:t>
      </w:r>
      <w:r w:rsidR="003276EF" w:rsidRPr="004D68C7">
        <w:rPr>
          <w:sz w:val="24"/>
          <w:szCs w:val="24"/>
          <w:lang w:val="sk-SK"/>
        </w:rPr>
        <w:t>projekte</w:t>
      </w:r>
      <w:r w:rsidR="00BC48E3" w:rsidRPr="004D68C7">
        <w:rPr>
          <w:sz w:val="24"/>
          <w:szCs w:val="24"/>
          <w:lang w:val="sk-SK"/>
        </w:rPr>
        <w:t xml:space="preserve">, najneskôr do 4 týždňov od ukončenia účasti na </w:t>
      </w:r>
      <w:r w:rsidR="003276EF" w:rsidRPr="004D68C7">
        <w:rPr>
          <w:sz w:val="24"/>
          <w:szCs w:val="24"/>
          <w:lang w:val="sk-SK"/>
        </w:rPr>
        <w:t>projekte</w:t>
      </w:r>
      <w:r w:rsidR="003276EF" w:rsidRPr="004D68C7">
        <w:rPr>
          <w:rStyle w:val="Odkaznapoznmkupodiarou"/>
          <w:sz w:val="24"/>
          <w:szCs w:val="24"/>
          <w:lang w:val="sk-SK"/>
        </w:rPr>
        <w:footnoteReference w:id="51"/>
      </w:r>
      <w:r w:rsidR="00BC48E3" w:rsidRPr="004D68C7">
        <w:rPr>
          <w:sz w:val="24"/>
          <w:szCs w:val="24"/>
          <w:lang w:val="sk-SK"/>
        </w:rPr>
        <w:t>.</w:t>
      </w:r>
      <w:r w:rsidR="009C779B" w:rsidRPr="004D68C7">
        <w:rPr>
          <w:sz w:val="24"/>
          <w:szCs w:val="24"/>
          <w:lang w:val="sk-SK"/>
        </w:rPr>
        <w:t xml:space="preserve"> </w:t>
      </w:r>
      <w:r w:rsidRPr="004D68C7">
        <w:rPr>
          <w:sz w:val="24"/>
          <w:szCs w:val="24"/>
          <w:lang w:val="sk-SK"/>
        </w:rPr>
        <w:t xml:space="preserve">Zmeny v situácii účastníkov, ktoré sa objavia po viac ako 4 týždňoch po ukončení </w:t>
      </w:r>
      <w:r w:rsidR="00EC7DB2" w:rsidRPr="004D68C7">
        <w:rPr>
          <w:sz w:val="24"/>
          <w:szCs w:val="24"/>
          <w:lang w:val="sk-SK"/>
        </w:rPr>
        <w:t xml:space="preserve">jeho účasti na </w:t>
      </w:r>
      <w:r w:rsidR="00753623" w:rsidRPr="004D68C7">
        <w:rPr>
          <w:sz w:val="24"/>
          <w:szCs w:val="24"/>
          <w:lang w:val="sk-SK"/>
        </w:rPr>
        <w:t>projekte</w:t>
      </w:r>
      <w:r w:rsidRPr="004D68C7">
        <w:rPr>
          <w:sz w:val="24"/>
          <w:szCs w:val="24"/>
          <w:lang w:val="sk-SK"/>
        </w:rPr>
        <w:t>, sa neberú do úvahy. Relevantné informácie sú zbierané pre každého účastníka</w:t>
      </w:r>
      <w:r w:rsidR="005A0C05" w:rsidRPr="004D68C7">
        <w:rPr>
          <w:sz w:val="24"/>
          <w:szCs w:val="24"/>
          <w:lang w:val="sk-SK" w:eastAsia="sk-SK"/>
        </w:rPr>
        <w:t xml:space="preserve"> </w:t>
      </w:r>
      <w:r w:rsidR="005A0C05" w:rsidRPr="004D68C7">
        <w:rPr>
          <w:sz w:val="24"/>
          <w:szCs w:val="24"/>
          <w:lang w:val="sk-SK"/>
        </w:rPr>
        <w:t>prostredníctvom Karty účastníka</w:t>
      </w:r>
      <w:r w:rsidRPr="004D68C7">
        <w:rPr>
          <w:sz w:val="24"/>
          <w:szCs w:val="24"/>
          <w:lang w:val="sk-SK"/>
        </w:rPr>
        <w:t xml:space="preserve">. </w:t>
      </w:r>
      <w:r w:rsidR="009C779B" w:rsidRPr="004D68C7">
        <w:rPr>
          <w:sz w:val="24"/>
          <w:szCs w:val="24"/>
          <w:lang w:val="sk-SK"/>
        </w:rPr>
        <w:t>Ak účastník v jednom projekte viac krát participoval na aktivit</w:t>
      </w:r>
      <w:r w:rsidR="00753623" w:rsidRPr="004D68C7">
        <w:rPr>
          <w:sz w:val="24"/>
          <w:szCs w:val="24"/>
          <w:lang w:val="sk-SK"/>
        </w:rPr>
        <w:t>ách projektu</w:t>
      </w:r>
      <w:r w:rsidR="009C779B" w:rsidRPr="004D68C7">
        <w:rPr>
          <w:sz w:val="24"/>
          <w:szCs w:val="24"/>
          <w:lang w:val="sk-SK"/>
        </w:rPr>
        <w:t xml:space="preserve">, </w:t>
      </w:r>
      <w:r w:rsidR="005075E9" w:rsidRPr="004D68C7">
        <w:rPr>
          <w:sz w:val="24"/>
          <w:szCs w:val="24"/>
          <w:lang w:val="sk-SK"/>
        </w:rPr>
        <w:t>eviduje</w:t>
      </w:r>
      <w:r w:rsidR="009C779B" w:rsidRPr="004D68C7">
        <w:rPr>
          <w:sz w:val="24"/>
          <w:szCs w:val="24"/>
          <w:lang w:val="sk-SK"/>
        </w:rPr>
        <w:t xml:space="preserve"> sa u</w:t>
      </w:r>
      <w:r w:rsidR="00BC48E3" w:rsidRPr="004D68C7">
        <w:rPr>
          <w:sz w:val="24"/>
          <w:szCs w:val="24"/>
          <w:lang w:val="sk-SK"/>
        </w:rPr>
        <w:t> </w:t>
      </w:r>
      <w:r w:rsidR="009C779B" w:rsidRPr="004D68C7">
        <w:rPr>
          <w:sz w:val="24"/>
          <w:szCs w:val="24"/>
          <w:lang w:val="sk-SK"/>
        </w:rPr>
        <w:t>neho</w:t>
      </w:r>
      <w:r w:rsidR="00BC48E3" w:rsidRPr="004D68C7">
        <w:rPr>
          <w:sz w:val="24"/>
          <w:szCs w:val="24"/>
          <w:lang w:val="sk-SK"/>
        </w:rPr>
        <w:t xml:space="preserve"> každý</w:t>
      </w:r>
      <w:r w:rsidR="009C779B" w:rsidRPr="004D68C7">
        <w:rPr>
          <w:sz w:val="24"/>
          <w:szCs w:val="24"/>
          <w:lang w:val="sk-SK"/>
        </w:rPr>
        <w:t xml:space="preserve"> </w:t>
      </w:r>
      <w:r w:rsidR="00BC48E3" w:rsidRPr="004D68C7">
        <w:rPr>
          <w:sz w:val="24"/>
          <w:szCs w:val="24"/>
          <w:lang w:val="sk-SK"/>
        </w:rPr>
        <w:t>výstup z </w:t>
      </w:r>
      <w:r w:rsidR="00753623" w:rsidRPr="004D68C7">
        <w:rPr>
          <w:sz w:val="24"/>
          <w:szCs w:val="24"/>
          <w:lang w:val="sk-SK"/>
        </w:rPr>
        <w:t>projektu</w:t>
      </w:r>
      <w:r w:rsidR="00BC48E3" w:rsidRPr="004D68C7">
        <w:rPr>
          <w:sz w:val="24"/>
          <w:szCs w:val="24"/>
          <w:lang w:val="sk-SK"/>
        </w:rPr>
        <w:t xml:space="preserve">, tak aby </w:t>
      </w:r>
      <w:r w:rsidR="009C779B" w:rsidRPr="004D68C7">
        <w:rPr>
          <w:sz w:val="24"/>
          <w:szCs w:val="24"/>
          <w:lang w:val="sk-SK"/>
        </w:rPr>
        <w:t xml:space="preserve">údaj okamžitého výsledku zohľadňoval stav jeho posledného výstupu z projektu. </w:t>
      </w:r>
      <w:r w:rsidR="007E6126" w:rsidRPr="004D68C7">
        <w:rPr>
          <w:sz w:val="24"/>
          <w:szCs w:val="24"/>
          <w:lang w:val="sk-SK"/>
        </w:rPr>
        <w:t>Účastník je započítaný bez ohľadu na to, či sa zúčastnil projektu v plánovanom rozsahu alebo opustil aktivitu predčasne.</w:t>
      </w:r>
    </w:p>
    <w:p w14:paraId="18AF38F0" w14:textId="617D4E49" w:rsidR="001254AE" w:rsidRPr="004D68C7" w:rsidRDefault="001254AE" w:rsidP="00601C21">
      <w:pPr>
        <w:pStyle w:val="Zkladntext"/>
        <w:numPr>
          <w:ilvl w:val="0"/>
          <w:numId w:val="36"/>
        </w:numPr>
        <w:spacing w:before="120" w:after="120"/>
        <w:ind w:left="709" w:hanging="425"/>
        <w:rPr>
          <w:sz w:val="24"/>
          <w:szCs w:val="24"/>
          <w:lang w:val="sk-SK"/>
        </w:rPr>
      </w:pPr>
      <w:r w:rsidRPr="004D68C7">
        <w:rPr>
          <w:i/>
          <w:sz w:val="24"/>
          <w:szCs w:val="24"/>
          <w:lang w:val="sk-SK"/>
        </w:rPr>
        <w:t xml:space="preserve">6 mesiacov po </w:t>
      </w:r>
      <w:r w:rsidR="00EC7DB2" w:rsidRPr="004D68C7">
        <w:rPr>
          <w:i/>
          <w:sz w:val="24"/>
          <w:szCs w:val="24"/>
          <w:lang w:val="sk-SK"/>
        </w:rPr>
        <w:t xml:space="preserve">ukončení účasti na </w:t>
      </w:r>
      <w:r w:rsidR="00753623" w:rsidRPr="004D68C7">
        <w:rPr>
          <w:i/>
          <w:sz w:val="24"/>
          <w:szCs w:val="24"/>
          <w:lang w:val="sk-SK"/>
        </w:rPr>
        <w:t>projekte</w:t>
      </w:r>
      <w:r w:rsidR="00753623" w:rsidRPr="004D68C7">
        <w:rPr>
          <w:sz w:val="24"/>
          <w:szCs w:val="24"/>
          <w:lang w:val="sk-SK"/>
        </w:rPr>
        <w:t xml:space="preserve"> </w:t>
      </w:r>
      <w:r w:rsidRPr="004D68C7">
        <w:rPr>
          <w:sz w:val="24"/>
          <w:szCs w:val="24"/>
          <w:lang w:val="sk-SK"/>
        </w:rPr>
        <w:t xml:space="preserve">– spoločné MU dlhodobých výsledkov odrážajú situáciu účastníkov 6 mesiacov po skončení </w:t>
      </w:r>
      <w:r w:rsidR="00EC7DB2" w:rsidRPr="004D68C7">
        <w:rPr>
          <w:sz w:val="24"/>
          <w:szCs w:val="24"/>
          <w:lang w:val="sk-SK"/>
        </w:rPr>
        <w:t xml:space="preserve">ich účasti na </w:t>
      </w:r>
      <w:r w:rsidR="00753623" w:rsidRPr="004D68C7">
        <w:rPr>
          <w:sz w:val="24"/>
          <w:szCs w:val="24"/>
          <w:lang w:val="sk-SK"/>
        </w:rPr>
        <w:t>projekte</w:t>
      </w:r>
      <w:r w:rsidRPr="004D68C7">
        <w:rPr>
          <w:sz w:val="24"/>
          <w:szCs w:val="24"/>
          <w:lang w:val="sk-SK"/>
        </w:rPr>
        <w:t>, t.</w:t>
      </w:r>
      <w:r w:rsidR="000B2250">
        <w:rPr>
          <w:sz w:val="24"/>
          <w:szCs w:val="24"/>
          <w:lang w:val="sk-SK"/>
        </w:rPr>
        <w:t xml:space="preserve"> </w:t>
      </w:r>
      <w:r w:rsidRPr="004D68C7">
        <w:rPr>
          <w:sz w:val="24"/>
          <w:szCs w:val="24"/>
          <w:lang w:val="sk-SK"/>
        </w:rPr>
        <w:t xml:space="preserve">j. v čase, ktorý sa vypočíta odo dňa konca </w:t>
      </w:r>
      <w:r w:rsidR="00EC7DB2" w:rsidRPr="004D68C7">
        <w:rPr>
          <w:sz w:val="24"/>
          <w:szCs w:val="24"/>
          <w:lang w:val="sk-SK"/>
        </w:rPr>
        <w:t xml:space="preserve">účasti na </w:t>
      </w:r>
      <w:r w:rsidR="00753623" w:rsidRPr="004D68C7">
        <w:rPr>
          <w:sz w:val="24"/>
          <w:szCs w:val="24"/>
          <w:lang w:val="sk-SK"/>
        </w:rPr>
        <w:t xml:space="preserve">projekte </w:t>
      </w:r>
      <w:r w:rsidRPr="004D68C7">
        <w:rPr>
          <w:sz w:val="24"/>
          <w:szCs w:val="24"/>
          <w:lang w:val="sk-SK"/>
        </w:rPr>
        <w:t xml:space="preserve">plus 6 mesiacov – a ako sa ich situácia zmenila odo dňa vstupu do </w:t>
      </w:r>
      <w:r w:rsidR="003276EF" w:rsidRPr="004D68C7">
        <w:rPr>
          <w:sz w:val="24"/>
          <w:szCs w:val="24"/>
          <w:lang w:val="sk-SK"/>
        </w:rPr>
        <w:t>projektu</w:t>
      </w:r>
      <w:r w:rsidRPr="004D68C7">
        <w:rPr>
          <w:sz w:val="24"/>
          <w:szCs w:val="24"/>
          <w:lang w:val="sk-SK"/>
        </w:rPr>
        <w:t xml:space="preserve">. Len súčasná situácia (6 mesiacov po skončení </w:t>
      </w:r>
      <w:r w:rsidR="00EC7DB2" w:rsidRPr="004D68C7">
        <w:rPr>
          <w:sz w:val="24"/>
          <w:szCs w:val="24"/>
          <w:lang w:val="sk-SK"/>
        </w:rPr>
        <w:t xml:space="preserve">účasti na </w:t>
      </w:r>
      <w:r w:rsidR="00753623" w:rsidRPr="004D68C7">
        <w:rPr>
          <w:sz w:val="24"/>
          <w:szCs w:val="24"/>
          <w:lang w:val="sk-SK"/>
        </w:rPr>
        <w:t>projekte</w:t>
      </w:r>
      <w:r w:rsidRPr="004D68C7">
        <w:rPr>
          <w:sz w:val="24"/>
          <w:szCs w:val="24"/>
          <w:lang w:val="sk-SK"/>
        </w:rPr>
        <w:t xml:space="preserve">) je relevantná. Zmeny v medziobdobí, ktoré nie sú trvalé, sa nezaznamenávajú. </w:t>
      </w:r>
      <w:r w:rsidR="00561762" w:rsidRPr="004D68C7">
        <w:rPr>
          <w:sz w:val="24"/>
          <w:szCs w:val="24"/>
          <w:lang w:val="sk-SK"/>
        </w:rPr>
        <w:t>Pre zjednodušenie práce a zníženie administratívnej záťaže sú r</w:t>
      </w:r>
      <w:r w:rsidRPr="004D68C7">
        <w:rPr>
          <w:sz w:val="24"/>
          <w:szCs w:val="24"/>
          <w:lang w:val="sk-SK"/>
        </w:rPr>
        <w:t xml:space="preserve">elevantné informácie </w:t>
      </w:r>
      <w:r w:rsidR="00561762" w:rsidRPr="004D68C7">
        <w:rPr>
          <w:sz w:val="24"/>
          <w:szCs w:val="24"/>
          <w:lang w:val="sk-SK"/>
        </w:rPr>
        <w:t xml:space="preserve">o účastníkoch získavané z informačných systémov, ktoré sú s ITMS2014+ prepojené v strojovo spracovateľnej podobe (napr. register fyzických osôb a pod.). Údaje </w:t>
      </w:r>
      <w:r w:rsidRPr="004D68C7">
        <w:rPr>
          <w:sz w:val="24"/>
          <w:szCs w:val="24"/>
          <w:lang w:val="sk-SK"/>
        </w:rPr>
        <w:t xml:space="preserve">sú </w:t>
      </w:r>
      <w:r w:rsidR="00561762" w:rsidRPr="004D68C7">
        <w:rPr>
          <w:sz w:val="24"/>
          <w:szCs w:val="24"/>
          <w:lang w:val="sk-SK"/>
        </w:rPr>
        <w:t>evidované</w:t>
      </w:r>
      <w:r w:rsidR="00710BCF" w:rsidRPr="004D68C7">
        <w:rPr>
          <w:sz w:val="24"/>
          <w:szCs w:val="24"/>
          <w:lang w:val="sk-SK"/>
        </w:rPr>
        <w:t xml:space="preserve"> </w:t>
      </w:r>
      <w:r w:rsidR="00561762" w:rsidRPr="004D68C7">
        <w:rPr>
          <w:sz w:val="24"/>
          <w:szCs w:val="24"/>
          <w:lang w:val="sk-SK"/>
        </w:rPr>
        <w:t>za</w:t>
      </w:r>
      <w:r w:rsidR="00EC7DB2" w:rsidRPr="004D68C7">
        <w:rPr>
          <w:sz w:val="24"/>
          <w:szCs w:val="24"/>
          <w:lang w:val="sk-SK"/>
        </w:rPr>
        <w:t xml:space="preserve"> každého účastníka, príp. na</w:t>
      </w:r>
      <w:r w:rsidRPr="004D68C7">
        <w:rPr>
          <w:sz w:val="24"/>
          <w:szCs w:val="24"/>
          <w:lang w:val="sk-SK"/>
        </w:rPr>
        <w:t xml:space="preserve"> </w:t>
      </w:r>
      <w:r w:rsidR="00EC7DB2" w:rsidRPr="004D68C7">
        <w:rPr>
          <w:sz w:val="24"/>
          <w:szCs w:val="24"/>
          <w:lang w:val="sk-SK"/>
        </w:rPr>
        <w:t xml:space="preserve">reprezentatívnej vzorke </w:t>
      </w:r>
      <w:r w:rsidRPr="004D68C7">
        <w:rPr>
          <w:sz w:val="24"/>
          <w:szCs w:val="24"/>
          <w:lang w:val="sk-SK"/>
        </w:rPr>
        <w:t>účastníkov.</w:t>
      </w:r>
      <w:r w:rsidR="00F643B6" w:rsidRPr="004D68C7">
        <w:rPr>
          <w:sz w:val="24"/>
          <w:szCs w:val="24"/>
          <w:lang w:val="sk-SK"/>
        </w:rPr>
        <w:t xml:space="preserve"> Spoločné ukazovatele dlhodobých výsledkov sa vykazujú v správe o vykonávaní </w:t>
      </w:r>
      <w:r w:rsidR="00706578" w:rsidRPr="004D68C7">
        <w:rPr>
          <w:sz w:val="24"/>
          <w:szCs w:val="24"/>
          <w:lang w:val="sk-SK"/>
        </w:rPr>
        <w:t>OP</w:t>
      </w:r>
      <w:r w:rsidR="00F643B6" w:rsidRPr="004D68C7">
        <w:rPr>
          <w:sz w:val="24"/>
          <w:szCs w:val="24"/>
          <w:lang w:val="sk-SK"/>
        </w:rPr>
        <w:t xml:space="preserve"> za rok 2018 a v záverečnej správe o vykonávaní </w:t>
      </w:r>
      <w:r w:rsidR="00706578" w:rsidRPr="004D68C7">
        <w:rPr>
          <w:sz w:val="24"/>
          <w:szCs w:val="24"/>
          <w:lang w:val="sk-SK"/>
        </w:rPr>
        <w:t>OP</w:t>
      </w:r>
      <w:r w:rsidR="00F643B6" w:rsidRPr="004D68C7">
        <w:rPr>
          <w:sz w:val="24"/>
          <w:szCs w:val="24"/>
          <w:lang w:val="sk-SK"/>
        </w:rPr>
        <w:t>.</w:t>
      </w:r>
    </w:p>
    <w:p w14:paraId="152804C4" w14:textId="19C34AAA" w:rsidR="00A83FF4" w:rsidRDefault="001254AE" w:rsidP="00601C21">
      <w:pPr>
        <w:pStyle w:val="Zkladntext"/>
        <w:spacing w:before="120" w:after="120"/>
        <w:ind w:left="709"/>
        <w:rPr>
          <w:sz w:val="24"/>
          <w:szCs w:val="24"/>
          <w:lang w:val="sk-SK"/>
        </w:rPr>
      </w:pPr>
      <w:r w:rsidRPr="004D68C7">
        <w:rPr>
          <w:b/>
          <w:bCs/>
          <w:sz w:val="24"/>
          <w:szCs w:val="24"/>
          <w:lang w:val="sk-SK"/>
        </w:rPr>
        <w:t xml:space="preserve">Poznámka: </w:t>
      </w:r>
      <w:r w:rsidRPr="004D68C7">
        <w:rPr>
          <w:bCs/>
          <w:sz w:val="24"/>
          <w:szCs w:val="24"/>
          <w:lang w:val="sk-SK"/>
        </w:rPr>
        <w:t xml:space="preserve">Údaje pre </w:t>
      </w:r>
      <w:r w:rsidRPr="004D68C7">
        <w:rPr>
          <w:sz w:val="24"/>
          <w:szCs w:val="24"/>
          <w:lang w:val="sk-SK"/>
        </w:rPr>
        <w:t>MU dlhodobých výsledkov (t.</w:t>
      </w:r>
      <w:r w:rsidR="000B2250">
        <w:rPr>
          <w:sz w:val="24"/>
          <w:szCs w:val="24"/>
          <w:lang w:val="sk-SK"/>
        </w:rPr>
        <w:t xml:space="preserve"> </w:t>
      </w:r>
      <w:r w:rsidRPr="004D68C7">
        <w:rPr>
          <w:sz w:val="24"/>
          <w:szCs w:val="24"/>
          <w:lang w:val="sk-SK"/>
        </w:rPr>
        <w:t xml:space="preserve">j. údaje zbierané 6 mesiacov po </w:t>
      </w:r>
      <w:r w:rsidR="00EC7DB2" w:rsidRPr="004D68C7">
        <w:rPr>
          <w:sz w:val="24"/>
          <w:szCs w:val="24"/>
          <w:lang w:val="sk-SK"/>
        </w:rPr>
        <w:t xml:space="preserve">ukončení účasti na </w:t>
      </w:r>
      <w:r w:rsidR="00753623" w:rsidRPr="004D68C7">
        <w:rPr>
          <w:sz w:val="24"/>
          <w:szCs w:val="24"/>
          <w:lang w:val="sk-SK"/>
        </w:rPr>
        <w:t>projekte</w:t>
      </w:r>
      <w:r w:rsidRPr="004D68C7">
        <w:rPr>
          <w:sz w:val="24"/>
          <w:szCs w:val="24"/>
          <w:lang w:val="sk-SK"/>
        </w:rPr>
        <w:t>) sa zvyčajne zbierajú iným spôsobom ako údaje pre MU výstupov a MU okamžitých výsledkov (t.</w:t>
      </w:r>
      <w:r w:rsidR="000B2250">
        <w:rPr>
          <w:sz w:val="24"/>
          <w:szCs w:val="24"/>
          <w:lang w:val="sk-SK"/>
        </w:rPr>
        <w:t xml:space="preserve"> </w:t>
      </w:r>
      <w:r w:rsidRPr="004D68C7">
        <w:rPr>
          <w:sz w:val="24"/>
          <w:szCs w:val="24"/>
          <w:lang w:val="sk-SK"/>
        </w:rPr>
        <w:t xml:space="preserve">j. na začiatku </w:t>
      </w:r>
      <w:r w:rsidR="00E83FC3" w:rsidRPr="004D68C7">
        <w:rPr>
          <w:sz w:val="24"/>
          <w:szCs w:val="24"/>
          <w:lang w:val="sk-SK"/>
        </w:rPr>
        <w:t xml:space="preserve">účasti na </w:t>
      </w:r>
      <w:r w:rsidR="00753623" w:rsidRPr="004D68C7">
        <w:rPr>
          <w:sz w:val="24"/>
          <w:szCs w:val="24"/>
          <w:lang w:val="sk-SK"/>
        </w:rPr>
        <w:t xml:space="preserve">projekte </w:t>
      </w:r>
      <w:r w:rsidRPr="004D68C7">
        <w:rPr>
          <w:sz w:val="24"/>
          <w:szCs w:val="24"/>
          <w:lang w:val="sk-SK"/>
        </w:rPr>
        <w:t xml:space="preserve">a na konci </w:t>
      </w:r>
      <w:r w:rsidR="00E83FC3" w:rsidRPr="004D68C7">
        <w:rPr>
          <w:sz w:val="24"/>
          <w:szCs w:val="24"/>
          <w:lang w:val="sk-SK"/>
        </w:rPr>
        <w:lastRenderedPageBreak/>
        <w:t xml:space="preserve">účasti </w:t>
      </w:r>
      <w:r w:rsidR="00E83FC3" w:rsidRPr="00C76E54">
        <w:rPr>
          <w:sz w:val="24"/>
          <w:szCs w:val="24"/>
          <w:lang w:val="sk-SK"/>
        </w:rPr>
        <w:t xml:space="preserve">na </w:t>
      </w:r>
      <w:r w:rsidR="00753623" w:rsidRPr="00C76E54">
        <w:rPr>
          <w:sz w:val="24"/>
          <w:szCs w:val="24"/>
          <w:lang w:val="sk-SK"/>
        </w:rPr>
        <w:t>projekte</w:t>
      </w:r>
      <w:r w:rsidRPr="00C76E54">
        <w:rPr>
          <w:sz w:val="24"/>
          <w:szCs w:val="24"/>
          <w:lang w:val="sk-SK"/>
        </w:rPr>
        <w:t xml:space="preserve">). Tieto údaje nemusia byť zbierané prostredníctvom štandardných monitorovacích postupov, ale aj pomocou iných nástrojov, napríklad cez prieskumy uskutočnené </w:t>
      </w:r>
      <w:r w:rsidR="005D2F11" w:rsidRPr="00C76E54">
        <w:rPr>
          <w:sz w:val="24"/>
          <w:szCs w:val="24"/>
          <w:lang w:val="sk-SK"/>
        </w:rPr>
        <w:t>RO</w:t>
      </w:r>
      <w:r w:rsidRPr="00C76E54">
        <w:rPr>
          <w:sz w:val="24"/>
          <w:szCs w:val="24"/>
          <w:lang w:val="sk-SK"/>
        </w:rPr>
        <w:t xml:space="preserve"> a založené na reprezentatívnej vzorke alebo cez administratívne databázy (napr. register Sociálnej poisťovne).</w:t>
      </w:r>
      <w:r w:rsidR="00872D2A" w:rsidRPr="00C76E54">
        <w:rPr>
          <w:sz w:val="24"/>
          <w:szCs w:val="24"/>
          <w:lang w:val="sk-SK"/>
        </w:rPr>
        <w:t xml:space="preserve"> V prípade zberu údajov formou reprezentatívnej vzorky musia byť splnené požiadavky na vzorku uvedené v</w:t>
      </w:r>
      <w:r w:rsidR="00BD4B77" w:rsidRPr="00C76E54">
        <w:rPr>
          <w:sz w:val="24"/>
          <w:szCs w:val="24"/>
          <w:lang w:val="sk-SK"/>
        </w:rPr>
        <w:t xml:space="preserve"> kapitole 3.4.2 </w:t>
      </w:r>
      <w:r w:rsidR="00BD4B77" w:rsidRPr="00FE74BF">
        <w:rPr>
          <w:sz w:val="24"/>
          <w:szCs w:val="24"/>
        </w:rPr>
        <w:t>Guidance document – Programming Period 2014-2020– Monitoring and Evaluation of European Cohesion Policy – European Social Fund</w:t>
      </w:r>
      <w:r w:rsidR="00BD4B77" w:rsidRPr="00C76E54">
        <w:rPr>
          <w:sz w:val="24"/>
          <w:szCs w:val="24"/>
          <w:lang w:val="en-GB"/>
        </w:rPr>
        <w:t xml:space="preserve"> a</w:t>
      </w:r>
      <w:r w:rsidR="00D50508" w:rsidRPr="00C76E54">
        <w:rPr>
          <w:sz w:val="24"/>
          <w:szCs w:val="24"/>
          <w:lang w:val="en-GB"/>
        </w:rPr>
        <w:t xml:space="preserve"> </w:t>
      </w:r>
      <w:r w:rsidR="00872D2A" w:rsidRPr="00C76E54">
        <w:rPr>
          <w:sz w:val="24"/>
          <w:szCs w:val="24"/>
          <w:lang w:val="sk-SK"/>
        </w:rPr>
        <w:t>kapitole 4.6 Annex D - Practical guidance on data collection and validation (</w:t>
      </w:r>
      <w:r w:rsidR="00706578" w:rsidRPr="00C76E54">
        <w:rPr>
          <w:sz w:val="24"/>
          <w:szCs w:val="24"/>
          <w:lang w:val="sk-SK"/>
        </w:rPr>
        <w:t xml:space="preserve">May </w:t>
      </w:r>
      <w:r w:rsidR="00872D2A" w:rsidRPr="00C76E54">
        <w:rPr>
          <w:sz w:val="24"/>
          <w:szCs w:val="24"/>
          <w:lang w:val="sk-SK"/>
        </w:rPr>
        <w:t>201</w:t>
      </w:r>
      <w:r w:rsidR="00706578" w:rsidRPr="00C76E54">
        <w:rPr>
          <w:sz w:val="24"/>
          <w:szCs w:val="24"/>
          <w:lang w:val="sk-SK"/>
        </w:rPr>
        <w:t>6</w:t>
      </w:r>
      <w:r w:rsidR="00872D2A" w:rsidRPr="00C76E54">
        <w:rPr>
          <w:sz w:val="24"/>
          <w:szCs w:val="24"/>
          <w:lang w:val="sk-SK"/>
        </w:rPr>
        <w:t>).</w:t>
      </w:r>
      <w:r w:rsidR="00872D2A" w:rsidRPr="004D68C7">
        <w:rPr>
          <w:sz w:val="24"/>
          <w:szCs w:val="24"/>
          <w:lang w:val="sk-SK"/>
        </w:rPr>
        <w:t xml:space="preserve"> </w:t>
      </w:r>
    </w:p>
    <w:p w14:paraId="010E722A" w14:textId="77777777" w:rsidR="00FA0CF1" w:rsidRPr="004D68C7" w:rsidRDefault="00FA0CF1" w:rsidP="00601C21">
      <w:pPr>
        <w:pStyle w:val="Zkladntext"/>
        <w:spacing w:before="120" w:after="120"/>
        <w:ind w:left="709"/>
        <w:rPr>
          <w:sz w:val="24"/>
          <w:szCs w:val="24"/>
          <w:lang w:val="sk-SK"/>
        </w:rPr>
      </w:pPr>
    </w:p>
    <w:p w14:paraId="3B4B81CF" w14:textId="77777777" w:rsidR="00BA7B01" w:rsidRPr="00FA0CF1" w:rsidRDefault="00BA7B01" w:rsidP="00BA7B01">
      <w:pPr>
        <w:pStyle w:val="Zkladntext"/>
        <w:spacing w:before="120" w:after="120"/>
        <w:rPr>
          <w:rFonts w:eastAsiaTheme="majorEastAsia"/>
          <w:b/>
          <w:bCs/>
          <w:sz w:val="26"/>
          <w:szCs w:val="22"/>
          <w:u w:val="single"/>
          <w:lang w:val="sk-SK"/>
        </w:rPr>
      </w:pPr>
      <w:r w:rsidRPr="00DC32FA">
        <w:rPr>
          <w:rFonts w:eastAsiaTheme="majorEastAsia"/>
          <w:b/>
          <w:bCs/>
          <w:sz w:val="26"/>
          <w:szCs w:val="22"/>
          <w:u w:val="single"/>
          <w:lang w:val="sk-SK"/>
        </w:rPr>
        <w:t>Iniciatíva na podporu  zamestnanosti mladých</w:t>
      </w:r>
    </w:p>
    <w:p w14:paraId="5ABFBB4A" w14:textId="22D637DE"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 xml:space="preserve">Údaje o účastníkoch, ktorí získali podporu v rámci IZM, musia byť vykazované od roku 2015 podľa prílohy I a II Nariadenia o ESF. Od roku 2015 je z prílohy I nariadenia o ESF potrebné vykazovať údaje, ktoré sa týkajú spoločných </w:t>
      </w:r>
      <w:r w:rsidR="00726BF3" w:rsidRPr="004D68C7">
        <w:rPr>
          <w:sz w:val="24"/>
          <w:szCs w:val="24"/>
          <w:lang w:val="sk-SK"/>
        </w:rPr>
        <w:t xml:space="preserve">MU </w:t>
      </w:r>
      <w:r w:rsidRPr="004D68C7">
        <w:rPr>
          <w:sz w:val="24"/>
          <w:szCs w:val="24"/>
          <w:lang w:val="sk-SK"/>
        </w:rPr>
        <w:t xml:space="preserve">výstupu a spoločných </w:t>
      </w:r>
      <w:r w:rsidR="00726BF3" w:rsidRPr="004D68C7">
        <w:rPr>
          <w:sz w:val="24"/>
          <w:szCs w:val="24"/>
          <w:lang w:val="sk-SK"/>
        </w:rPr>
        <w:t xml:space="preserve">MU </w:t>
      </w:r>
      <w:r w:rsidRPr="004D68C7">
        <w:rPr>
          <w:sz w:val="24"/>
          <w:szCs w:val="24"/>
          <w:lang w:val="sk-SK"/>
        </w:rPr>
        <w:t xml:space="preserve">okamžitých výsledkov. Údaje k spoločným </w:t>
      </w:r>
      <w:r w:rsidR="00726BF3" w:rsidRPr="004D68C7">
        <w:rPr>
          <w:sz w:val="24"/>
          <w:szCs w:val="24"/>
          <w:lang w:val="sk-SK"/>
        </w:rPr>
        <w:t xml:space="preserve">MU </w:t>
      </w:r>
      <w:r w:rsidRPr="004D68C7">
        <w:rPr>
          <w:sz w:val="24"/>
          <w:szCs w:val="24"/>
          <w:lang w:val="sk-SK"/>
        </w:rPr>
        <w:t>dlhodobých výsledkov z prílohy I</w:t>
      </w:r>
      <w:r w:rsidR="00F643B6" w:rsidRPr="004D68C7">
        <w:rPr>
          <w:sz w:val="24"/>
          <w:szCs w:val="24"/>
          <w:lang w:val="sk-SK"/>
        </w:rPr>
        <w:t xml:space="preserve">I </w:t>
      </w:r>
      <w:r w:rsidRPr="004D68C7">
        <w:rPr>
          <w:sz w:val="24"/>
          <w:szCs w:val="24"/>
          <w:lang w:val="sk-SK"/>
        </w:rPr>
        <w:t>Nariadenia o ESF budú vykazované</w:t>
      </w:r>
      <w:r w:rsidR="00F643B6" w:rsidRPr="004D68C7">
        <w:rPr>
          <w:sz w:val="24"/>
          <w:szCs w:val="24"/>
          <w:lang w:val="sk-SK"/>
        </w:rPr>
        <w:t xml:space="preserve"> každoročne počnúc správou</w:t>
      </w:r>
      <w:r w:rsidR="00F22D83">
        <w:rPr>
          <w:sz w:val="24"/>
          <w:szCs w:val="24"/>
          <w:lang w:val="sk-SK"/>
        </w:rPr>
        <w:t xml:space="preserve"> v apríli 2015 a v rámci výročných správ</w:t>
      </w:r>
      <w:r w:rsidR="00F643B6" w:rsidRPr="004D68C7">
        <w:rPr>
          <w:sz w:val="24"/>
          <w:szCs w:val="24"/>
          <w:lang w:val="sk-SK"/>
        </w:rPr>
        <w:t xml:space="preserve"> o vykonávaní </w:t>
      </w:r>
      <w:r w:rsidR="00E15F32" w:rsidRPr="004D68C7">
        <w:rPr>
          <w:sz w:val="24"/>
          <w:szCs w:val="24"/>
          <w:lang w:val="sk-SK"/>
        </w:rPr>
        <w:t>OP</w:t>
      </w:r>
      <w:r w:rsidR="00F643B6" w:rsidRPr="004D68C7">
        <w:rPr>
          <w:sz w:val="24"/>
          <w:szCs w:val="24"/>
          <w:lang w:val="sk-SK"/>
        </w:rPr>
        <w:t xml:space="preserve"> </w:t>
      </w:r>
      <w:r w:rsidR="00F22D83">
        <w:rPr>
          <w:sz w:val="24"/>
          <w:szCs w:val="24"/>
          <w:lang w:val="sk-SK"/>
        </w:rPr>
        <w:t>od</w:t>
      </w:r>
      <w:r w:rsidR="00895756">
        <w:rPr>
          <w:sz w:val="24"/>
          <w:szCs w:val="24"/>
          <w:lang w:val="sk-SK"/>
        </w:rPr>
        <w:t xml:space="preserve"> roku</w:t>
      </w:r>
      <w:r w:rsidR="00F643B6" w:rsidRPr="004D68C7">
        <w:rPr>
          <w:sz w:val="24"/>
          <w:szCs w:val="24"/>
          <w:lang w:val="sk-SK"/>
        </w:rPr>
        <w:t xml:space="preserve"> 201</w:t>
      </w:r>
      <w:r w:rsidR="00F22D83">
        <w:rPr>
          <w:sz w:val="24"/>
          <w:szCs w:val="24"/>
          <w:lang w:val="sk-SK"/>
        </w:rPr>
        <w:t>6</w:t>
      </w:r>
      <w:r w:rsidR="005010EA" w:rsidRPr="004D68C7">
        <w:rPr>
          <w:sz w:val="24"/>
          <w:szCs w:val="24"/>
          <w:lang w:val="sk-SK"/>
        </w:rPr>
        <w:t xml:space="preserve"> </w:t>
      </w:r>
      <w:r w:rsidR="00F22D83">
        <w:rPr>
          <w:sz w:val="24"/>
          <w:szCs w:val="24"/>
          <w:lang w:val="sk-SK"/>
        </w:rPr>
        <w:t xml:space="preserve">do </w:t>
      </w:r>
      <w:r w:rsidR="00895756">
        <w:rPr>
          <w:sz w:val="24"/>
          <w:szCs w:val="24"/>
          <w:lang w:val="sk-SK"/>
        </w:rPr>
        <w:t>roku 2023</w:t>
      </w:r>
      <w:r w:rsidRPr="00895756">
        <w:rPr>
          <w:sz w:val="24"/>
          <w:szCs w:val="24"/>
          <w:lang w:val="sk-SK"/>
        </w:rPr>
        <w:t>.</w:t>
      </w:r>
    </w:p>
    <w:p w14:paraId="0880DE9A"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Ukazovatele okamžitých výsledkov podľa prílohy II Nariadenia o ESF popisujú zmenenú situáciu účastníka, ktorá znamená buď:</w:t>
      </w:r>
    </w:p>
    <w:p w14:paraId="52E86FD1" w14:textId="77777777" w:rsidR="00BA7B01" w:rsidRPr="004D68C7" w:rsidRDefault="00BA7B01" w:rsidP="00BA7B01">
      <w:pPr>
        <w:pStyle w:val="Odsekzoznamu"/>
        <w:numPr>
          <w:ilvl w:val="2"/>
          <w:numId w:val="45"/>
        </w:numPr>
        <w:spacing w:before="120" w:after="120"/>
        <w:ind w:left="851" w:hanging="425"/>
        <w:contextualSpacing w:val="0"/>
        <w:jc w:val="both"/>
      </w:pPr>
      <w:r w:rsidRPr="004D68C7">
        <w:t>dokončenie intervencie z IZM,</w:t>
      </w:r>
      <w:r w:rsidR="00800423" w:rsidRPr="004D68C7">
        <w:t xml:space="preserve"> </w:t>
      </w:r>
    </w:p>
    <w:p w14:paraId="3A1695C5" w14:textId="77777777" w:rsidR="00BA7B01" w:rsidRPr="004D68C7" w:rsidRDefault="00BA7B01" w:rsidP="00BA7B01">
      <w:pPr>
        <w:pStyle w:val="Odsekzoznamu"/>
        <w:numPr>
          <w:ilvl w:val="2"/>
          <w:numId w:val="45"/>
        </w:numPr>
        <w:spacing w:before="120" w:after="120"/>
        <w:ind w:left="851" w:hanging="425"/>
        <w:contextualSpacing w:val="0"/>
        <w:jc w:val="both"/>
      </w:pPr>
      <w:r w:rsidRPr="004D68C7">
        <w:t>získanie ponuky zamestnania, ďalšieho vzdelávania, učňovskej prípravy alebo stáže</w:t>
      </w:r>
      <w:r w:rsidR="00800423" w:rsidRPr="004D68C7">
        <w:t>,</w:t>
      </w:r>
      <w:r w:rsidRPr="004D68C7">
        <w:t xml:space="preserve"> alebo</w:t>
      </w:r>
    </w:p>
    <w:p w14:paraId="0F7C6F2D" w14:textId="77777777" w:rsidR="00BA7B01" w:rsidRPr="004D68C7" w:rsidRDefault="00BA7B01" w:rsidP="00BA7B01">
      <w:pPr>
        <w:pStyle w:val="Odsekzoznamu"/>
        <w:numPr>
          <w:ilvl w:val="2"/>
          <w:numId w:val="45"/>
        </w:numPr>
        <w:spacing w:before="120" w:after="120"/>
        <w:ind w:left="851" w:hanging="425"/>
        <w:contextualSpacing w:val="0"/>
        <w:jc w:val="both"/>
      </w:pPr>
      <w:r w:rsidRPr="004D68C7">
        <w:t>zmenu situácie tak, že účastník je v čase odchodu buď v procese vzdelávania/odbornej prípravy, alebo získa</w:t>
      </w:r>
      <w:r w:rsidR="00F643B6" w:rsidRPr="004D68C7">
        <w:t>va</w:t>
      </w:r>
      <w:r w:rsidRPr="004D68C7">
        <w:t xml:space="preserve"> kvalifikáciu, alebo je zamestnaný vrátane statusu SZČO.</w:t>
      </w:r>
    </w:p>
    <w:p w14:paraId="33C1C533"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Zmenená situácia sa sleduje a vykazuje samostatne pre každú z nasledovných skupín podľa zamestnaneckého postavenia:</w:t>
      </w:r>
    </w:p>
    <w:p w14:paraId="2BB703AE" w14:textId="77777777" w:rsidR="00BA7B01" w:rsidRPr="004D68C7" w:rsidRDefault="00BA7B01" w:rsidP="00BA7B01">
      <w:pPr>
        <w:pStyle w:val="Odsekzoznamu"/>
        <w:numPr>
          <w:ilvl w:val="0"/>
          <w:numId w:val="46"/>
        </w:numPr>
        <w:spacing w:before="120" w:after="120"/>
        <w:ind w:left="851" w:hanging="425"/>
        <w:contextualSpacing w:val="0"/>
        <w:jc w:val="both"/>
      </w:pPr>
      <w:r w:rsidRPr="004D68C7">
        <w:t>nezamestnaní,</w:t>
      </w:r>
    </w:p>
    <w:p w14:paraId="2714EEFF" w14:textId="77777777" w:rsidR="00BA7B01" w:rsidRPr="004D68C7" w:rsidRDefault="00BA7B01" w:rsidP="00BA7B01">
      <w:pPr>
        <w:pStyle w:val="Odsekzoznamu"/>
        <w:numPr>
          <w:ilvl w:val="0"/>
          <w:numId w:val="46"/>
        </w:numPr>
        <w:spacing w:before="120" w:after="120"/>
        <w:ind w:left="851" w:hanging="425"/>
        <w:contextualSpacing w:val="0"/>
        <w:jc w:val="both"/>
      </w:pPr>
      <w:r w:rsidRPr="004D68C7">
        <w:t>dlhodobo nezamestnaní,</w:t>
      </w:r>
    </w:p>
    <w:p w14:paraId="69217CBC" w14:textId="77777777" w:rsidR="00BA7B01" w:rsidRPr="004D68C7" w:rsidRDefault="00BA7B01" w:rsidP="00BA7B01">
      <w:pPr>
        <w:pStyle w:val="Odsekzoznamu"/>
        <w:numPr>
          <w:ilvl w:val="0"/>
          <w:numId w:val="46"/>
        </w:numPr>
        <w:spacing w:before="120" w:after="120"/>
        <w:ind w:left="851" w:hanging="425"/>
        <w:contextualSpacing w:val="0"/>
        <w:jc w:val="both"/>
      </w:pPr>
      <w:r w:rsidRPr="004D68C7">
        <w:t>neaktívni účastníci, ktorí nie sú v procese vzdelávania alebo odbornej prípravy.</w:t>
      </w:r>
    </w:p>
    <w:p w14:paraId="44BB18CE" w14:textId="302DDC3A"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Dokončenie intervencie z IZM – zarátavajú sa len účastníci, ktorí ukončili celú plánovanú intervenciu</w:t>
      </w:r>
      <w:r w:rsidR="00994560" w:rsidRPr="004D68C7">
        <w:rPr>
          <w:sz w:val="24"/>
          <w:szCs w:val="24"/>
          <w:lang w:val="sk-SK"/>
        </w:rPr>
        <w:t>, resp. najmenej 90 % z plánovaného rozsahu aktivity</w:t>
      </w:r>
      <w:r w:rsidRPr="004D68C7">
        <w:rPr>
          <w:sz w:val="24"/>
          <w:szCs w:val="24"/>
          <w:lang w:val="sk-SK"/>
        </w:rPr>
        <w:t>. Účastníci, ktorí z akýchkoľvek dôvodov neukončili celú plánovanú intervenciu, nie sú zarátavaní do takéhoto ukazovateľa.</w:t>
      </w:r>
      <w:r w:rsidR="00EB38E2" w:rsidRPr="004D68C7">
        <w:rPr>
          <w:rStyle w:val="Odkaznapoznmkupodiarou"/>
          <w:sz w:val="24"/>
          <w:szCs w:val="24"/>
          <w:lang w:val="sk-SK"/>
        </w:rPr>
        <w:footnoteReference w:id="52"/>
      </w:r>
    </w:p>
    <w:p w14:paraId="58B36EE0"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Intervencia je súbor aktivít naplánovaných pre účastníka; intervencia môže byť kratšia ako samotný projekt.</w:t>
      </w:r>
    </w:p>
    <w:p w14:paraId="76B1719F"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Získanie ponuky zamestnania, ďalšieho vzdelávania, učňovskej prípravy alebo stáže - musí nastať do 4 týždňov od ukončenia účasti na projekte. V tomto prípade ukazovateľ pokrýva všetkých účastníkov, teda aj tých, ktorí ukončili účasť v projekte skôr.</w:t>
      </w:r>
    </w:p>
    <w:p w14:paraId="1060D055"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 xml:space="preserve">Účastník je v čase odchodu buď v procese vzdelávania/odbornej prípravy, alebo získa kvalifikáciu, alebo je zamestnaný vrátane SZČO – zmena musí nastať do 4 týždňov od </w:t>
      </w:r>
      <w:r w:rsidRPr="004D68C7">
        <w:rPr>
          <w:sz w:val="24"/>
          <w:szCs w:val="24"/>
          <w:lang w:val="sk-SK"/>
        </w:rPr>
        <w:lastRenderedPageBreak/>
        <w:t>ukončenia účasti na projekte. Aj v tomto prípade ukazovateľ pokrýva všetkých účastníkov, teda aj tých, ktorí ukončili účasť v projekte skôr.</w:t>
      </w:r>
    </w:p>
    <w:p w14:paraId="6D25122F" w14:textId="77777777" w:rsidR="00BA7B01" w:rsidRPr="004D68C7" w:rsidRDefault="00BA7B01" w:rsidP="00BA7B01">
      <w:pPr>
        <w:pStyle w:val="Zkladntext"/>
        <w:numPr>
          <w:ilvl w:val="0"/>
          <w:numId w:val="29"/>
        </w:numPr>
        <w:spacing w:before="120" w:after="120"/>
        <w:ind w:left="426" w:hanging="426"/>
        <w:rPr>
          <w:sz w:val="24"/>
          <w:szCs w:val="24"/>
          <w:lang w:val="sk-SK"/>
        </w:rPr>
      </w:pPr>
      <w:r w:rsidRPr="004D68C7">
        <w:rPr>
          <w:sz w:val="24"/>
          <w:szCs w:val="24"/>
          <w:lang w:val="sk-SK"/>
        </w:rPr>
        <w:t>Spoločné ukazovatele dlhodobých výsledkov podľa prílohy II Nariadenia o ESF pre účastníkov podporených z IZM zachytávajú jednu z nasledovných situácií, ktorá nastala po 6 mesiacoch:</w:t>
      </w:r>
    </w:p>
    <w:p w14:paraId="423795F3" w14:textId="77777777" w:rsidR="005010EA" w:rsidRPr="004D68C7" w:rsidRDefault="005010EA" w:rsidP="002225B1">
      <w:pPr>
        <w:pStyle w:val="Odsekzoznamu"/>
        <w:numPr>
          <w:ilvl w:val="0"/>
          <w:numId w:val="47"/>
        </w:numPr>
        <w:spacing w:before="120" w:after="120" w:line="276" w:lineRule="auto"/>
        <w:ind w:left="851" w:hanging="425"/>
        <w:contextualSpacing w:val="0"/>
        <w:jc w:val="both"/>
      </w:pPr>
      <w:r w:rsidRPr="004D68C7">
        <w:t xml:space="preserve">účastníci, ktorí po odchode absolvujú ďalšie vzdelávanie, program odbornej prípravy vedúci k získaniu kvalifikácie učňovskú prípravu alebo stáž; </w:t>
      </w:r>
    </w:p>
    <w:p w14:paraId="6980754C" w14:textId="77777777" w:rsidR="00BA7B01" w:rsidRPr="004D68C7" w:rsidRDefault="00BA7B01" w:rsidP="002225B1">
      <w:pPr>
        <w:pStyle w:val="Odsekzoznamu"/>
        <w:numPr>
          <w:ilvl w:val="0"/>
          <w:numId w:val="47"/>
        </w:numPr>
        <w:spacing w:before="120" w:after="120" w:line="276" w:lineRule="auto"/>
        <w:ind w:left="851" w:hanging="425"/>
        <w:contextualSpacing w:val="0"/>
        <w:jc w:val="both"/>
      </w:pPr>
      <w:r w:rsidRPr="004D68C7">
        <w:t>účastníci, ktorí sú zamestnaní</w:t>
      </w:r>
      <w:r w:rsidR="005010EA" w:rsidRPr="004D68C7">
        <w:t>;</w:t>
      </w:r>
      <w:r w:rsidRPr="004D68C7">
        <w:t xml:space="preserve"> </w:t>
      </w:r>
    </w:p>
    <w:p w14:paraId="0020E5A4" w14:textId="7C815486" w:rsidR="00FA0CF1" w:rsidRDefault="00BA7B01" w:rsidP="00BA7B01">
      <w:pPr>
        <w:pStyle w:val="Odsekzoznamu"/>
        <w:numPr>
          <w:ilvl w:val="0"/>
          <w:numId w:val="47"/>
        </w:numPr>
        <w:spacing w:before="120" w:after="120" w:line="276" w:lineRule="auto"/>
        <w:ind w:left="851" w:hanging="425"/>
        <w:contextualSpacing w:val="0"/>
        <w:jc w:val="both"/>
      </w:pPr>
      <w:r w:rsidRPr="004D68C7">
        <w:t xml:space="preserve">účastníci, ktorí sú </w:t>
      </w:r>
      <w:r w:rsidR="00D50508" w:rsidRPr="004D68C7">
        <w:t>SZČO</w:t>
      </w:r>
      <w:r w:rsidRPr="004D68C7">
        <w:t>.</w:t>
      </w:r>
    </w:p>
    <w:p w14:paraId="507A3CF5" w14:textId="7E42863F" w:rsidR="00BA7B01" w:rsidRPr="004D68C7" w:rsidRDefault="00FA0CF1" w:rsidP="00FA0CF1">
      <w:pPr>
        <w:spacing w:after="200" w:line="276" w:lineRule="auto"/>
      </w:pPr>
      <w:r>
        <w:br w:type="page"/>
      </w:r>
    </w:p>
    <w:p w14:paraId="3CCC50FC" w14:textId="47ECA163" w:rsidR="001254AE" w:rsidRPr="004D68C7" w:rsidRDefault="001254AE" w:rsidP="005279C5">
      <w:pPr>
        <w:pStyle w:val="MPCKO1"/>
        <w:numPr>
          <w:ilvl w:val="0"/>
          <w:numId w:val="0"/>
        </w:numPr>
        <w:ind w:left="576" w:hanging="576"/>
        <w:rPr>
          <w:rFonts w:cs="Times New Roman"/>
        </w:rPr>
      </w:pPr>
      <w:bookmarkStart w:id="300" w:name="_Toc412644032"/>
      <w:bookmarkStart w:id="301" w:name="_Toc23334864"/>
      <w:bookmarkStart w:id="302" w:name="_Toc37769462"/>
      <w:bookmarkStart w:id="303" w:name="_Toc68791210"/>
      <w:bookmarkStart w:id="304" w:name="_Toc54359870"/>
      <w:r w:rsidRPr="008877B3">
        <w:rPr>
          <w:rFonts w:cs="Times New Roman"/>
        </w:rPr>
        <w:lastRenderedPageBreak/>
        <w:t xml:space="preserve">4 Tvorba a správa </w:t>
      </w:r>
      <w:bookmarkEnd w:id="300"/>
      <w:r w:rsidR="00CA1CA0" w:rsidRPr="008877B3">
        <w:rPr>
          <w:rFonts w:cs="Times New Roman"/>
        </w:rPr>
        <w:t>ČMU</w:t>
      </w:r>
      <w:bookmarkEnd w:id="301"/>
      <w:bookmarkEnd w:id="302"/>
      <w:bookmarkEnd w:id="303"/>
      <w:bookmarkEnd w:id="304"/>
    </w:p>
    <w:p w14:paraId="054BB446" w14:textId="56D08038" w:rsidR="001254AE" w:rsidRPr="004D68C7" w:rsidRDefault="001254AE" w:rsidP="005279C5">
      <w:pPr>
        <w:pStyle w:val="MPCKO2"/>
        <w:numPr>
          <w:ilvl w:val="0"/>
          <w:numId w:val="0"/>
        </w:numPr>
        <w:ind w:left="720" w:hanging="720"/>
        <w:rPr>
          <w:rFonts w:cs="Times New Roman"/>
        </w:rPr>
      </w:pPr>
      <w:bookmarkStart w:id="305" w:name="_Toc412644033"/>
      <w:bookmarkStart w:id="306" w:name="_Toc23334865"/>
      <w:bookmarkStart w:id="307" w:name="_Toc37769463"/>
      <w:bookmarkStart w:id="308" w:name="_Toc68791211"/>
      <w:bookmarkStart w:id="309" w:name="_Toc54359871"/>
      <w:r w:rsidRPr="004D68C7">
        <w:rPr>
          <w:rFonts w:cs="Times New Roman"/>
        </w:rPr>
        <w:t>4.1 Základné pravidlá</w:t>
      </w:r>
      <w:bookmarkEnd w:id="305"/>
      <w:bookmarkEnd w:id="306"/>
      <w:bookmarkEnd w:id="307"/>
      <w:bookmarkEnd w:id="308"/>
      <w:bookmarkEnd w:id="309"/>
    </w:p>
    <w:p w14:paraId="444F98BA" w14:textId="1E7B0417" w:rsidR="001254AE" w:rsidRPr="004D68C7" w:rsidRDefault="001254AE" w:rsidP="0040484A">
      <w:pPr>
        <w:pStyle w:val="Zkladntext"/>
        <w:numPr>
          <w:ilvl w:val="2"/>
          <w:numId w:val="16"/>
        </w:numPr>
        <w:spacing w:before="120" w:after="120"/>
        <w:ind w:left="426" w:hanging="432"/>
        <w:rPr>
          <w:sz w:val="24"/>
          <w:lang w:val="sk-SK"/>
        </w:rPr>
      </w:pPr>
      <w:r w:rsidRPr="004D68C7">
        <w:rPr>
          <w:sz w:val="24"/>
          <w:lang w:val="sk-SK"/>
        </w:rPr>
        <w:t>Tvorba a správa ČMU je proces prípravy, zostavenia, aktualizácie a správy ČMU počas celého PO 2014</w:t>
      </w:r>
      <w:r w:rsidR="00512AC3" w:rsidRPr="004D68C7">
        <w:rPr>
          <w:sz w:val="24"/>
          <w:lang w:val="sk-SK"/>
        </w:rPr>
        <w:t xml:space="preserve"> – </w:t>
      </w:r>
      <w:r w:rsidRPr="004D68C7">
        <w:rPr>
          <w:sz w:val="24"/>
          <w:lang w:val="sk-SK"/>
        </w:rPr>
        <w:t>2020</w:t>
      </w:r>
      <w:r w:rsidR="00740B19" w:rsidRPr="004D68C7">
        <w:rPr>
          <w:sz w:val="24"/>
          <w:lang w:val="sk-SK"/>
        </w:rPr>
        <w:t>.</w:t>
      </w:r>
      <w:r w:rsidRPr="004D68C7">
        <w:rPr>
          <w:sz w:val="24"/>
          <w:lang w:val="sk-SK"/>
        </w:rPr>
        <w:t xml:space="preserve"> </w:t>
      </w:r>
      <w:r w:rsidR="00740B19" w:rsidRPr="004D68C7">
        <w:rPr>
          <w:sz w:val="24"/>
          <w:lang w:val="sk-SK"/>
        </w:rPr>
        <w:t>Rovnako i</w:t>
      </w:r>
      <w:r w:rsidR="004B062E" w:rsidRPr="004D68C7">
        <w:rPr>
          <w:sz w:val="24"/>
          <w:lang w:val="sk-SK"/>
        </w:rPr>
        <w:t xml:space="preserve">de </w:t>
      </w:r>
      <w:r w:rsidR="00740B19" w:rsidRPr="004D68C7">
        <w:rPr>
          <w:sz w:val="24"/>
          <w:lang w:val="sk-SK"/>
        </w:rPr>
        <w:t xml:space="preserve">aj </w:t>
      </w:r>
      <w:r w:rsidR="004B062E" w:rsidRPr="004D68C7">
        <w:rPr>
          <w:sz w:val="24"/>
          <w:lang w:val="sk-SK"/>
        </w:rPr>
        <w:t>o</w:t>
      </w:r>
      <w:r w:rsidR="00740B19" w:rsidRPr="004D68C7">
        <w:rPr>
          <w:sz w:val="24"/>
          <w:lang w:val="sk-SK"/>
        </w:rPr>
        <w:t> </w:t>
      </w:r>
      <w:r w:rsidR="004B062E" w:rsidRPr="004D68C7">
        <w:rPr>
          <w:sz w:val="24"/>
          <w:lang w:val="sk-SK"/>
        </w:rPr>
        <w:t>zabezpečenie</w:t>
      </w:r>
      <w:r w:rsidR="00740B19" w:rsidRPr="004D68C7">
        <w:rPr>
          <w:sz w:val="24"/>
          <w:lang w:val="sk-SK"/>
        </w:rPr>
        <w:t xml:space="preserve"> </w:t>
      </w:r>
      <w:r w:rsidR="004B062E" w:rsidRPr="004D68C7">
        <w:rPr>
          <w:sz w:val="24"/>
          <w:lang w:val="sk-SK"/>
        </w:rPr>
        <w:t xml:space="preserve">plnohodnotnej aplikácie a využiteľnosti </w:t>
      </w:r>
      <w:r w:rsidR="00740B19" w:rsidRPr="004D68C7">
        <w:rPr>
          <w:sz w:val="24"/>
          <w:lang w:val="sk-SK"/>
        </w:rPr>
        <w:t xml:space="preserve">ČMU </w:t>
      </w:r>
      <w:r w:rsidR="004B062E" w:rsidRPr="004D68C7">
        <w:rPr>
          <w:sz w:val="24"/>
          <w:lang w:val="sk-SK"/>
        </w:rPr>
        <w:t xml:space="preserve">v rámci ITMS2014+. </w:t>
      </w:r>
      <w:r w:rsidRPr="004D68C7">
        <w:rPr>
          <w:sz w:val="24"/>
          <w:lang w:val="sk-SK"/>
        </w:rPr>
        <w:t xml:space="preserve">Zodpovednosť za tento proces má CKO ako správca ČMU. Subjekty zapojené do procesov monitorovania implementácie EŠIF na úrovni programov a projektov sú </w:t>
      </w:r>
      <w:r w:rsidR="00252A5F" w:rsidRPr="004D68C7">
        <w:rPr>
          <w:sz w:val="24"/>
          <w:lang w:val="sk-SK"/>
        </w:rPr>
        <w:t xml:space="preserve">oprávnené </w:t>
      </w:r>
      <w:r w:rsidRPr="004D68C7">
        <w:rPr>
          <w:sz w:val="24"/>
          <w:lang w:val="sk-SK"/>
        </w:rPr>
        <w:t xml:space="preserve">používať </w:t>
      </w:r>
      <w:r w:rsidR="00585FAC" w:rsidRPr="004D68C7">
        <w:rPr>
          <w:sz w:val="24"/>
          <w:lang w:val="sk-SK"/>
        </w:rPr>
        <w:t xml:space="preserve">iba </w:t>
      </w:r>
      <w:r w:rsidRPr="004D68C7">
        <w:rPr>
          <w:sz w:val="24"/>
          <w:lang w:val="sk-SK"/>
        </w:rPr>
        <w:t xml:space="preserve">MU a iné údaje </w:t>
      </w:r>
      <w:r w:rsidR="004B062E" w:rsidRPr="004D68C7">
        <w:rPr>
          <w:sz w:val="24"/>
          <w:lang w:val="sk-SK"/>
        </w:rPr>
        <w:t>schválené správcom ČMU</w:t>
      </w:r>
      <w:r w:rsidRPr="004D68C7">
        <w:rPr>
          <w:sz w:val="24"/>
          <w:lang w:val="sk-SK"/>
        </w:rPr>
        <w:t>.</w:t>
      </w:r>
    </w:p>
    <w:p w14:paraId="3CA2F35C" w14:textId="1473B6A3" w:rsidR="001254AE" w:rsidRPr="004D68C7" w:rsidRDefault="001254AE" w:rsidP="0040484A">
      <w:pPr>
        <w:pStyle w:val="Zkladntext"/>
        <w:numPr>
          <w:ilvl w:val="2"/>
          <w:numId w:val="16"/>
        </w:numPr>
        <w:spacing w:before="120" w:after="120"/>
        <w:ind w:left="426" w:hanging="432"/>
        <w:rPr>
          <w:sz w:val="24"/>
          <w:lang w:val="sk-SK"/>
        </w:rPr>
      </w:pPr>
      <w:bookmarkStart w:id="310" w:name="_Hlk508979114"/>
      <w:r w:rsidRPr="004D68C7">
        <w:rPr>
          <w:sz w:val="24"/>
          <w:lang w:val="sk-SK"/>
        </w:rPr>
        <w:t>Štruktúra ČMU reflektuje </w:t>
      </w:r>
      <w:r w:rsidR="00252A5F" w:rsidRPr="004D68C7">
        <w:rPr>
          <w:sz w:val="24"/>
          <w:lang w:val="sk-SK"/>
        </w:rPr>
        <w:t>TC</w:t>
      </w:r>
      <w:r w:rsidRPr="004D68C7">
        <w:rPr>
          <w:sz w:val="24"/>
          <w:lang w:val="sk-SK"/>
        </w:rPr>
        <w:t xml:space="preserve"> pre EŠIF a spoločný strategický rámec definovan</w:t>
      </w:r>
      <w:r w:rsidR="00740B19" w:rsidRPr="004D68C7">
        <w:rPr>
          <w:sz w:val="24"/>
          <w:lang w:val="sk-SK"/>
        </w:rPr>
        <w:t>ý</w:t>
      </w:r>
      <w:r w:rsidRPr="004D68C7">
        <w:rPr>
          <w:sz w:val="24"/>
          <w:lang w:val="sk-SK"/>
        </w:rPr>
        <w:t xml:space="preserve"> v článku 9 </w:t>
      </w:r>
      <w:r w:rsidRPr="004D68C7" w:rsidDel="00CF22E0">
        <w:rPr>
          <w:sz w:val="24"/>
          <w:lang w:val="sk-SK"/>
        </w:rPr>
        <w:t xml:space="preserve"> </w:t>
      </w:r>
      <w:r w:rsidRPr="004D68C7">
        <w:rPr>
          <w:sz w:val="24"/>
          <w:lang w:val="sk-SK"/>
        </w:rPr>
        <w:t xml:space="preserve">všeobecného nariadenia. MU </w:t>
      </w:r>
      <w:r w:rsidR="0006291D">
        <w:rPr>
          <w:sz w:val="24"/>
          <w:lang w:val="sk-SK"/>
        </w:rPr>
        <w:t>aktuálne</w:t>
      </w:r>
      <w:r w:rsidR="00E41429">
        <w:rPr>
          <w:sz w:val="24"/>
          <w:lang w:val="sk-SK"/>
        </w:rPr>
        <w:t xml:space="preserve"> platných</w:t>
      </w:r>
      <w:r w:rsidR="00EF5215">
        <w:rPr>
          <w:sz w:val="24"/>
          <w:lang w:val="sk-SK"/>
        </w:rPr>
        <w:t xml:space="preserve"> </w:t>
      </w:r>
      <w:r w:rsidRPr="004D68C7">
        <w:rPr>
          <w:sz w:val="24"/>
          <w:lang w:val="sk-SK"/>
        </w:rPr>
        <w:t>schválených OP predstavujú základné východisko pre programovú a projektovú úroveň ČMU</w:t>
      </w:r>
      <w:r w:rsidR="00740B19" w:rsidRPr="004D68C7">
        <w:rPr>
          <w:sz w:val="24"/>
          <w:lang w:val="sk-SK"/>
        </w:rPr>
        <w:t>.</w:t>
      </w:r>
      <w:r w:rsidRPr="004D68C7">
        <w:rPr>
          <w:sz w:val="24"/>
          <w:lang w:val="sk-SK"/>
        </w:rPr>
        <w:t xml:space="preserve"> </w:t>
      </w:r>
      <w:r w:rsidR="00740B19" w:rsidRPr="004D68C7">
        <w:rPr>
          <w:sz w:val="24"/>
          <w:lang w:val="sk-SK"/>
        </w:rPr>
        <w:t>T</w:t>
      </w:r>
      <w:r w:rsidRPr="004D68C7">
        <w:rPr>
          <w:sz w:val="24"/>
          <w:lang w:val="sk-SK"/>
        </w:rPr>
        <w:t xml:space="preserve">o znamená, </w:t>
      </w:r>
      <w:r w:rsidRPr="004D68C7">
        <w:rPr>
          <w:b/>
          <w:sz w:val="24"/>
          <w:lang w:val="sk-SK"/>
        </w:rPr>
        <w:t>že všetky MU schválené v OP sú zaradené do ČMU</w:t>
      </w:r>
      <w:r w:rsidRPr="004D68C7">
        <w:rPr>
          <w:sz w:val="24"/>
          <w:lang w:val="sk-SK"/>
        </w:rPr>
        <w:t xml:space="preserve"> (programová úroveň)</w:t>
      </w:r>
      <w:r w:rsidR="00036865">
        <w:rPr>
          <w:rStyle w:val="Odkaznapoznmkupodiarou"/>
          <w:sz w:val="24"/>
          <w:lang w:val="sk-SK"/>
        </w:rPr>
        <w:footnoteReference w:id="53"/>
      </w:r>
      <w:r w:rsidRPr="004D68C7">
        <w:rPr>
          <w:sz w:val="24"/>
          <w:lang w:val="sk-SK"/>
        </w:rPr>
        <w:t xml:space="preserve">. </w:t>
      </w:r>
    </w:p>
    <w:bookmarkEnd w:id="310"/>
    <w:p w14:paraId="525ED774" w14:textId="0F722F5B" w:rsidR="001254AE" w:rsidRPr="004D68C7" w:rsidRDefault="001254AE" w:rsidP="0040484A">
      <w:pPr>
        <w:pStyle w:val="Zkladntext"/>
        <w:numPr>
          <w:ilvl w:val="2"/>
          <w:numId w:val="16"/>
        </w:numPr>
        <w:spacing w:before="120" w:after="120"/>
        <w:ind w:left="426" w:hanging="432"/>
        <w:rPr>
          <w:sz w:val="24"/>
          <w:lang w:val="sk-SK"/>
        </w:rPr>
      </w:pPr>
      <w:r w:rsidRPr="004D68C7">
        <w:rPr>
          <w:sz w:val="24"/>
          <w:lang w:val="sk-SK"/>
        </w:rPr>
        <w:t xml:space="preserve">Úlohou MU (vrátane finančných ukazovateľov a KVK) na programovej úrovni je zabezpečiť priebežné údaje o pokroku v plnení cieľov </w:t>
      </w:r>
      <w:r w:rsidR="00252A5F" w:rsidRPr="004D68C7">
        <w:rPr>
          <w:sz w:val="24"/>
          <w:lang w:val="sk-SK"/>
        </w:rPr>
        <w:t>OP</w:t>
      </w:r>
      <w:r w:rsidRPr="004D68C7">
        <w:rPr>
          <w:sz w:val="24"/>
          <w:lang w:val="sk-SK"/>
        </w:rPr>
        <w:t xml:space="preserve">, </w:t>
      </w:r>
      <w:r w:rsidR="00252A5F" w:rsidRPr="004D68C7">
        <w:rPr>
          <w:sz w:val="24"/>
          <w:lang w:val="sk-SK"/>
        </w:rPr>
        <w:t>IP</w:t>
      </w:r>
      <w:r w:rsidRPr="004D68C7">
        <w:rPr>
          <w:sz w:val="24"/>
          <w:lang w:val="sk-SK"/>
        </w:rPr>
        <w:t xml:space="preserve">, </w:t>
      </w:r>
      <w:r w:rsidR="00252845" w:rsidRPr="004D68C7">
        <w:rPr>
          <w:sz w:val="24"/>
          <w:lang w:val="sk-SK"/>
        </w:rPr>
        <w:t>ŠC</w:t>
      </w:r>
      <w:r w:rsidR="00E07573">
        <w:rPr>
          <w:sz w:val="24"/>
          <w:lang w:val="sk-SK"/>
        </w:rPr>
        <w:t xml:space="preserve"> </w:t>
      </w:r>
      <w:r w:rsidRPr="004D68C7">
        <w:rPr>
          <w:sz w:val="24"/>
          <w:lang w:val="sk-SK"/>
        </w:rPr>
        <w:t>a typov aktivít. RO zodpovedá za relevantnosť MU na programovej úrovni vo vzťahu k intervenčnej logike OP.</w:t>
      </w:r>
    </w:p>
    <w:p w14:paraId="5366A6CF" w14:textId="67E858EE" w:rsidR="00BC427C" w:rsidRPr="00BC427C" w:rsidRDefault="001254AE" w:rsidP="00BC427C">
      <w:pPr>
        <w:pStyle w:val="Zkladntext"/>
        <w:numPr>
          <w:ilvl w:val="2"/>
          <w:numId w:val="16"/>
        </w:numPr>
        <w:spacing w:before="120" w:after="120"/>
        <w:ind w:left="426" w:hanging="432"/>
        <w:rPr>
          <w:sz w:val="24"/>
          <w:lang w:val="sk-SK"/>
        </w:rPr>
      </w:pPr>
      <w:r w:rsidRPr="004D68C7">
        <w:rPr>
          <w:b/>
          <w:sz w:val="24"/>
          <w:lang w:val="sk-SK"/>
        </w:rPr>
        <w:t>Projektové MU</w:t>
      </w:r>
      <w:r w:rsidRPr="004D68C7">
        <w:rPr>
          <w:sz w:val="24"/>
          <w:lang w:val="sk-SK"/>
        </w:rPr>
        <w:t xml:space="preserve"> zaradené do ČMU nadväzujú na MU definované na programovej úrovni</w:t>
      </w:r>
      <w:r w:rsidR="00BC427C">
        <w:rPr>
          <w:sz w:val="24"/>
          <w:lang w:val="sk-SK"/>
        </w:rPr>
        <w:t xml:space="preserve"> alebo </w:t>
      </w:r>
      <w:r w:rsidR="00BC427C" w:rsidRPr="004D68C7">
        <w:rPr>
          <w:sz w:val="24"/>
          <w:lang w:val="sk-SK"/>
        </w:rPr>
        <w:t xml:space="preserve">prislúchajú k typu podporovaných aktivít a </w:t>
      </w:r>
      <w:r w:rsidR="00BC427C">
        <w:rPr>
          <w:sz w:val="24"/>
          <w:lang w:val="sk-SK"/>
        </w:rPr>
        <w:t xml:space="preserve">ŠC na úrovni OP a  ich </w:t>
      </w:r>
      <w:r w:rsidR="00BC427C" w:rsidRPr="004D68C7">
        <w:rPr>
          <w:sz w:val="24"/>
          <w:lang w:val="sk-SK"/>
        </w:rPr>
        <w:t xml:space="preserve">sledovanie na úrovni projektu je nevyhnutné z pohľadu preukazovania prínosu k napĺňaniu cieľov OP, IP </w:t>
      </w:r>
      <w:r w:rsidR="00036865">
        <w:rPr>
          <w:sz w:val="24"/>
          <w:lang w:val="sk-SK"/>
        </w:rPr>
        <w:t xml:space="preserve">OP </w:t>
      </w:r>
      <w:r w:rsidR="00BC427C" w:rsidRPr="004D68C7">
        <w:rPr>
          <w:sz w:val="24"/>
          <w:lang w:val="sk-SK"/>
        </w:rPr>
        <w:t>resp. ŠC a sledovania výkonnosti projektu</w:t>
      </w:r>
      <w:r w:rsidRPr="004D68C7">
        <w:rPr>
          <w:sz w:val="24"/>
          <w:lang w:val="sk-SK"/>
        </w:rPr>
        <w:t xml:space="preserve">. Musia mať priamu väzbu na intervenčnú logiku </w:t>
      </w:r>
      <w:r w:rsidR="00252A5F" w:rsidRPr="004D68C7">
        <w:rPr>
          <w:sz w:val="24"/>
          <w:lang w:val="sk-SK"/>
        </w:rPr>
        <w:t xml:space="preserve">OP </w:t>
      </w:r>
      <w:r w:rsidRPr="004D68C7">
        <w:rPr>
          <w:sz w:val="24"/>
          <w:lang w:val="sk-SK"/>
        </w:rPr>
        <w:t>a typy aktivít/</w:t>
      </w:r>
      <w:r w:rsidR="00252845" w:rsidRPr="004D68C7">
        <w:rPr>
          <w:sz w:val="24"/>
          <w:lang w:val="sk-SK"/>
        </w:rPr>
        <w:t>ŠC</w:t>
      </w:r>
      <w:r w:rsidR="008E434A" w:rsidRPr="004D68C7">
        <w:rPr>
          <w:sz w:val="24"/>
          <w:lang w:val="sk-SK"/>
        </w:rPr>
        <w:t xml:space="preserve"> </w:t>
      </w:r>
      <w:r w:rsidRPr="004D68C7">
        <w:rPr>
          <w:sz w:val="24"/>
          <w:lang w:val="sk-SK"/>
        </w:rPr>
        <w:t xml:space="preserve">podporované </w:t>
      </w:r>
      <w:r w:rsidR="00252A5F" w:rsidRPr="004D68C7">
        <w:rPr>
          <w:sz w:val="24"/>
          <w:lang w:val="sk-SK"/>
        </w:rPr>
        <w:t>OP</w:t>
      </w:r>
      <w:r w:rsidRPr="004D68C7">
        <w:rPr>
          <w:sz w:val="24"/>
          <w:lang w:val="sk-SK"/>
        </w:rPr>
        <w:t xml:space="preserve">. Úlohou MU na projektovej úrovni je zabezpečiť priebežné údaje o pokroku v plnení cieľov stanovených pre projekty. Projektové MU sú zaradené do ČMU a upravené na základe </w:t>
      </w:r>
      <w:r w:rsidR="00252A5F" w:rsidRPr="004D68C7">
        <w:rPr>
          <w:sz w:val="24"/>
          <w:lang w:val="sk-SK"/>
        </w:rPr>
        <w:t>ŽoZ</w:t>
      </w:r>
      <w:r w:rsidRPr="004D68C7">
        <w:rPr>
          <w:sz w:val="24"/>
          <w:lang w:val="sk-SK"/>
        </w:rPr>
        <w:t xml:space="preserve"> v</w:t>
      </w:r>
      <w:r w:rsidR="009B4883" w:rsidRPr="004D68C7">
        <w:rPr>
          <w:sz w:val="24"/>
          <w:lang w:val="sk-SK"/>
        </w:rPr>
        <w:t> </w:t>
      </w:r>
      <w:r w:rsidRPr="004D68C7">
        <w:rPr>
          <w:sz w:val="24"/>
          <w:lang w:val="sk-SK"/>
        </w:rPr>
        <w:t>ČMU</w:t>
      </w:r>
      <w:r w:rsidR="009B4883" w:rsidRPr="004D68C7">
        <w:rPr>
          <w:sz w:val="24"/>
          <w:lang w:val="sk-SK"/>
        </w:rPr>
        <w:t>,</w:t>
      </w:r>
      <w:r w:rsidRPr="004D68C7">
        <w:rPr>
          <w:sz w:val="24"/>
          <w:lang w:val="sk-SK"/>
        </w:rPr>
        <w:t xml:space="preserve"> predkladan</w:t>
      </w:r>
      <w:r w:rsidR="009B4883" w:rsidRPr="004D68C7">
        <w:rPr>
          <w:sz w:val="24"/>
          <w:lang w:val="sk-SK"/>
        </w:rPr>
        <w:t>ej</w:t>
      </w:r>
      <w:r w:rsidRPr="004D68C7">
        <w:rPr>
          <w:sz w:val="24"/>
          <w:lang w:val="sk-SK"/>
        </w:rPr>
        <w:t xml:space="preserve"> predovšetkým RO (viď kapitol</w:t>
      </w:r>
      <w:r w:rsidR="009F1417" w:rsidRPr="004D68C7">
        <w:rPr>
          <w:sz w:val="24"/>
          <w:lang w:val="sk-SK"/>
        </w:rPr>
        <w:t>u</w:t>
      </w:r>
      <w:r w:rsidRPr="004D68C7">
        <w:rPr>
          <w:sz w:val="24"/>
          <w:lang w:val="sk-SK"/>
        </w:rPr>
        <w:t xml:space="preserve"> 5</w:t>
      </w:r>
      <w:r w:rsidR="00FF7647" w:rsidRPr="004D68C7">
        <w:rPr>
          <w:sz w:val="24"/>
          <w:lang w:val="sk-SK"/>
        </w:rPr>
        <w:t>.1</w:t>
      </w:r>
      <w:r w:rsidRPr="004D68C7">
        <w:rPr>
          <w:sz w:val="24"/>
          <w:lang w:val="sk-SK"/>
        </w:rPr>
        <w:t xml:space="preserve"> tohto MP), ktor</w:t>
      </w:r>
      <w:r w:rsidR="009B4883" w:rsidRPr="004D68C7">
        <w:rPr>
          <w:sz w:val="24"/>
          <w:lang w:val="sk-SK"/>
        </w:rPr>
        <w:t>á</w:t>
      </w:r>
      <w:r w:rsidRPr="004D68C7">
        <w:rPr>
          <w:sz w:val="24"/>
          <w:lang w:val="sk-SK"/>
        </w:rPr>
        <w:t xml:space="preserve"> je predmetom schválenia/zamietnutia zo strany správcu ČMU (viď kapitolu 5.2 tohto MP). Pri tvorbe návrhu MU na projektovej úrovni RO zohľadňuje MU už zaradené do ČMU. RO zodpovedá za relevantnosť MU na projektovej úrovni vo vzťahu k  intervenčnej logike OP, najmä typom aktivít/</w:t>
      </w:r>
      <w:r w:rsidR="00252845" w:rsidRPr="004D68C7">
        <w:rPr>
          <w:sz w:val="24"/>
          <w:lang w:val="sk-SK"/>
        </w:rPr>
        <w:t>ŠC</w:t>
      </w:r>
      <w:r w:rsidRPr="004D68C7">
        <w:rPr>
          <w:sz w:val="24"/>
          <w:lang w:val="sk-SK"/>
        </w:rPr>
        <w:t>.</w:t>
      </w:r>
    </w:p>
    <w:p w14:paraId="16728404" w14:textId="50842F31" w:rsidR="001254AE" w:rsidRDefault="001254AE" w:rsidP="0040484A">
      <w:pPr>
        <w:pStyle w:val="Zkladntext"/>
        <w:numPr>
          <w:ilvl w:val="2"/>
          <w:numId w:val="16"/>
        </w:numPr>
        <w:spacing w:before="120" w:after="120"/>
        <w:ind w:left="426" w:hanging="432"/>
        <w:rPr>
          <w:sz w:val="24"/>
          <w:lang w:val="sk-SK"/>
        </w:rPr>
      </w:pPr>
      <w:r w:rsidRPr="004D68C7">
        <w:rPr>
          <w:b/>
          <w:sz w:val="24"/>
          <w:lang w:val="sk-SK"/>
        </w:rPr>
        <w:t>Iné údaje</w:t>
      </w:r>
      <w:r w:rsidRPr="004D68C7">
        <w:rPr>
          <w:sz w:val="24"/>
          <w:lang w:val="sk-SK"/>
        </w:rPr>
        <w:t xml:space="preserve"> nemusia mať výlučne priamu väzbu na intervenčnú logiku programu a typy aktivít/</w:t>
      </w:r>
      <w:r w:rsidR="00252845" w:rsidRPr="004D68C7">
        <w:rPr>
          <w:sz w:val="24"/>
          <w:lang w:val="sk-SK"/>
        </w:rPr>
        <w:t>ŠC</w:t>
      </w:r>
      <w:r w:rsidRPr="004D68C7">
        <w:rPr>
          <w:sz w:val="24"/>
          <w:lang w:val="sk-SK"/>
        </w:rPr>
        <w:t>. Ich poslaním je zabezpečenie zberu špecifických údajov pre potreby monitorovania a hodnotenia OP alebo EŠIF definovaných EK, CKO a</w:t>
      </w:r>
      <w:r w:rsidR="00036865">
        <w:rPr>
          <w:sz w:val="24"/>
          <w:lang w:val="sk-SK"/>
        </w:rPr>
        <w:t> </w:t>
      </w:r>
      <w:r w:rsidRPr="004D68C7">
        <w:rPr>
          <w:sz w:val="24"/>
          <w:lang w:val="sk-SK"/>
        </w:rPr>
        <w:t>RO</w:t>
      </w:r>
      <w:r w:rsidR="00036865">
        <w:rPr>
          <w:sz w:val="24"/>
          <w:lang w:val="sk-SK"/>
        </w:rPr>
        <w:t>, resp. gestorom HP</w:t>
      </w:r>
      <w:r w:rsidRPr="004D68C7">
        <w:rPr>
          <w:sz w:val="24"/>
          <w:lang w:val="sk-SK"/>
        </w:rPr>
        <w:t>.</w:t>
      </w:r>
      <w:r w:rsidR="00B57936">
        <w:rPr>
          <w:sz w:val="24"/>
          <w:lang w:val="sk-SK"/>
        </w:rPr>
        <w:t xml:space="preserve"> </w:t>
      </w:r>
      <w:r w:rsidRPr="004D68C7">
        <w:rPr>
          <w:sz w:val="24"/>
          <w:lang w:val="sk-SK"/>
        </w:rPr>
        <w:t xml:space="preserve">Do ČMU sú zaradené na základe </w:t>
      </w:r>
      <w:r w:rsidR="0095333B">
        <w:rPr>
          <w:sz w:val="24"/>
          <w:lang w:val="sk-SK"/>
        </w:rPr>
        <w:t xml:space="preserve">postupu, popísaného v kapitole 5. </w:t>
      </w:r>
      <w:r w:rsidRPr="004D68C7">
        <w:rPr>
          <w:sz w:val="24"/>
          <w:lang w:val="sk-SK"/>
        </w:rPr>
        <w:t>V prípade, ak pre potreby monitorovania na úrovni OP potrebuje RO štatistické údaje z jednotlivých projektov, ale zo strany prijímateľa nie je potrebné vopred stanovovať cieľovú hodnotu, resp. táto hodnota nebude pre prijímateľa záväzná, RO uvedené informácie získa prostredníctvom iných údajov</w:t>
      </w:r>
      <w:r w:rsidR="00036865">
        <w:rPr>
          <w:sz w:val="24"/>
          <w:lang w:val="sk-SK"/>
        </w:rPr>
        <w:t>,</w:t>
      </w:r>
      <w:r w:rsidRPr="004D68C7">
        <w:rPr>
          <w:sz w:val="24"/>
          <w:lang w:val="sk-SK"/>
        </w:rPr>
        <w:t xml:space="preserve"> vyžadovaných v rámci monitorovania projektu. Tieto údaje (tzv. „iné údaje“) nie sú získavané prostredníctvom MU projektu. </w:t>
      </w:r>
      <w:r w:rsidRPr="004D68C7" w:rsidDel="006F1621">
        <w:rPr>
          <w:sz w:val="24"/>
          <w:lang w:val="sk-SK"/>
        </w:rPr>
        <w:t xml:space="preserve">Takéto údaje môžu slúžiť aj ako jeden zo zdrojov pre vyhodnotenie dosiahnutia plánovanej hodnoty MU výsledku na úrovni </w:t>
      </w:r>
      <w:r w:rsidR="00252A5F" w:rsidRPr="004D68C7" w:rsidDel="006F1621">
        <w:rPr>
          <w:sz w:val="24"/>
          <w:lang w:val="sk-SK"/>
        </w:rPr>
        <w:t>OP</w:t>
      </w:r>
      <w:r w:rsidRPr="004D68C7" w:rsidDel="006F1621">
        <w:rPr>
          <w:sz w:val="24"/>
          <w:lang w:val="sk-SK"/>
        </w:rPr>
        <w:t>.</w:t>
      </w:r>
    </w:p>
    <w:p w14:paraId="2F79F837" w14:textId="61B2AF6D" w:rsidR="006F1621" w:rsidRPr="004D68C7" w:rsidRDefault="006F1621" w:rsidP="006F1621">
      <w:pPr>
        <w:pStyle w:val="Zkladntext"/>
        <w:numPr>
          <w:ilvl w:val="2"/>
          <w:numId w:val="16"/>
        </w:numPr>
        <w:spacing w:before="120" w:after="120"/>
        <w:ind w:left="426" w:hanging="432"/>
        <w:rPr>
          <w:sz w:val="24"/>
          <w:lang w:val="sk-SK"/>
        </w:rPr>
      </w:pPr>
      <w:r w:rsidRPr="004D68C7">
        <w:rPr>
          <w:sz w:val="24"/>
          <w:lang w:val="sk-SK"/>
        </w:rPr>
        <w:t>Správca ČMU pri zaradení navrhovaných MU</w:t>
      </w:r>
      <w:r w:rsidR="004F791F">
        <w:rPr>
          <w:sz w:val="24"/>
          <w:lang w:val="sk-SK"/>
        </w:rPr>
        <w:t>/</w:t>
      </w:r>
      <w:r w:rsidRPr="004D68C7">
        <w:rPr>
          <w:sz w:val="24"/>
          <w:lang w:val="sk-SK"/>
        </w:rPr>
        <w:t>iných údajov zo strany RO</w:t>
      </w:r>
      <w:r w:rsidR="008515D0">
        <w:rPr>
          <w:sz w:val="24"/>
          <w:lang w:val="sk-SK"/>
        </w:rPr>
        <w:t xml:space="preserve"> alebo gestora HP</w:t>
      </w:r>
      <w:r w:rsidR="00FD0512">
        <w:rPr>
          <w:rStyle w:val="Odkaznapoznmkupodiarou"/>
          <w:sz w:val="24"/>
          <w:lang w:val="sk-SK"/>
        </w:rPr>
        <w:footnoteReference w:id="54"/>
      </w:r>
      <w:r w:rsidRPr="004D68C7">
        <w:rPr>
          <w:sz w:val="24"/>
          <w:lang w:val="sk-SK"/>
        </w:rPr>
        <w:t xml:space="preserve"> zabezpečí, aby MU</w:t>
      </w:r>
      <w:r w:rsidR="004F791F">
        <w:rPr>
          <w:sz w:val="24"/>
          <w:lang w:val="sk-SK"/>
        </w:rPr>
        <w:t>/</w:t>
      </w:r>
      <w:r w:rsidRPr="004D68C7">
        <w:rPr>
          <w:sz w:val="24"/>
          <w:lang w:val="sk-SK"/>
        </w:rPr>
        <w:t xml:space="preserve">iné údaje s rovnakou definíciou, ktoré sú využívané na </w:t>
      </w:r>
      <w:r w:rsidRPr="004D68C7">
        <w:rPr>
          <w:sz w:val="24"/>
          <w:lang w:val="sk-SK"/>
        </w:rPr>
        <w:lastRenderedPageBreak/>
        <w:t>projektovej úrovni</w:t>
      </w:r>
      <w:r w:rsidR="004F791F">
        <w:rPr>
          <w:sz w:val="24"/>
          <w:lang w:val="sk-SK"/>
        </w:rPr>
        <w:t>/</w:t>
      </w:r>
      <w:r w:rsidRPr="004D68C7">
        <w:rPr>
          <w:sz w:val="24"/>
          <w:lang w:val="sk-SK"/>
        </w:rPr>
        <w:t xml:space="preserve">na úrovni iných údajov viacerými OP, boli v ČMU zaradené </w:t>
      </w:r>
      <w:r w:rsidRPr="004D68C7">
        <w:rPr>
          <w:sz w:val="24"/>
          <w:u w:val="single"/>
          <w:lang w:val="sk-SK"/>
        </w:rPr>
        <w:t>iba jedenkrát</w:t>
      </w:r>
      <w:r w:rsidRPr="004D68C7">
        <w:rPr>
          <w:sz w:val="24"/>
          <w:lang w:val="sk-SK"/>
        </w:rPr>
        <w:t>. Zároveň je správca ČMU za účelom tvorby a aktualizácie ČMU zodpovedný za zjednotenie používaných definícií MU</w:t>
      </w:r>
      <w:r w:rsidR="004F791F">
        <w:rPr>
          <w:sz w:val="24"/>
          <w:lang w:val="sk-SK"/>
        </w:rPr>
        <w:t>/</w:t>
      </w:r>
      <w:r w:rsidRPr="004D68C7">
        <w:rPr>
          <w:sz w:val="24"/>
          <w:lang w:val="sk-SK"/>
        </w:rPr>
        <w:t>iných údajov tak, aby rovnaký MU</w:t>
      </w:r>
      <w:r w:rsidR="004F791F">
        <w:rPr>
          <w:sz w:val="24"/>
          <w:lang w:val="sk-SK"/>
        </w:rPr>
        <w:t>/</w:t>
      </w:r>
      <w:r w:rsidRPr="004D68C7">
        <w:rPr>
          <w:sz w:val="24"/>
          <w:lang w:val="sk-SK"/>
        </w:rPr>
        <w:t xml:space="preserve">iný údaj využívaný na úrovni viacerých OP bol </w:t>
      </w:r>
      <w:r w:rsidRPr="004D68C7">
        <w:rPr>
          <w:sz w:val="24"/>
          <w:u w:val="single"/>
          <w:lang w:val="sk-SK"/>
        </w:rPr>
        <w:t>definovaný vždy jednotne</w:t>
      </w:r>
      <w:r w:rsidRPr="004D68C7">
        <w:rPr>
          <w:sz w:val="24"/>
          <w:lang w:val="sk-SK"/>
        </w:rPr>
        <w:t>. RO pri definovaní MU</w:t>
      </w:r>
      <w:r w:rsidR="004F791F">
        <w:rPr>
          <w:sz w:val="24"/>
          <w:lang w:val="sk-SK"/>
        </w:rPr>
        <w:t>/</w:t>
      </w:r>
      <w:r w:rsidRPr="004D68C7">
        <w:rPr>
          <w:sz w:val="24"/>
          <w:lang w:val="sk-SK"/>
        </w:rPr>
        <w:t>iného údaja minimalizuje počet MU</w:t>
      </w:r>
      <w:r w:rsidR="004F791F">
        <w:rPr>
          <w:sz w:val="24"/>
          <w:lang w:val="sk-SK"/>
        </w:rPr>
        <w:t>/</w:t>
      </w:r>
      <w:r w:rsidRPr="004D68C7">
        <w:rPr>
          <w:sz w:val="24"/>
          <w:lang w:val="sk-SK"/>
        </w:rPr>
        <w:t>iných údajov výberom dostatočne vhodného a logicky nadefinovaného súboru MU</w:t>
      </w:r>
      <w:r w:rsidR="004F791F">
        <w:rPr>
          <w:sz w:val="24"/>
          <w:lang w:val="sk-SK"/>
        </w:rPr>
        <w:t>/</w:t>
      </w:r>
      <w:r w:rsidRPr="004D68C7">
        <w:rPr>
          <w:sz w:val="24"/>
          <w:lang w:val="sk-SK"/>
        </w:rPr>
        <w:t>iných údajov s čo najvyššou výpovednou hodnotou v nadväznosti na podporené intervencie.</w:t>
      </w:r>
    </w:p>
    <w:p w14:paraId="423F5AC8" w14:textId="1F00CB95" w:rsidR="001254AE" w:rsidRPr="00C15581" w:rsidRDefault="001254AE" w:rsidP="006F1621">
      <w:pPr>
        <w:pStyle w:val="Zkladntext"/>
        <w:numPr>
          <w:ilvl w:val="2"/>
          <w:numId w:val="16"/>
        </w:numPr>
        <w:spacing w:before="120" w:after="120"/>
        <w:ind w:left="426" w:hanging="432"/>
        <w:rPr>
          <w:sz w:val="24"/>
          <w:lang w:val="sk-SK"/>
        </w:rPr>
      </w:pPr>
      <w:r w:rsidRPr="006F1621">
        <w:rPr>
          <w:sz w:val="24"/>
          <w:lang w:val="sk-SK"/>
        </w:rPr>
        <w:t>Relevantné subjekty (CKO</w:t>
      </w:r>
      <w:r w:rsidR="00585D14">
        <w:rPr>
          <w:sz w:val="24"/>
          <w:lang w:val="sk-SK"/>
        </w:rPr>
        <w:t>,  </w:t>
      </w:r>
      <w:r w:rsidRPr="006F1621">
        <w:rPr>
          <w:sz w:val="24"/>
          <w:lang w:val="sk-SK"/>
        </w:rPr>
        <w:t>RO</w:t>
      </w:r>
      <w:r w:rsidR="00585D14">
        <w:rPr>
          <w:sz w:val="24"/>
          <w:lang w:val="sk-SK"/>
        </w:rPr>
        <w:t xml:space="preserve"> a gestor HP</w:t>
      </w:r>
      <w:r w:rsidRPr="006F1621">
        <w:rPr>
          <w:sz w:val="24"/>
          <w:lang w:val="sk-SK"/>
        </w:rPr>
        <w:t xml:space="preserve">) v procese tvorby a správy ČMU rešpektujú požiadavky na konzistentnosť, manažovateľnosť a aplikovateľnosť obsahu </w:t>
      </w:r>
      <w:r w:rsidR="00CC6178" w:rsidRPr="006F1621">
        <w:rPr>
          <w:sz w:val="24"/>
          <w:lang w:val="sk-SK"/>
        </w:rPr>
        <w:t xml:space="preserve">ČMU </w:t>
      </w:r>
      <w:r w:rsidRPr="006F1621">
        <w:rPr>
          <w:sz w:val="24"/>
          <w:lang w:val="sk-SK"/>
        </w:rPr>
        <w:t xml:space="preserve">pre procesy implementácie a monitorovania EŠIF. </w:t>
      </w:r>
    </w:p>
    <w:p w14:paraId="2A258634" w14:textId="7A1346BC" w:rsidR="00FA0CF1" w:rsidRDefault="001254AE" w:rsidP="0040484A">
      <w:pPr>
        <w:pStyle w:val="Zkladntext"/>
        <w:numPr>
          <w:ilvl w:val="2"/>
          <w:numId w:val="16"/>
        </w:numPr>
        <w:spacing w:before="120" w:after="120"/>
        <w:ind w:left="426" w:hanging="432"/>
        <w:rPr>
          <w:sz w:val="24"/>
          <w:lang w:val="sk-SK"/>
        </w:rPr>
      </w:pPr>
      <w:r w:rsidRPr="004D68C7">
        <w:rPr>
          <w:sz w:val="24"/>
          <w:lang w:val="sk-SK"/>
        </w:rPr>
        <w:t>Na základe skúseností s používaním a vykazovaním MU</w:t>
      </w:r>
      <w:r w:rsidR="004F791F">
        <w:rPr>
          <w:sz w:val="24"/>
          <w:lang w:val="sk-SK"/>
        </w:rPr>
        <w:t>/</w:t>
      </w:r>
      <w:r w:rsidR="009B4883" w:rsidRPr="004D68C7">
        <w:rPr>
          <w:sz w:val="24"/>
          <w:lang w:val="sk-SK"/>
        </w:rPr>
        <w:t>iných údajov</w:t>
      </w:r>
      <w:r w:rsidRPr="004D68C7">
        <w:rPr>
          <w:sz w:val="24"/>
          <w:lang w:val="sk-SK"/>
        </w:rPr>
        <w:t xml:space="preserve"> môže CKO</w:t>
      </w:r>
      <w:r w:rsidR="00585D14">
        <w:rPr>
          <w:sz w:val="24"/>
          <w:lang w:val="sk-SK"/>
        </w:rPr>
        <w:t xml:space="preserve">, </w:t>
      </w:r>
      <w:r w:rsidR="00585D14" w:rsidRPr="004D68C7">
        <w:rPr>
          <w:sz w:val="24"/>
          <w:lang w:val="sk-SK"/>
        </w:rPr>
        <w:t>RO</w:t>
      </w:r>
      <w:r w:rsidRPr="004D68C7">
        <w:rPr>
          <w:sz w:val="24"/>
          <w:lang w:val="sk-SK"/>
        </w:rPr>
        <w:t xml:space="preserve"> alebo </w:t>
      </w:r>
      <w:r w:rsidR="00585D14">
        <w:rPr>
          <w:sz w:val="24"/>
          <w:lang w:val="sk-SK"/>
        </w:rPr>
        <w:t xml:space="preserve"> gestor HP</w:t>
      </w:r>
      <w:r w:rsidR="00706606">
        <w:rPr>
          <w:rStyle w:val="Odkaznapoznmkupodiarou"/>
          <w:sz w:val="24"/>
          <w:lang w:val="sk-SK"/>
        </w:rPr>
        <w:footnoteReference w:id="55"/>
      </w:r>
      <w:r w:rsidR="00585D14">
        <w:rPr>
          <w:sz w:val="24"/>
          <w:lang w:val="sk-SK"/>
        </w:rPr>
        <w:t xml:space="preserve"> </w:t>
      </w:r>
      <w:r w:rsidRPr="004D68C7">
        <w:rPr>
          <w:sz w:val="24"/>
          <w:lang w:val="sk-SK"/>
        </w:rPr>
        <w:t xml:space="preserve">navrhnúť </w:t>
      </w:r>
      <w:r w:rsidR="0095333B">
        <w:rPr>
          <w:sz w:val="24"/>
          <w:lang w:val="sk-SK"/>
        </w:rPr>
        <w:t>zar</w:t>
      </w:r>
      <w:r w:rsidR="00BC427C">
        <w:rPr>
          <w:sz w:val="24"/>
          <w:lang w:val="sk-SK"/>
        </w:rPr>
        <w:t xml:space="preserve">adenie novej položky do ČMU, </w:t>
      </w:r>
      <w:r w:rsidR="0095333B">
        <w:rPr>
          <w:sz w:val="24"/>
          <w:lang w:val="sk-SK"/>
        </w:rPr>
        <w:t>opravu</w:t>
      </w:r>
      <w:r w:rsidR="00BC427C" w:rsidRPr="004D68C7">
        <w:rPr>
          <w:sz w:val="24"/>
          <w:lang w:val="sk-SK"/>
        </w:rPr>
        <w:t xml:space="preserve"> </w:t>
      </w:r>
      <w:r w:rsidRPr="004D68C7">
        <w:rPr>
          <w:sz w:val="24"/>
          <w:lang w:val="sk-SK"/>
        </w:rPr>
        <w:t>MU/iného údaja na zvýšenie kvality a konzistentnosti monitorovania alebo zneplatnenie MU/iného údaja v</w:t>
      </w:r>
      <w:r w:rsidR="002554F0">
        <w:rPr>
          <w:sz w:val="24"/>
          <w:lang w:val="sk-SK"/>
        </w:rPr>
        <w:t> </w:t>
      </w:r>
      <w:r w:rsidRPr="004D68C7">
        <w:rPr>
          <w:sz w:val="24"/>
          <w:lang w:val="sk-SK"/>
        </w:rPr>
        <w:t>ČMU</w:t>
      </w:r>
      <w:r w:rsidR="002554F0">
        <w:rPr>
          <w:sz w:val="24"/>
          <w:lang w:val="sk-SK"/>
        </w:rPr>
        <w:t>, resp. splatnenie MU/iného údaj</w:t>
      </w:r>
      <w:r w:rsidR="008640E0">
        <w:rPr>
          <w:sz w:val="24"/>
          <w:lang w:val="sk-SK"/>
        </w:rPr>
        <w:t>a</w:t>
      </w:r>
      <w:r w:rsidR="002554F0">
        <w:rPr>
          <w:sz w:val="24"/>
          <w:lang w:val="sk-SK"/>
        </w:rPr>
        <w:t xml:space="preserve"> v ČMU</w:t>
      </w:r>
      <w:r w:rsidRPr="004D68C7">
        <w:rPr>
          <w:sz w:val="24"/>
          <w:lang w:val="sk-SK"/>
        </w:rPr>
        <w:t>. Postup pri aktualizácii ČMU je popísaný v kapitole 5 tohto MP.</w:t>
      </w:r>
    </w:p>
    <w:p w14:paraId="57059CE0" w14:textId="0BC4D6C7" w:rsidR="001254AE" w:rsidRPr="00FA0CF1" w:rsidRDefault="00FA0CF1" w:rsidP="00FA0CF1">
      <w:pPr>
        <w:spacing w:after="200" w:line="276" w:lineRule="auto"/>
        <w:rPr>
          <w:szCs w:val="20"/>
          <w:lang w:eastAsia="en-US"/>
        </w:rPr>
      </w:pPr>
      <w:r>
        <w:br w:type="page"/>
      </w:r>
    </w:p>
    <w:p w14:paraId="66CB391B" w14:textId="78699343" w:rsidR="001254AE" w:rsidRPr="004D68C7" w:rsidRDefault="001254AE" w:rsidP="005279C5">
      <w:pPr>
        <w:pStyle w:val="MPCKO1"/>
        <w:numPr>
          <w:ilvl w:val="0"/>
          <w:numId w:val="0"/>
        </w:numPr>
        <w:ind w:left="576" w:hanging="576"/>
        <w:rPr>
          <w:rFonts w:cs="Times New Roman"/>
        </w:rPr>
      </w:pPr>
      <w:bookmarkStart w:id="311" w:name="_Toc488667538"/>
      <w:bookmarkStart w:id="312" w:name="_Toc488667569"/>
      <w:bookmarkStart w:id="313" w:name="_Toc488667539"/>
      <w:bookmarkStart w:id="314" w:name="_Toc488667570"/>
      <w:bookmarkStart w:id="315" w:name="_Toc488667540"/>
      <w:bookmarkStart w:id="316" w:name="_Toc488667571"/>
      <w:bookmarkStart w:id="317" w:name="_Toc488667541"/>
      <w:bookmarkStart w:id="318" w:name="_Toc488667572"/>
      <w:bookmarkStart w:id="319" w:name="_Toc488667542"/>
      <w:bookmarkStart w:id="320" w:name="_Toc488667573"/>
      <w:bookmarkStart w:id="321" w:name="_Toc412644035"/>
      <w:bookmarkStart w:id="322" w:name="_Toc23334866"/>
      <w:bookmarkStart w:id="323" w:name="_Toc37769464"/>
      <w:bookmarkStart w:id="324" w:name="_Toc68791212"/>
      <w:bookmarkStart w:id="325" w:name="_Toc54359872"/>
      <w:bookmarkEnd w:id="311"/>
      <w:bookmarkEnd w:id="312"/>
      <w:bookmarkEnd w:id="313"/>
      <w:bookmarkEnd w:id="314"/>
      <w:bookmarkEnd w:id="315"/>
      <w:bookmarkEnd w:id="316"/>
      <w:bookmarkEnd w:id="317"/>
      <w:bookmarkEnd w:id="318"/>
      <w:bookmarkEnd w:id="319"/>
      <w:bookmarkEnd w:id="320"/>
      <w:r w:rsidRPr="004D68C7">
        <w:rPr>
          <w:rFonts w:cs="Times New Roman"/>
        </w:rPr>
        <w:lastRenderedPageBreak/>
        <w:t xml:space="preserve">5 Aktualizácia </w:t>
      </w:r>
      <w:bookmarkEnd w:id="321"/>
      <w:r w:rsidR="00CA1CA0" w:rsidRPr="004D68C7">
        <w:rPr>
          <w:rFonts w:cs="Times New Roman"/>
        </w:rPr>
        <w:t>ČMU</w:t>
      </w:r>
      <w:bookmarkEnd w:id="322"/>
      <w:bookmarkEnd w:id="323"/>
      <w:bookmarkEnd w:id="324"/>
      <w:bookmarkEnd w:id="325"/>
    </w:p>
    <w:p w14:paraId="1D5AA0F2" w14:textId="77777777"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Aktualizácia ČMU je proces vykonávaný CKO v rámci správy ČMU (kapitola 4.1 tohto MP).</w:t>
      </w:r>
    </w:p>
    <w:p w14:paraId="38DD191D" w14:textId="156F5A15"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Aktualizácia ČMU predstavuje zmenu v ČMU na niektorej z troc</w:t>
      </w:r>
      <w:r w:rsidR="00E07573">
        <w:rPr>
          <w:sz w:val="24"/>
          <w:lang w:val="sk-SK"/>
        </w:rPr>
        <w:t xml:space="preserve">h úrovní ČMU: </w:t>
      </w:r>
      <w:r w:rsidR="00F96C0F">
        <w:rPr>
          <w:sz w:val="24"/>
          <w:lang w:val="sk-SK"/>
        </w:rPr>
        <w:t xml:space="preserve">na </w:t>
      </w:r>
      <w:r w:rsidR="00E07573">
        <w:rPr>
          <w:sz w:val="24"/>
          <w:lang w:val="sk-SK"/>
        </w:rPr>
        <w:t>programovej úrovn</w:t>
      </w:r>
      <w:r w:rsidR="00DA10CD">
        <w:rPr>
          <w:sz w:val="24"/>
          <w:lang w:val="sk-SK"/>
        </w:rPr>
        <w:t>i</w:t>
      </w:r>
      <w:r w:rsidR="00E07573">
        <w:rPr>
          <w:sz w:val="24"/>
          <w:lang w:val="sk-SK"/>
        </w:rPr>
        <w:t xml:space="preserve">, </w:t>
      </w:r>
      <w:r w:rsidR="00F96C0F">
        <w:rPr>
          <w:sz w:val="24"/>
          <w:lang w:val="sk-SK"/>
        </w:rPr>
        <w:t xml:space="preserve">na </w:t>
      </w:r>
      <w:r w:rsidR="00E07573">
        <w:rPr>
          <w:sz w:val="24"/>
          <w:lang w:val="sk-SK"/>
        </w:rPr>
        <w:t>projektovej úrovn</w:t>
      </w:r>
      <w:r w:rsidR="00DA10CD">
        <w:rPr>
          <w:sz w:val="24"/>
          <w:lang w:val="sk-SK"/>
        </w:rPr>
        <w:t>i</w:t>
      </w:r>
      <w:r w:rsidRPr="004D68C7">
        <w:rPr>
          <w:sz w:val="24"/>
          <w:lang w:val="sk-SK"/>
        </w:rPr>
        <w:t xml:space="preserve"> a na úrovni iných údajov (</w:t>
      </w:r>
      <w:r w:rsidR="00E83FC3" w:rsidRPr="004D68C7">
        <w:rPr>
          <w:sz w:val="24"/>
          <w:lang w:val="sk-SK"/>
        </w:rPr>
        <w:t xml:space="preserve">odsek </w:t>
      </w:r>
      <w:r w:rsidR="009F075F" w:rsidRPr="004D68C7">
        <w:rPr>
          <w:sz w:val="24"/>
          <w:lang w:val="sk-SK"/>
        </w:rPr>
        <w:t xml:space="preserve">2 </w:t>
      </w:r>
      <w:r w:rsidRPr="004D68C7">
        <w:rPr>
          <w:sz w:val="24"/>
          <w:lang w:val="sk-SK"/>
        </w:rPr>
        <w:t xml:space="preserve">kapitoly 3.1 tohto MP). </w:t>
      </w:r>
    </w:p>
    <w:p w14:paraId="15194607" w14:textId="6CD79F05"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Zmenou v ČMU sa rozumie zaradenie novej položky do ČMU, oprava existujúcej položky v</w:t>
      </w:r>
      <w:r w:rsidR="00AB05A8" w:rsidRPr="004D68C7">
        <w:rPr>
          <w:sz w:val="24"/>
          <w:lang w:val="sk-SK"/>
        </w:rPr>
        <w:t> </w:t>
      </w:r>
      <w:r w:rsidRPr="004D68C7">
        <w:rPr>
          <w:sz w:val="24"/>
          <w:lang w:val="sk-SK"/>
        </w:rPr>
        <w:t>ČMU</w:t>
      </w:r>
      <w:r w:rsidR="00AB05A8" w:rsidRPr="004D68C7">
        <w:rPr>
          <w:sz w:val="24"/>
          <w:lang w:val="sk-SK"/>
        </w:rPr>
        <w:t xml:space="preserve"> </w:t>
      </w:r>
      <w:r w:rsidR="00AA3F42" w:rsidRPr="004D68C7">
        <w:rPr>
          <w:sz w:val="24"/>
          <w:lang w:val="sk-SK"/>
        </w:rPr>
        <w:t>(</w:t>
      </w:r>
      <w:r w:rsidR="00AB05A8" w:rsidRPr="004D68C7">
        <w:rPr>
          <w:sz w:val="24"/>
          <w:lang w:val="sk-SK"/>
        </w:rPr>
        <w:t>vrátane priradenia</w:t>
      </w:r>
      <w:r w:rsidR="004F791F">
        <w:rPr>
          <w:sz w:val="24"/>
          <w:lang w:val="sk-SK"/>
        </w:rPr>
        <w:t>/</w:t>
      </w:r>
      <w:r w:rsidR="00AB05A8" w:rsidRPr="004D68C7">
        <w:rPr>
          <w:sz w:val="24"/>
          <w:lang w:val="sk-SK"/>
        </w:rPr>
        <w:t>odradenia položky ČMU k</w:t>
      </w:r>
      <w:r w:rsidR="00252A5F" w:rsidRPr="004D68C7">
        <w:rPr>
          <w:sz w:val="24"/>
          <w:lang w:val="sk-SK"/>
        </w:rPr>
        <w:t> štruktúre OP</w:t>
      </w:r>
      <w:r w:rsidR="00AB05A8" w:rsidRPr="004D68C7">
        <w:rPr>
          <w:sz w:val="24"/>
          <w:lang w:val="sk-SK"/>
        </w:rPr>
        <w:t xml:space="preserve"> a pod.</w:t>
      </w:r>
      <w:r w:rsidR="00AA3F42" w:rsidRPr="004D68C7">
        <w:rPr>
          <w:sz w:val="24"/>
          <w:lang w:val="sk-SK"/>
        </w:rPr>
        <w:t>)</w:t>
      </w:r>
      <w:r w:rsidR="00AB05A8" w:rsidRPr="004D68C7">
        <w:rPr>
          <w:sz w:val="24"/>
          <w:lang w:val="sk-SK"/>
        </w:rPr>
        <w:t>,</w:t>
      </w:r>
      <w:r w:rsidRPr="004D68C7">
        <w:rPr>
          <w:sz w:val="24"/>
          <w:lang w:val="sk-SK"/>
        </w:rPr>
        <w:t xml:space="preserve"> </w:t>
      </w:r>
      <w:r w:rsidR="00FD631F">
        <w:rPr>
          <w:sz w:val="24"/>
          <w:lang w:val="sk-SK"/>
        </w:rPr>
        <w:t xml:space="preserve">splatnenie položky v ČMU, </w:t>
      </w:r>
      <w:r w:rsidRPr="004D68C7">
        <w:rPr>
          <w:sz w:val="24"/>
          <w:lang w:val="sk-SK"/>
        </w:rPr>
        <w:t xml:space="preserve">alebo  zneplatnenie existujúcej položky v ČMU. </w:t>
      </w:r>
    </w:p>
    <w:p w14:paraId="05A041E1" w14:textId="08C35E93"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Položkou ČMU je MU (vrátane finančných ukazovateľov</w:t>
      </w:r>
      <w:r w:rsidR="00585FAC" w:rsidRPr="004D68C7">
        <w:rPr>
          <w:sz w:val="24"/>
          <w:lang w:val="sk-SK"/>
        </w:rPr>
        <w:t xml:space="preserve"> a</w:t>
      </w:r>
      <w:r w:rsidRPr="004D68C7">
        <w:rPr>
          <w:sz w:val="24"/>
          <w:lang w:val="sk-SK"/>
        </w:rPr>
        <w:t xml:space="preserve"> KVK</w:t>
      </w:r>
      <w:r w:rsidR="00585FAC" w:rsidRPr="004D68C7">
        <w:rPr>
          <w:sz w:val="24"/>
          <w:lang w:val="sk-SK"/>
        </w:rPr>
        <w:t>)</w:t>
      </w:r>
      <w:r w:rsidRPr="004D68C7">
        <w:rPr>
          <w:sz w:val="24"/>
          <w:lang w:val="sk-SK"/>
        </w:rPr>
        <w:t xml:space="preserve"> alebo iný údaj (kapitola 3.1 tohto MP)</w:t>
      </w:r>
      <w:r w:rsidRPr="004D68C7">
        <w:rPr>
          <w:sz w:val="24"/>
          <w:vertAlign w:val="superscript"/>
          <w:lang w:val="sk-SK"/>
        </w:rPr>
        <w:footnoteReference w:id="56"/>
      </w:r>
      <w:r w:rsidR="00305BE4">
        <w:rPr>
          <w:sz w:val="24"/>
          <w:lang w:val="sk-SK"/>
        </w:rPr>
        <w:t>.</w:t>
      </w:r>
    </w:p>
    <w:p w14:paraId="700C0537" w14:textId="4A0FF1D0"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Táto kapitola MP podrobne opisuje kroky potrebné k zmene v ČMU, t.</w:t>
      </w:r>
      <w:r w:rsidR="000B2250">
        <w:rPr>
          <w:sz w:val="24"/>
          <w:lang w:val="sk-SK"/>
        </w:rPr>
        <w:t xml:space="preserve"> </w:t>
      </w:r>
      <w:r w:rsidRPr="004D68C7">
        <w:rPr>
          <w:sz w:val="24"/>
          <w:lang w:val="sk-SK"/>
        </w:rPr>
        <w:t>j. návrh na zmenu v ČMU, posúdenie návrhu na zmenu v ČMU a </w:t>
      </w:r>
      <w:r w:rsidR="0029515A">
        <w:rPr>
          <w:sz w:val="24"/>
          <w:lang w:val="sk-SK"/>
        </w:rPr>
        <w:t>platnosť</w:t>
      </w:r>
      <w:r w:rsidR="0029515A" w:rsidRPr="004D68C7">
        <w:rPr>
          <w:sz w:val="24"/>
          <w:lang w:val="sk-SK"/>
        </w:rPr>
        <w:t xml:space="preserve"> </w:t>
      </w:r>
      <w:r w:rsidRPr="004D68C7">
        <w:rPr>
          <w:sz w:val="24"/>
          <w:lang w:val="sk-SK"/>
        </w:rPr>
        <w:t>zmeny v ČMU.</w:t>
      </w:r>
    </w:p>
    <w:p w14:paraId="1830FCD4" w14:textId="26FC832C" w:rsidR="001254AE" w:rsidRPr="004D68C7" w:rsidRDefault="001254AE" w:rsidP="0040484A">
      <w:pPr>
        <w:pStyle w:val="Zkladntext"/>
        <w:numPr>
          <w:ilvl w:val="0"/>
          <w:numId w:val="19"/>
        </w:numPr>
        <w:spacing w:before="120" w:after="120"/>
        <w:ind w:left="426" w:hanging="426"/>
        <w:rPr>
          <w:sz w:val="24"/>
          <w:lang w:val="sk-SK"/>
        </w:rPr>
      </w:pPr>
      <w:r w:rsidRPr="004D68C7">
        <w:rPr>
          <w:sz w:val="24"/>
          <w:lang w:val="sk-SK"/>
        </w:rPr>
        <w:t xml:space="preserve">Oprávnenie na </w:t>
      </w:r>
      <w:r w:rsidR="00D24F02" w:rsidRPr="004D68C7">
        <w:rPr>
          <w:sz w:val="24"/>
          <w:lang w:val="sk-SK"/>
        </w:rPr>
        <w:t xml:space="preserve">akúkoľvek </w:t>
      </w:r>
      <w:r w:rsidRPr="004D68C7">
        <w:rPr>
          <w:sz w:val="24"/>
          <w:lang w:val="sk-SK"/>
        </w:rPr>
        <w:t xml:space="preserve">zmenu platnej a účinnej verzie ČMU má výlučne správca ČMU. Zmena v ČMU môže byť iniciovaná </w:t>
      </w:r>
      <w:r w:rsidR="00467C5A" w:rsidRPr="004D68C7">
        <w:rPr>
          <w:sz w:val="24"/>
          <w:lang w:val="sk-SK"/>
        </w:rPr>
        <w:t>z</w:t>
      </w:r>
      <w:r w:rsidR="00825102" w:rsidRPr="004D68C7">
        <w:rPr>
          <w:sz w:val="24"/>
          <w:lang w:val="sk-SK"/>
        </w:rPr>
        <w:t xml:space="preserve"> vlastného </w:t>
      </w:r>
      <w:r w:rsidR="00467C5A" w:rsidRPr="004D68C7">
        <w:rPr>
          <w:sz w:val="24"/>
          <w:lang w:val="sk-SK"/>
        </w:rPr>
        <w:t xml:space="preserve">podnetu </w:t>
      </w:r>
      <w:r w:rsidRPr="004D68C7">
        <w:rPr>
          <w:sz w:val="24"/>
          <w:lang w:val="sk-SK"/>
        </w:rPr>
        <w:t>CKO alebo RO</w:t>
      </w:r>
      <w:r w:rsidR="004F791F">
        <w:rPr>
          <w:sz w:val="24"/>
          <w:lang w:val="sk-SK"/>
        </w:rPr>
        <w:t>/</w:t>
      </w:r>
      <w:r w:rsidR="00585D14">
        <w:rPr>
          <w:sz w:val="24"/>
          <w:lang w:val="sk-SK"/>
        </w:rPr>
        <w:t>gestor</w:t>
      </w:r>
      <w:r w:rsidR="006F6A28">
        <w:rPr>
          <w:sz w:val="24"/>
          <w:lang w:val="sk-SK"/>
        </w:rPr>
        <w:t>om</w:t>
      </w:r>
      <w:r w:rsidR="00585D14">
        <w:rPr>
          <w:sz w:val="24"/>
          <w:lang w:val="sk-SK"/>
        </w:rPr>
        <w:t xml:space="preserve"> HP</w:t>
      </w:r>
      <w:r w:rsidR="00585D14" w:rsidRPr="004D68C7">
        <w:rPr>
          <w:sz w:val="24"/>
          <w:lang w:val="sk-SK"/>
        </w:rPr>
        <w:t xml:space="preserve"> </w:t>
      </w:r>
      <w:r w:rsidRPr="004D68C7">
        <w:rPr>
          <w:sz w:val="24"/>
          <w:lang w:val="sk-SK"/>
        </w:rPr>
        <w:t xml:space="preserve">na základe ŽoZ (príloha č. </w:t>
      </w:r>
      <w:r w:rsidR="006509E2">
        <w:rPr>
          <w:sz w:val="24"/>
          <w:lang w:val="sk-SK"/>
        </w:rPr>
        <w:t>2</w:t>
      </w:r>
      <w:r w:rsidRPr="004D68C7">
        <w:rPr>
          <w:sz w:val="24"/>
          <w:lang w:val="sk-SK"/>
        </w:rPr>
        <w:t xml:space="preserve"> tohto MP).</w:t>
      </w:r>
    </w:p>
    <w:p w14:paraId="2A600F95" w14:textId="2D114D37" w:rsidR="001254AE" w:rsidRPr="004D68C7" w:rsidRDefault="001254AE" w:rsidP="005279C5">
      <w:pPr>
        <w:pStyle w:val="MPCKO2"/>
        <w:numPr>
          <w:ilvl w:val="0"/>
          <w:numId w:val="0"/>
        </w:numPr>
        <w:ind w:left="720" w:hanging="720"/>
        <w:rPr>
          <w:rFonts w:cs="Times New Roman"/>
        </w:rPr>
      </w:pPr>
      <w:bookmarkStart w:id="326" w:name="_Toc412644036"/>
      <w:bookmarkStart w:id="327" w:name="_Toc23334867"/>
      <w:bookmarkStart w:id="328" w:name="_Toc37769465"/>
      <w:bookmarkStart w:id="329" w:name="_Toc68791213"/>
      <w:bookmarkStart w:id="330" w:name="_Toc54359873"/>
      <w:r w:rsidRPr="004D68C7">
        <w:rPr>
          <w:rFonts w:cs="Times New Roman"/>
        </w:rPr>
        <w:t>5.1 Návrh na zmenu v </w:t>
      </w:r>
      <w:bookmarkEnd w:id="326"/>
      <w:r w:rsidR="00CA1CA0" w:rsidRPr="004D68C7">
        <w:rPr>
          <w:rFonts w:cs="Times New Roman"/>
        </w:rPr>
        <w:t>ČMU</w:t>
      </w:r>
      <w:bookmarkEnd w:id="327"/>
      <w:bookmarkEnd w:id="328"/>
      <w:bookmarkEnd w:id="329"/>
      <w:bookmarkEnd w:id="330"/>
    </w:p>
    <w:p w14:paraId="1BA49A11" w14:textId="62B21ABA" w:rsidR="00FD07B6" w:rsidRDefault="00FD07B6" w:rsidP="00FD07B6">
      <w:pPr>
        <w:pStyle w:val="Zkladntext"/>
        <w:numPr>
          <w:ilvl w:val="0"/>
          <w:numId w:val="41"/>
        </w:numPr>
        <w:spacing w:before="120" w:after="120"/>
        <w:ind w:left="426" w:hanging="426"/>
        <w:rPr>
          <w:sz w:val="24"/>
          <w:lang w:val="sk-SK"/>
        </w:rPr>
      </w:pPr>
      <w:bookmarkStart w:id="331" w:name="_Hlk508978180"/>
      <w:r w:rsidRPr="004D68C7">
        <w:rPr>
          <w:sz w:val="24"/>
          <w:lang w:val="sk-SK"/>
        </w:rPr>
        <w:t>Návrh na zmenu v ČMU môže vzniknúť interne v rámci CKO, alebo externe, z</w:t>
      </w:r>
      <w:r>
        <w:rPr>
          <w:sz w:val="24"/>
          <w:lang w:val="sk-SK"/>
        </w:rPr>
        <w:t> </w:t>
      </w:r>
      <w:r w:rsidRPr="004D68C7">
        <w:rPr>
          <w:sz w:val="24"/>
          <w:lang w:val="sk-SK"/>
        </w:rPr>
        <w:t>RO</w:t>
      </w:r>
      <w:r>
        <w:rPr>
          <w:sz w:val="24"/>
          <w:lang w:val="sk-SK"/>
        </w:rPr>
        <w:t xml:space="preserve"> alebo od gestora HP</w:t>
      </w:r>
      <w:r w:rsidRPr="004D68C7">
        <w:rPr>
          <w:sz w:val="24"/>
          <w:lang w:val="sk-SK"/>
        </w:rPr>
        <w:t>. Interný podnet na zmenu v ČMU môže podať ktorýkoľvek útvar v rámci CKO. Externý podnet na zmenu v ČMU podáva RO</w:t>
      </w:r>
      <w:r>
        <w:rPr>
          <w:sz w:val="24"/>
          <w:lang w:val="sk-SK"/>
        </w:rPr>
        <w:t xml:space="preserve"> alebo gestor HP (po predchádzajúcej dohode s</w:t>
      </w:r>
      <w:r w:rsidR="000C4E56">
        <w:rPr>
          <w:sz w:val="24"/>
          <w:lang w:val="sk-SK"/>
        </w:rPr>
        <w:t> </w:t>
      </w:r>
      <w:r>
        <w:rPr>
          <w:sz w:val="24"/>
          <w:lang w:val="sk-SK"/>
        </w:rPr>
        <w:t>RO</w:t>
      </w:r>
      <w:r w:rsidR="000C4E56">
        <w:rPr>
          <w:sz w:val="24"/>
          <w:lang w:val="sk-SK"/>
        </w:rPr>
        <w:t>, ktorú pripojí k ŽoZ ako samostatnú prílohu</w:t>
      </w:r>
      <w:r>
        <w:rPr>
          <w:sz w:val="24"/>
          <w:lang w:val="sk-SK"/>
        </w:rPr>
        <w:t>)</w:t>
      </w:r>
      <w:r w:rsidRPr="004D68C7">
        <w:rPr>
          <w:sz w:val="24"/>
          <w:lang w:val="sk-SK"/>
        </w:rPr>
        <w:t xml:space="preserve"> vo forme ŽoZ (príloha č. </w:t>
      </w:r>
      <w:r>
        <w:rPr>
          <w:sz w:val="24"/>
          <w:lang w:val="sk-SK"/>
        </w:rPr>
        <w:t>2</w:t>
      </w:r>
      <w:r w:rsidRPr="004D68C7">
        <w:rPr>
          <w:sz w:val="24"/>
          <w:lang w:val="sk-SK"/>
        </w:rPr>
        <w:t xml:space="preserve"> tohto MP)</w:t>
      </w:r>
      <w:r>
        <w:rPr>
          <w:sz w:val="24"/>
          <w:lang w:val="sk-SK"/>
        </w:rPr>
        <w:t>, prostredníctvom člena PS pre monitorovanie EŠIF</w:t>
      </w:r>
      <w:r w:rsidR="00FD3D60">
        <w:rPr>
          <w:sz w:val="24"/>
          <w:lang w:val="sk-SK"/>
        </w:rPr>
        <w:t>, ktorý je zodpovedný za komunikáciu v oblasti ČMU</w:t>
      </w:r>
      <w:r>
        <w:rPr>
          <w:sz w:val="24"/>
          <w:lang w:val="sk-SK"/>
        </w:rPr>
        <w:t>, ktorým je v tejto PS zastúpený, tzn. ŽoZ v ČMU na externý podnet je oprávnený predkladať len člen PS pre monitorovanie EŠIF</w:t>
      </w:r>
      <w:r w:rsidR="007E5C18">
        <w:rPr>
          <w:sz w:val="24"/>
          <w:lang w:val="sk-SK"/>
        </w:rPr>
        <w:t xml:space="preserve"> zodpovedný za komunikáciu v oblasti ČMU.</w:t>
      </w:r>
    </w:p>
    <w:p w14:paraId="0F4051A0" w14:textId="0F2F32A6" w:rsidR="001254AE" w:rsidRPr="008D02F1" w:rsidRDefault="001254AE" w:rsidP="006A0F8E">
      <w:pPr>
        <w:pStyle w:val="Zkladntext"/>
        <w:numPr>
          <w:ilvl w:val="0"/>
          <w:numId w:val="41"/>
        </w:numPr>
        <w:spacing w:before="120" w:after="120"/>
        <w:ind w:left="426" w:hanging="426"/>
        <w:rPr>
          <w:sz w:val="24"/>
          <w:szCs w:val="24"/>
          <w:lang w:val="sk-SK"/>
        </w:rPr>
      </w:pPr>
      <w:r w:rsidRPr="004D68C7">
        <w:rPr>
          <w:sz w:val="24"/>
          <w:szCs w:val="24"/>
          <w:lang w:val="sk-SK"/>
        </w:rPr>
        <w:t xml:space="preserve">Návrh na zmenu v ČMU za programovú úroveň </w:t>
      </w:r>
      <w:r w:rsidR="00254857" w:rsidRPr="004D68C7">
        <w:rPr>
          <w:sz w:val="24"/>
          <w:szCs w:val="24"/>
          <w:lang w:val="sk-SK"/>
        </w:rPr>
        <w:t>predkladá RO</w:t>
      </w:r>
      <w:r w:rsidR="00B57936">
        <w:rPr>
          <w:sz w:val="24"/>
          <w:szCs w:val="24"/>
          <w:lang w:val="sk-SK"/>
        </w:rPr>
        <w:t xml:space="preserve"> </w:t>
      </w:r>
      <w:r w:rsidR="00B57936" w:rsidRPr="004D68C7">
        <w:rPr>
          <w:sz w:val="24"/>
          <w:szCs w:val="24"/>
          <w:lang w:val="sk-SK"/>
        </w:rPr>
        <w:t>(</w:t>
      </w:r>
      <w:r w:rsidR="00FA7162">
        <w:rPr>
          <w:sz w:val="24"/>
          <w:szCs w:val="24"/>
          <w:lang w:val="sk-SK"/>
        </w:rPr>
        <w:t xml:space="preserve">prostredníctvom </w:t>
      </w:r>
      <w:r w:rsidR="00B57936" w:rsidRPr="004D68C7">
        <w:rPr>
          <w:sz w:val="24"/>
          <w:szCs w:val="24"/>
          <w:lang w:val="sk-SK"/>
        </w:rPr>
        <w:t xml:space="preserve">ŽoZ) </w:t>
      </w:r>
      <w:r w:rsidR="00254857" w:rsidRPr="004D68C7">
        <w:rPr>
          <w:sz w:val="24"/>
          <w:szCs w:val="24"/>
          <w:lang w:val="sk-SK"/>
        </w:rPr>
        <w:t xml:space="preserve"> </w:t>
      </w:r>
      <w:r w:rsidR="008D38EF">
        <w:rPr>
          <w:sz w:val="24"/>
          <w:szCs w:val="24"/>
          <w:lang w:val="sk-SK"/>
        </w:rPr>
        <w:t>alebo CKO z vlastného podnetu</w:t>
      </w:r>
      <w:r w:rsidR="00254857" w:rsidRPr="004D68C7">
        <w:rPr>
          <w:sz w:val="24"/>
          <w:szCs w:val="24"/>
          <w:lang w:val="sk-SK"/>
        </w:rPr>
        <w:t xml:space="preserve">. </w:t>
      </w:r>
      <w:r w:rsidR="008D02F1">
        <w:rPr>
          <w:sz w:val="24"/>
          <w:szCs w:val="24"/>
          <w:lang w:val="sk-SK"/>
        </w:rPr>
        <w:t>Zaradenie</w:t>
      </w:r>
      <w:r w:rsidR="00B01ACA">
        <w:rPr>
          <w:sz w:val="24"/>
          <w:szCs w:val="24"/>
          <w:lang w:val="sk-SK"/>
        </w:rPr>
        <w:t xml:space="preserve"> nového MU programu (alebo </w:t>
      </w:r>
      <w:r w:rsidR="008D02F1">
        <w:rPr>
          <w:sz w:val="24"/>
          <w:szCs w:val="24"/>
          <w:lang w:val="sk-SK"/>
        </w:rPr>
        <w:t>taká</w:t>
      </w:r>
      <w:r w:rsidR="00B01ACA" w:rsidRPr="008D02F1">
        <w:rPr>
          <w:sz w:val="24"/>
          <w:szCs w:val="24"/>
          <w:lang w:val="sk-SK"/>
        </w:rPr>
        <w:t xml:space="preserve"> </w:t>
      </w:r>
      <w:r w:rsidR="008D02F1">
        <w:rPr>
          <w:sz w:val="24"/>
          <w:szCs w:val="24"/>
          <w:lang w:val="sk-SK"/>
        </w:rPr>
        <w:t>oprava</w:t>
      </w:r>
      <w:r w:rsidR="00B01ACA" w:rsidRPr="008D02F1">
        <w:rPr>
          <w:sz w:val="24"/>
          <w:szCs w:val="24"/>
          <w:lang w:val="sk-SK"/>
        </w:rPr>
        <w:t xml:space="preserve"> MU programu, ktorá zmení</w:t>
      </w:r>
      <w:r w:rsidR="00B01ACA" w:rsidRPr="007F0829">
        <w:rPr>
          <w:sz w:val="24"/>
          <w:szCs w:val="24"/>
          <w:lang w:val="sk-SK"/>
        </w:rPr>
        <w:t xml:space="preserve"> jeho kód)</w:t>
      </w:r>
      <w:r w:rsidR="00B01ACA" w:rsidRPr="003B2160">
        <w:rPr>
          <w:sz w:val="24"/>
          <w:szCs w:val="24"/>
          <w:lang w:val="sk-SK"/>
        </w:rPr>
        <w:t xml:space="preserve"> pre</w:t>
      </w:r>
      <w:r w:rsidR="00FA7162">
        <w:rPr>
          <w:sz w:val="24"/>
          <w:szCs w:val="24"/>
          <w:lang w:val="sk-SK"/>
        </w:rPr>
        <w:t>d</w:t>
      </w:r>
      <w:r w:rsidR="00B01ACA" w:rsidRPr="003B2160">
        <w:rPr>
          <w:sz w:val="24"/>
          <w:szCs w:val="24"/>
          <w:lang w:val="sk-SK"/>
        </w:rPr>
        <w:t xml:space="preserve">stavuje špecifickú situáciu, kde nový kód MU programu pridelí </w:t>
      </w:r>
      <w:r w:rsidR="00E36C30">
        <w:rPr>
          <w:sz w:val="24"/>
          <w:szCs w:val="24"/>
          <w:lang w:val="sk-SK"/>
        </w:rPr>
        <w:t>správca ČMU</w:t>
      </w:r>
      <w:r w:rsidR="00B01ACA" w:rsidRPr="003B2160">
        <w:rPr>
          <w:sz w:val="24"/>
          <w:szCs w:val="24"/>
          <w:lang w:val="sk-SK"/>
        </w:rPr>
        <w:t xml:space="preserve"> „ex-ante“</w:t>
      </w:r>
      <w:r w:rsidR="00087BE6">
        <w:rPr>
          <w:sz w:val="24"/>
          <w:szCs w:val="24"/>
          <w:lang w:val="sk-SK"/>
        </w:rPr>
        <w:t xml:space="preserve"> (bez potreby predkladania ŽoZ)</w:t>
      </w:r>
      <w:r w:rsidR="00B01ACA" w:rsidRPr="003B2160">
        <w:rPr>
          <w:sz w:val="24"/>
          <w:szCs w:val="24"/>
          <w:lang w:val="sk-SK"/>
        </w:rPr>
        <w:t xml:space="preserve"> na základe žiadosti RO </w:t>
      </w:r>
      <w:r w:rsidR="00FA7162">
        <w:rPr>
          <w:sz w:val="24"/>
          <w:szCs w:val="24"/>
          <w:lang w:val="sk-SK"/>
        </w:rPr>
        <w:t xml:space="preserve">predloženej </w:t>
      </w:r>
      <w:r w:rsidR="00087BE6">
        <w:rPr>
          <w:sz w:val="24"/>
          <w:szCs w:val="24"/>
          <w:lang w:val="sk-SK"/>
        </w:rPr>
        <w:t xml:space="preserve">vo forme e-mailu, </w:t>
      </w:r>
      <w:r w:rsidR="00FA7162">
        <w:rPr>
          <w:sz w:val="24"/>
          <w:szCs w:val="24"/>
          <w:lang w:val="sk-SK"/>
        </w:rPr>
        <w:t>adresovanom</w:t>
      </w:r>
      <w:r w:rsidR="00B01ACA" w:rsidRPr="003B2160">
        <w:rPr>
          <w:sz w:val="24"/>
          <w:szCs w:val="24"/>
          <w:lang w:val="sk-SK"/>
        </w:rPr>
        <w:t xml:space="preserve"> na emailovú adresu </w:t>
      </w:r>
      <w:hyperlink r:id="rId10" w:history="1">
        <w:r w:rsidR="00B01ACA" w:rsidRPr="0047128F">
          <w:rPr>
            <w:rStyle w:val="Hypertextovprepojenie"/>
            <w:lang w:eastAsia="sk-SK"/>
          </w:rPr>
          <w:t>cmu@vicepremier.gov.sk</w:t>
        </w:r>
      </w:hyperlink>
      <w:r w:rsidR="00B01ACA" w:rsidRPr="0047128F">
        <w:rPr>
          <w:sz w:val="24"/>
          <w:szCs w:val="24"/>
          <w:lang w:val="sk-SK"/>
        </w:rPr>
        <w:t>.</w:t>
      </w:r>
      <w:r w:rsidR="00621AA6">
        <w:rPr>
          <w:rStyle w:val="Odkaznapoznmkupodiarou"/>
          <w:sz w:val="24"/>
          <w:szCs w:val="24"/>
          <w:lang w:val="sk-SK"/>
        </w:rPr>
        <w:footnoteReference w:id="57"/>
      </w:r>
      <w:r w:rsidR="00B01ACA" w:rsidRPr="008D02F1">
        <w:rPr>
          <w:sz w:val="24"/>
          <w:szCs w:val="24"/>
          <w:lang w:val="sk-SK"/>
        </w:rPr>
        <w:t xml:space="preserve"> Následne, po </w:t>
      </w:r>
      <w:r w:rsidR="00087BE6">
        <w:rPr>
          <w:sz w:val="24"/>
          <w:szCs w:val="24"/>
          <w:lang w:val="sk-SK"/>
        </w:rPr>
        <w:t>schválení</w:t>
      </w:r>
      <w:r w:rsidR="008D02F1">
        <w:rPr>
          <w:sz w:val="24"/>
          <w:szCs w:val="24"/>
          <w:lang w:val="sk-SK"/>
        </w:rPr>
        <w:t xml:space="preserve"> novej verzie OP v</w:t>
      </w:r>
      <w:r w:rsidR="00DA1776">
        <w:rPr>
          <w:sz w:val="24"/>
          <w:szCs w:val="24"/>
          <w:lang w:val="sk-SK"/>
        </w:rPr>
        <w:t> </w:t>
      </w:r>
      <w:r w:rsidR="008D02F1">
        <w:rPr>
          <w:sz w:val="24"/>
          <w:szCs w:val="24"/>
          <w:lang w:val="sk-SK"/>
        </w:rPr>
        <w:t>SFC</w:t>
      </w:r>
      <w:r w:rsidR="00DA1776">
        <w:rPr>
          <w:sz w:val="24"/>
          <w:szCs w:val="24"/>
          <w:lang w:val="sk-SK"/>
        </w:rPr>
        <w:t>2014</w:t>
      </w:r>
      <w:r w:rsidR="00F2231A">
        <w:rPr>
          <w:sz w:val="24"/>
          <w:szCs w:val="24"/>
          <w:lang w:val="sk-SK"/>
        </w:rPr>
        <w:t xml:space="preserve"> zo strany EK</w:t>
      </w:r>
      <w:r w:rsidR="008D02F1">
        <w:rPr>
          <w:sz w:val="24"/>
          <w:szCs w:val="24"/>
          <w:lang w:val="sk-SK"/>
        </w:rPr>
        <w:t>, RO bezodkladne predloží ŽoZ</w:t>
      </w:r>
      <w:r w:rsidR="00087BE6">
        <w:rPr>
          <w:sz w:val="24"/>
          <w:szCs w:val="24"/>
          <w:lang w:val="sk-SK"/>
        </w:rPr>
        <w:t xml:space="preserve">, ktorá zabezpečí zosúladenie </w:t>
      </w:r>
      <w:r w:rsidR="00E36C30">
        <w:rPr>
          <w:sz w:val="24"/>
          <w:szCs w:val="24"/>
          <w:lang w:val="sk-SK"/>
        </w:rPr>
        <w:t xml:space="preserve">všetkých </w:t>
      </w:r>
      <w:r w:rsidR="00087BE6">
        <w:rPr>
          <w:sz w:val="24"/>
          <w:szCs w:val="24"/>
          <w:lang w:val="sk-SK"/>
        </w:rPr>
        <w:t>zmien OP týkajúcich sa programových MU s</w:t>
      </w:r>
      <w:r w:rsidR="00E36C30">
        <w:rPr>
          <w:sz w:val="24"/>
          <w:szCs w:val="24"/>
          <w:lang w:val="sk-SK"/>
        </w:rPr>
        <w:t> </w:t>
      </w:r>
      <w:r w:rsidR="00087BE6">
        <w:rPr>
          <w:sz w:val="24"/>
          <w:szCs w:val="24"/>
          <w:lang w:val="sk-SK"/>
        </w:rPr>
        <w:t>ČMU</w:t>
      </w:r>
      <w:r w:rsidR="00E36C30">
        <w:rPr>
          <w:sz w:val="24"/>
          <w:szCs w:val="24"/>
          <w:lang w:val="sk-SK"/>
        </w:rPr>
        <w:t>,</w:t>
      </w:r>
      <w:r w:rsidR="008D02F1">
        <w:rPr>
          <w:sz w:val="24"/>
          <w:szCs w:val="24"/>
          <w:lang w:val="sk-SK"/>
        </w:rPr>
        <w:t xml:space="preserve"> podľa</w:t>
      </w:r>
      <w:r w:rsidR="007F0829">
        <w:rPr>
          <w:sz w:val="24"/>
          <w:szCs w:val="24"/>
          <w:lang w:val="sk-SK"/>
        </w:rPr>
        <w:t xml:space="preserve"> postupu v tejto kapitole.</w:t>
      </w:r>
    </w:p>
    <w:p w14:paraId="31882012" w14:textId="097737D1" w:rsidR="001254AE" w:rsidRPr="004D68C7" w:rsidRDefault="001254AE" w:rsidP="006A0F8E">
      <w:pPr>
        <w:pStyle w:val="Zkladntext"/>
        <w:numPr>
          <w:ilvl w:val="0"/>
          <w:numId w:val="41"/>
        </w:numPr>
        <w:spacing w:before="120" w:after="120"/>
        <w:ind w:left="426"/>
        <w:rPr>
          <w:sz w:val="24"/>
          <w:szCs w:val="24"/>
          <w:lang w:val="sk-SK"/>
        </w:rPr>
      </w:pPr>
      <w:bookmarkStart w:id="332" w:name="_Hlk508979220"/>
      <w:bookmarkEnd w:id="331"/>
      <w:r w:rsidRPr="004D68C7">
        <w:rPr>
          <w:sz w:val="24"/>
          <w:szCs w:val="24"/>
          <w:lang w:val="sk-SK"/>
        </w:rPr>
        <w:t>Návrh na zmenu v ČMU za projektovú úroveň (</w:t>
      </w:r>
      <w:r w:rsidR="00E83FC3" w:rsidRPr="004D68C7">
        <w:rPr>
          <w:sz w:val="24"/>
          <w:szCs w:val="24"/>
          <w:lang w:val="sk-SK"/>
        </w:rPr>
        <w:t xml:space="preserve">odsek </w:t>
      </w:r>
      <w:r w:rsidR="00740B19" w:rsidRPr="004D68C7">
        <w:rPr>
          <w:sz w:val="24"/>
          <w:szCs w:val="24"/>
          <w:lang w:val="sk-SK"/>
        </w:rPr>
        <w:t xml:space="preserve"> </w:t>
      </w:r>
      <w:r w:rsidR="00C65C42" w:rsidRPr="004D68C7">
        <w:rPr>
          <w:sz w:val="24"/>
          <w:szCs w:val="24"/>
          <w:lang w:val="sk-SK"/>
        </w:rPr>
        <w:t>2</w:t>
      </w:r>
      <w:r w:rsidR="00A8253A" w:rsidRPr="004D68C7">
        <w:rPr>
          <w:sz w:val="24"/>
          <w:szCs w:val="24"/>
          <w:lang w:val="sk-SK"/>
        </w:rPr>
        <w:t>, písm. b)</w:t>
      </w:r>
      <w:r w:rsidR="006C7381">
        <w:rPr>
          <w:sz w:val="24"/>
          <w:szCs w:val="24"/>
          <w:lang w:val="sk-SK"/>
        </w:rPr>
        <w:t xml:space="preserve"> </w:t>
      </w:r>
      <w:r w:rsidRPr="004D68C7">
        <w:rPr>
          <w:sz w:val="24"/>
          <w:szCs w:val="24"/>
          <w:lang w:val="sk-SK"/>
        </w:rPr>
        <w:t xml:space="preserve">kapitoly 3.1, </w:t>
      </w:r>
      <w:r w:rsidR="00E83FC3" w:rsidRPr="004D68C7">
        <w:rPr>
          <w:sz w:val="24"/>
          <w:szCs w:val="24"/>
          <w:lang w:val="sk-SK"/>
        </w:rPr>
        <w:t xml:space="preserve">odsek </w:t>
      </w:r>
      <w:r w:rsidRPr="004D68C7">
        <w:rPr>
          <w:sz w:val="24"/>
          <w:szCs w:val="24"/>
          <w:lang w:val="sk-SK"/>
        </w:rPr>
        <w:t xml:space="preserve">4 kapitoly 4.1 tohto MP) </w:t>
      </w:r>
      <w:r w:rsidR="00254857" w:rsidRPr="004D68C7">
        <w:rPr>
          <w:sz w:val="24"/>
          <w:szCs w:val="24"/>
          <w:lang w:val="sk-SK"/>
        </w:rPr>
        <w:t xml:space="preserve">predkladá </w:t>
      </w:r>
      <w:r w:rsidRPr="004D68C7">
        <w:rPr>
          <w:sz w:val="24"/>
          <w:szCs w:val="24"/>
          <w:lang w:val="sk-SK"/>
        </w:rPr>
        <w:t>RO</w:t>
      </w:r>
      <w:r w:rsidR="006D193C">
        <w:rPr>
          <w:sz w:val="24"/>
          <w:szCs w:val="24"/>
          <w:lang w:val="sk-SK"/>
        </w:rPr>
        <w:t xml:space="preserve"> </w:t>
      </w:r>
      <w:r w:rsidR="00F745F3">
        <w:rPr>
          <w:sz w:val="24"/>
          <w:szCs w:val="24"/>
          <w:lang w:val="sk-SK"/>
        </w:rPr>
        <w:t xml:space="preserve"> </w:t>
      </w:r>
      <w:r w:rsidR="006168CF" w:rsidRPr="004D68C7">
        <w:rPr>
          <w:sz w:val="24"/>
          <w:szCs w:val="24"/>
          <w:lang w:val="sk-SK"/>
        </w:rPr>
        <w:t xml:space="preserve">(ŽoZ) </w:t>
      </w:r>
      <w:r w:rsidRPr="004D68C7">
        <w:rPr>
          <w:sz w:val="24"/>
          <w:szCs w:val="24"/>
          <w:lang w:val="sk-SK"/>
        </w:rPr>
        <w:t xml:space="preserve">alebo CKO z vlastného podnetu. </w:t>
      </w:r>
    </w:p>
    <w:bookmarkEnd w:id="332"/>
    <w:p w14:paraId="4E432E2D" w14:textId="6CDF9A6E" w:rsidR="001254AE" w:rsidRPr="004D68C7" w:rsidRDefault="001254AE" w:rsidP="006A0F8E">
      <w:pPr>
        <w:pStyle w:val="Zkladntext"/>
        <w:numPr>
          <w:ilvl w:val="0"/>
          <w:numId w:val="41"/>
        </w:numPr>
        <w:spacing w:before="120" w:after="120"/>
        <w:ind w:left="426"/>
        <w:rPr>
          <w:sz w:val="24"/>
          <w:szCs w:val="24"/>
          <w:lang w:val="sk-SK"/>
        </w:rPr>
      </w:pPr>
      <w:r w:rsidRPr="004D68C7">
        <w:rPr>
          <w:sz w:val="24"/>
          <w:szCs w:val="24"/>
          <w:lang w:val="sk-SK"/>
        </w:rPr>
        <w:t>Návrh na zmenu v ČMU za úroveň iných údajov (</w:t>
      </w:r>
      <w:r w:rsidR="00E83FC3" w:rsidRPr="004D68C7">
        <w:rPr>
          <w:sz w:val="24"/>
          <w:szCs w:val="24"/>
          <w:lang w:val="sk-SK"/>
        </w:rPr>
        <w:t xml:space="preserve">odsek </w:t>
      </w:r>
      <w:r w:rsidR="00A8253A" w:rsidRPr="004D68C7">
        <w:rPr>
          <w:sz w:val="24"/>
          <w:szCs w:val="24"/>
          <w:lang w:val="sk-SK"/>
        </w:rPr>
        <w:t>2, písm. c)</w:t>
      </w:r>
      <w:r w:rsidR="009F075F" w:rsidRPr="004D68C7">
        <w:rPr>
          <w:sz w:val="24"/>
          <w:szCs w:val="24"/>
          <w:lang w:val="sk-SK"/>
        </w:rPr>
        <w:t xml:space="preserve"> </w:t>
      </w:r>
      <w:r w:rsidRPr="004D68C7">
        <w:rPr>
          <w:sz w:val="24"/>
          <w:szCs w:val="24"/>
          <w:lang w:val="sk-SK"/>
        </w:rPr>
        <w:t xml:space="preserve">kapitoly 3.1, </w:t>
      </w:r>
      <w:r w:rsidR="00E83FC3" w:rsidRPr="004D68C7">
        <w:rPr>
          <w:sz w:val="24"/>
          <w:szCs w:val="24"/>
          <w:lang w:val="sk-SK"/>
        </w:rPr>
        <w:t xml:space="preserve">odsek </w:t>
      </w:r>
      <w:r w:rsidRPr="004D68C7">
        <w:rPr>
          <w:sz w:val="24"/>
          <w:szCs w:val="24"/>
          <w:lang w:val="sk-SK"/>
        </w:rPr>
        <w:t xml:space="preserve">6 kapitoly 4.1 tohto MP) </w:t>
      </w:r>
      <w:r w:rsidR="00254857" w:rsidRPr="004D68C7">
        <w:rPr>
          <w:sz w:val="24"/>
          <w:szCs w:val="24"/>
          <w:lang w:val="sk-SK"/>
        </w:rPr>
        <w:t xml:space="preserve">predkladá </w:t>
      </w:r>
      <w:r w:rsidRPr="004D68C7">
        <w:rPr>
          <w:sz w:val="24"/>
          <w:szCs w:val="24"/>
          <w:lang w:val="sk-SK"/>
        </w:rPr>
        <w:t>RO</w:t>
      </w:r>
      <w:r w:rsidR="006345F2">
        <w:rPr>
          <w:sz w:val="24"/>
          <w:szCs w:val="24"/>
          <w:lang w:val="sk-SK"/>
        </w:rPr>
        <w:t>, gestor HP</w:t>
      </w:r>
      <w:r w:rsidRPr="004D68C7">
        <w:rPr>
          <w:sz w:val="24"/>
          <w:szCs w:val="24"/>
          <w:lang w:val="sk-SK"/>
        </w:rPr>
        <w:t xml:space="preserve"> </w:t>
      </w:r>
      <w:r w:rsidR="006168CF" w:rsidRPr="004D68C7">
        <w:rPr>
          <w:sz w:val="24"/>
          <w:szCs w:val="24"/>
          <w:lang w:val="sk-SK"/>
        </w:rPr>
        <w:t xml:space="preserve">(ŽoZ) </w:t>
      </w:r>
      <w:r w:rsidRPr="004D68C7">
        <w:rPr>
          <w:sz w:val="24"/>
          <w:szCs w:val="24"/>
          <w:lang w:val="sk-SK"/>
        </w:rPr>
        <w:t>alebo CKO z vlastného podnetu.</w:t>
      </w:r>
    </w:p>
    <w:p w14:paraId="024F53CF" w14:textId="56F2E03F" w:rsidR="001254AE" w:rsidRPr="004D68C7" w:rsidRDefault="001254AE" w:rsidP="006A0F8E">
      <w:pPr>
        <w:pStyle w:val="Zkladntext"/>
        <w:numPr>
          <w:ilvl w:val="0"/>
          <w:numId w:val="41"/>
        </w:numPr>
        <w:spacing w:before="120" w:after="120"/>
        <w:ind w:left="426"/>
        <w:rPr>
          <w:sz w:val="24"/>
          <w:szCs w:val="24"/>
          <w:lang w:val="sk-SK"/>
        </w:rPr>
      </w:pPr>
      <w:r w:rsidRPr="004D68C7">
        <w:rPr>
          <w:sz w:val="24"/>
          <w:szCs w:val="24"/>
          <w:lang w:val="sk-SK"/>
        </w:rPr>
        <w:lastRenderedPageBreak/>
        <w:t xml:space="preserve">Návrh na zmenu v ČMU </w:t>
      </w:r>
      <w:r w:rsidR="00254857" w:rsidRPr="004D68C7">
        <w:rPr>
          <w:sz w:val="24"/>
          <w:szCs w:val="24"/>
          <w:lang w:val="sk-SK"/>
        </w:rPr>
        <w:t xml:space="preserve">predkladá </w:t>
      </w:r>
      <w:r w:rsidRPr="004D68C7">
        <w:rPr>
          <w:sz w:val="24"/>
          <w:szCs w:val="24"/>
          <w:lang w:val="sk-SK"/>
        </w:rPr>
        <w:t>RO</w:t>
      </w:r>
      <w:r w:rsidR="006345F2">
        <w:rPr>
          <w:sz w:val="24"/>
          <w:szCs w:val="24"/>
          <w:lang w:val="sk-SK"/>
        </w:rPr>
        <w:t>, gestor HP</w:t>
      </w:r>
      <w:r w:rsidRPr="004D68C7">
        <w:rPr>
          <w:sz w:val="24"/>
          <w:szCs w:val="24"/>
          <w:lang w:val="sk-SK"/>
        </w:rPr>
        <w:t xml:space="preserve"> </w:t>
      </w:r>
      <w:r w:rsidR="009F075F" w:rsidRPr="004D68C7">
        <w:rPr>
          <w:sz w:val="24"/>
          <w:szCs w:val="24"/>
          <w:lang w:val="sk-SK"/>
        </w:rPr>
        <w:t xml:space="preserve">elektronicky </w:t>
      </w:r>
      <w:r w:rsidRPr="004D68C7">
        <w:rPr>
          <w:sz w:val="24"/>
          <w:szCs w:val="24"/>
          <w:lang w:val="sk-SK"/>
        </w:rPr>
        <w:t>(viď</w:t>
      </w:r>
      <w:r w:rsidR="006C7381">
        <w:rPr>
          <w:sz w:val="24"/>
          <w:szCs w:val="24"/>
          <w:lang w:val="sk-SK"/>
        </w:rPr>
        <w:t>.</w:t>
      </w:r>
      <w:r w:rsidRPr="004D68C7">
        <w:rPr>
          <w:sz w:val="24"/>
          <w:szCs w:val="24"/>
          <w:lang w:val="sk-SK"/>
        </w:rPr>
        <w:t xml:space="preserve"> </w:t>
      </w:r>
      <w:r w:rsidR="00E83FC3" w:rsidRPr="004D68C7">
        <w:rPr>
          <w:sz w:val="24"/>
          <w:szCs w:val="24"/>
          <w:lang w:val="sk-SK"/>
        </w:rPr>
        <w:t xml:space="preserve">odsek </w:t>
      </w:r>
      <w:r w:rsidRPr="004D68C7">
        <w:rPr>
          <w:sz w:val="24"/>
          <w:szCs w:val="24"/>
          <w:lang w:val="sk-SK"/>
        </w:rPr>
        <w:t xml:space="preserve">2 kapitoly 6 tohto MP) vo forme ŽoZ (príloha č. </w:t>
      </w:r>
      <w:r w:rsidR="006509E2">
        <w:rPr>
          <w:sz w:val="24"/>
          <w:szCs w:val="24"/>
          <w:lang w:val="sk-SK"/>
        </w:rPr>
        <w:t>2</w:t>
      </w:r>
      <w:r w:rsidRPr="004D68C7">
        <w:rPr>
          <w:sz w:val="24"/>
          <w:szCs w:val="24"/>
          <w:lang w:val="sk-SK"/>
        </w:rPr>
        <w:t xml:space="preserve"> tohto MP)</w:t>
      </w:r>
      <w:r w:rsidR="008D38EF">
        <w:rPr>
          <w:sz w:val="24"/>
          <w:szCs w:val="24"/>
          <w:lang w:val="sk-SK"/>
        </w:rPr>
        <w:t>,</w:t>
      </w:r>
      <w:r w:rsidR="00C65C42" w:rsidRPr="004D68C7">
        <w:rPr>
          <w:sz w:val="24"/>
          <w:szCs w:val="24"/>
          <w:lang w:val="sk-SK"/>
        </w:rPr>
        <w:t xml:space="preserve"> podpísanej riaditeľom príslušného odboru RO</w:t>
      </w:r>
      <w:r w:rsidR="006345F2">
        <w:rPr>
          <w:sz w:val="24"/>
          <w:szCs w:val="24"/>
          <w:lang w:val="sk-SK"/>
        </w:rPr>
        <w:t xml:space="preserve"> alebo gestora HP</w:t>
      </w:r>
      <w:r w:rsidRPr="004D68C7">
        <w:rPr>
          <w:sz w:val="24"/>
          <w:szCs w:val="24"/>
          <w:lang w:val="sk-SK"/>
        </w:rPr>
        <w:t xml:space="preserve"> vždy, keď je potrebné vložiť novú položku do ČMU, alebo </w:t>
      </w:r>
      <w:r w:rsidR="008D38EF">
        <w:rPr>
          <w:sz w:val="24"/>
          <w:szCs w:val="24"/>
          <w:lang w:val="sk-SK"/>
        </w:rPr>
        <w:t>opraviť</w:t>
      </w:r>
      <w:r w:rsidR="008D38EF" w:rsidRPr="004D68C7">
        <w:rPr>
          <w:sz w:val="24"/>
          <w:szCs w:val="24"/>
          <w:lang w:val="sk-SK"/>
        </w:rPr>
        <w:t xml:space="preserve"> </w:t>
      </w:r>
      <w:r w:rsidRPr="004D68C7">
        <w:rPr>
          <w:sz w:val="24"/>
          <w:szCs w:val="24"/>
          <w:lang w:val="sk-SK"/>
        </w:rPr>
        <w:t>niektor</w:t>
      </w:r>
      <w:r w:rsidR="008D38EF">
        <w:rPr>
          <w:sz w:val="24"/>
          <w:szCs w:val="24"/>
          <w:lang w:val="sk-SK"/>
        </w:rPr>
        <w:t>ú</w:t>
      </w:r>
      <w:r w:rsidRPr="004D68C7">
        <w:rPr>
          <w:sz w:val="24"/>
          <w:szCs w:val="24"/>
          <w:lang w:val="sk-SK"/>
        </w:rPr>
        <w:t xml:space="preserve"> z polož</w:t>
      </w:r>
      <w:r w:rsidR="008D38EF">
        <w:rPr>
          <w:sz w:val="24"/>
          <w:szCs w:val="24"/>
          <w:lang w:val="sk-SK"/>
        </w:rPr>
        <w:t>ie</w:t>
      </w:r>
      <w:r w:rsidRPr="004D68C7">
        <w:rPr>
          <w:sz w:val="24"/>
          <w:szCs w:val="24"/>
          <w:lang w:val="sk-SK"/>
        </w:rPr>
        <w:t>k ČMU, alebo položk</w:t>
      </w:r>
      <w:r w:rsidR="001D367A" w:rsidRPr="004D68C7">
        <w:rPr>
          <w:sz w:val="24"/>
          <w:szCs w:val="24"/>
          <w:lang w:val="sk-SK"/>
        </w:rPr>
        <w:t>u</w:t>
      </w:r>
      <w:r w:rsidRPr="004D68C7">
        <w:rPr>
          <w:sz w:val="24"/>
          <w:szCs w:val="24"/>
          <w:lang w:val="sk-SK"/>
        </w:rPr>
        <w:t xml:space="preserve"> ČMU </w:t>
      </w:r>
      <w:r w:rsidR="001D367A" w:rsidRPr="004D68C7">
        <w:rPr>
          <w:sz w:val="24"/>
          <w:szCs w:val="24"/>
          <w:lang w:val="sk-SK"/>
        </w:rPr>
        <w:t>zneplatniť</w:t>
      </w:r>
      <w:r w:rsidR="002554F0">
        <w:rPr>
          <w:sz w:val="24"/>
          <w:szCs w:val="24"/>
          <w:lang w:val="sk-SK"/>
        </w:rPr>
        <w:t xml:space="preserve"> alebo </w:t>
      </w:r>
      <w:r w:rsidR="002554F0" w:rsidRPr="006774F6">
        <w:rPr>
          <w:sz w:val="24"/>
          <w:szCs w:val="24"/>
          <w:lang w:val="sk-SK"/>
        </w:rPr>
        <w:t>splatniť</w:t>
      </w:r>
      <w:r w:rsidR="00DE69B3" w:rsidRPr="006774F6">
        <w:rPr>
          <w:sz w:val="24"/>
          <w:szCs w:val="24"/>
          <w:lang w:val="sk-SK"/>
        </w:rPr>
        <w:t>.</w:t>
      </w:r>
      <w:r w:rsidR="002225B1" w:rsidRPr="004D68C7">
        <w:rPr>
          <w:sz w:val="24"/>
          <w:szCs w:val="24"/>
          <w:lang w:val="sk-SK"/>
        </w:rPr>
        <w:t xml:space="preserve"> </w:t>
      </w:r>
      <w:r w:rsidR="00CB141B" w:rsidRPr="004D68C7">
        <w:rPr>
          <w:sz w:val="24"/>
          <w:szCs w:val="24"/>
          <w:lang w:val="sk-SK"/>
        </w:rPr>
        <w:t>ŽoZ schvaľuje riaditeľ príslušného odboru RO</w:t>
      </w:r>
      <w:r w:rsidR="006345F2">
        <w:rPr>
          <w:sz w:val="24"/>
          <w:szCs w:val="24"/>
          <w:lang w:val="sk-SK"/>
        </w:rPr>
        <w:t xml:space="preserve"> alebo gestora HP</w:t>
      </w:r>
      <w:r w:rsidR="00CB141B" w:rsidRPr="004D68C7">
        <w:rPr>
          <w:sz w:val="24"/>
          <w:szCs w:val="24"/>
          <w:lang w:val="sk-SK"/>
        </w:rPr>
        <w:t xml:space="preserve">. </w:t>
      </w:r>
      <w:r w:rsidRPr="004D68C7">
        <w:rPr>
          <w:sz w:val="24"/>
          <w:szCs w:val="24"/>
          <w:lang w:val="sk-SK"/>
        </w:rPr>
        <w:t>Ak navrhovaná zmena v ČMU súvisí s pripravovanou výzvou</w:t>
      </w:r>
      <w:r w:rsidR="004F791F">
        <w:rPr>
          <w:sz w:val="24"/>
          <w:szCs w:val="24"/>
          <w:lang w:val="sk-SK"/>
        </w:rPr>
        <w:t>/</w:t>
      </w:r>
      <w:r w:rsidR="008D38EF">
        <w:rPr>
          <w:sz w:val="24"/>
          <w:szCs w:val="24"/>
          <w:lang w:val="sk-SK"/>
        </w:rPr>
        <w:t>vyzvaním</w:t>
      </w:r>
      <w:r w:rsidRPr="004D68C7">
        <w:rPr>
          <w:sz w:val="24"/>
          <w:szCs w:val="24"/>
          <w:lang w:val="sk-SK"/>
        </w:rPr>
        <w:t xml:space="preserve"> RO na predkladanie ŽoNFP, musí RO podať ŽoZ v dostatočnom časovom predstihu, najneskôr 16 pracovných dní pred zverejnením výzvy. </w:t>
      </w:r>
    </w:p>
    <w:p w14:paraId="4BA70B1B" w14:textId="77777777" w:rsidR="00391ED2" w:rsidRDefault="00257BA3" w:rsidP="006A0F8E">
      <w:pPr>
        <w:pStyle w:val="Zkladntext"/>
        <w:numPr>
          <w:ilvl w:val="0"/>
          <w:numId w:val="41"/>
        </w:numPr>
        <w:spacing w:before="120" w:after="120"/>
        <w:ind w:left="426"/>
        <w:rPr>
          <w:sz w:val="24"/>
          <w:szCs w:val="24"/>
          <w:lang w:val="sk-SK"/>
        </w:rPr>
      </w:pPr>
      <w:r w:rsidRPr="004D68C7">
        <w:rPr>
          <w:sz w:val="24"/>
          <w:szCs w:val="24"/>
          <w:lang w:val="sk-SK"/>
        </w:rPr>
        <w:t>ŽoZ</w:t>
      </w:r>
      <w:r w:rsidR="001254AE" w:rsidRPr="004D68C7">
        <w:rPr>
          <w:sz w:val="24"/>
          <w:szCs w:val="24"/>
          <w:lang w:val="sk-SK"/>
        </w:rPr>
        <w:t xml:space="preserve"> v ČMU sa predkladá na schválenie správcovi ČMU.</w:t>
      </w:r>
      <w:bookmarkStart w:id="333" w:name="_Hlk508979649"/>
    </w:p>
    <w:p w14:paraId="3E1A04DB" w14:textId="5C91423D" w:rsidR="001254AE" w:rsidRPr="00391ED2" w:rsidRDefault="001254AE" w:rsidP="006A0F8E">
      <w:pPr>
        <w:pStyle w:val="Zkladntext"/>
        <w:numPr>
          <w:ilvl w:val="0"/>
          <w:numId w:val="41"/>
        </w:numPr>
        <w:spacing w:before="120" w:after="120"/>
        <w:ind w:left="426"/>
        <w:rPr>
          <w:sz w:val="24"/>
          <w:szCs w:val="24"/>
          <w:lang w:val="sk-SK"/>
        </w:rPr>
      </w:pPr>
      <w:r w:rsidRPr="00391ED2">
        <w:rPr>
          <w:sz w:val="24"/>
          <w:szCs w:val="24"/>
          <w:lang w:val="sk-SK"/>
        </w:rPr>
        <w:t>V návrhu na zmenu v ČMU predloženom RO</w:t>
      </w:r>
      <w:r w:rsidR="006345F2" w:rsidRPr="00391ED2">
        <w:rPr>
          <w:sz w:val="24"/>
          <w:szCs w:val="24"/>
          <w:lang w:val="sk-SK"/>
        </w:rPr>
        <w:t xml:space="preserve"> alebo gestorom HP</w:t>
      </w:r>
      <w:r w:rsidRPr="00391ED2">
        <w:rPr>
          <w:sz w:val="24"/>
          <w:szCs w:val="24"/>
          <w:lang w:val="sk-SK"/>
        </w:rPr>
        <w:t xml:space="preserve"> vo forme ŽoZ (príloha č. </w:t>
      </w:r>
      <w:r w:rsidR="006509E2" w:rsidRPr="00391ED2">
        <w:rPr>
          <w:sz w:val="24"/>
          <w:szCs w:val="24"/>
          <w:lang w:val="sk-SK"/>
        </w:rPr>
        <w:t>2</w:t>
      </w:r>
      <w:r w:rsidRPr="00391ED2">
        <w:rPr>
          <w:sz w:val="24"/>
          <w:szCs w:val="24"/>
          <w:lang w:val="sk-SK"/>
        </w:rPr>
        <w:t xml:space="preserve"> tohto MP) je potrebné identifikovať:</w:t>
      </w:r>
    </w:p>
    <w:p w14:paraId="07392DF0" w14:textId="77777777" w:rsidR="001254AE" w:rsidRPr="004D68C7" w:rsidRDefault="001254AE" w:rsidP="0040484A">
      <w:pPr>
        <w:pStyle w:val="Zkladntext"/>
        <w:numPr>
          <w:ilvl w:val="0"/>
          <w:numId w:val="39"/>
        </w:numPr>
        <w:spacing w:before="120" w:after="120"/>
        <w:ind w:left="851" w:hanging="425"/>
        <w:rPr>
          <w:sz w:val="24"/>
          <w:szCs w:val="24"/>
          <w:lang w:val="sk-SK"/>
        </w:rPr>
      </w:pPr>
      <w:r w:rsidRPr="004D68C7">
        <w:rPr>
          <w:sz w:val="24"/>
          <w:szCs w:val="24"/>
          <w:lang w:val="sk-SK"/>
        </w:rPr>
        <w:t>názov OP;</w:t>
      </w:r>
    </w:p>
    <w:p w14:paraId="37A404A3" w14:textId="593B58FC" w:rsidR="001254AE" w:rsidRPr="004D68C7" w:rsidRDefault="001254AE" w:rsidP="0040484A">
      <w:pPr>
        <w:pStyle w:val="Zkladntext"/>
        <w:numPr>
          <w:ilvl w:val="0"/>
          <w:numId w:val="39"/>
        </w:numPr>
        <w:spacing w:before="120" w:after="120"/>
        <w:ind w:left="851" w:hanging="425"/>
        <w:rPr>
          <w:sz w:val="24"/>
          <w:szCs w:val="24"/>
          <w:lang w:val="sk-SK"/>
        </w:rPr>
      </w:pPr>
      <w:r w:rsidRPr="004D68C7">
        <w:rPr>
          <w:sz w:val="24"/>
          <w:szCs w:val="24"/>
          <w:lang w:val="sk-SK"/>
        </w:rPr>
        <w:t>názov RO</w:t>
      </w:r>
      <w:r w:rsidR="00504D5E">
        <w:rPr>
          <w:sz w:val="24"/>
          <w:szCs w:val="24"/>
          <w:lang w:val="sk-SK"/>
        </w:rPr>
        <w:t>/SO</w:t>
      </w:r>
      <w:r w:rsidR="006345F2">
        <w:rPr>
          <w:sz w:val="24"/>
          <w:szCs w:val="24"/>
          <w:lang w:val="sk-SK"/>
        </w:rPr>
        <w:t>, gestora HP</w:t>
      </w:r>
      <w:r w:rsidRPr="004D68C7">
        <w:rPr>
          <w:sz w:val="24"/>
          <w:szCs w:val="24"/>
          <w:lang w:val="sk-SK"/>
        </w:rPr>
        <w:t>;</w:t>
      </w:r>
    </w:p>
    <w:p w14:paraId="2A52C0C0" w14:textId="77777777" w:rsidR="001254AE" w:rsidRPr="004D68C7" w:rsidRDefault="001254AE" w:rsidP="0040484A">
      <w:pPr>
        <w:pStyle w:val="Zkladntext"/>
        <w:numPr>
          <w:ilvl w:val="0"/>
          <w:numId w:val="39"/>
        </w:numPr>
        <w:spacing w:before="120" w:after="120"/>
        <w:ind w:left="851" w:hanging="425"/>
        <w:rPr>
          <w:sz w:val="24"/>
          <w:szCs w:val="24"/>
          <w:lang w:val="sk-SK"/>
        </w:rPr>
      </w:pPr>
      <w:r w:rsidRPr="004D68C7">
        <w:rPr>
          <w:sz w:val="24"/>
          <w:szCs w:val="24"/>
          <w:lang w:val="sk-SK"/>
        </w:rPr>
        <w:t>druh zmeny v súlade s </w:t>
      </w:r>
      <w:r w:rsidR="00E83FC3" w:rsidRPr="004D68C7">
        <w:rPr>
          <w:sz w:val="24"/>
          <w:szCs w:val="24"/>
          <w:lang w:val="sk-SK"/>
        </w:rPr>
        <w:t xml:space="preserve">odsekom </w:t>
      </w:r>
      <w:r w:rsidRPr="004D68C7">
        <w:rPr>
          <w:sz w:val="24"/>
          <w:szCs w:val="24"/>
          <w:lang w:val="sk-SK"/>
        </w:rPr>
        <w:t>3 kapitoly 5 tohto MP;</w:t>
      </w:r>
    </w:p>
    <w:p w14:paraId="43B94FEE" w14:textId="79C960CA" w:rsidR="001254AE" w:rsidRPr="004D68C7" w:rsidRDefault="001254AE" w:rsidP="0040484A">
      <w:pPr>
        <w:pStyle w:val="Zkladntext"/>
        <w:numPr>
          <w:ilvl w:val="0"/>
          <w:numId w:val="39"/>
        </w:numPr>
        <w:spacing w:before="120" w:after="120"/>
        <w:ind w:left="851" w:hanging="425"/>
        <w:rPr>
          <w:sz w:val="24"/>
          <w:szCs w:val="24"/>
          <w:lang w:val="sk-SK"/>
        </w:rPr>
      </w:pPr>
      <w:bookmarkStart w:id="334" w:name="_Hlk508978156"/>
      <w:r w:rsidRPr="004D68C7">
        <w:rPr>
          <w:sz w:val="24"/>
          <w:szCs w:val="24"/>
          <w:lang w:val="sk-SK"/>
        </w:rPr>
        <w:t>kód položky (vypĺňa sa v prípade, ak je druhom navrhovanej zmeny oprava existujúcej položky v</w:t>
      </w:r>
      <w:r w:rsidR="00AB05A8" w:rsidRPr="004D68C7">
        <w:rPr>
          <w:sz w:val="24"/>
          <w:szCs w:val="24"/>
          <w:lang w:val="sk-SK"/>
        </w:rPr>
        <w:t> </w:t>
      </w:r>
      <w:r w:rsidRPr="004D68C7">
        <w:rPr>
          <w:sz w:val="24"/>
          <w:szCs w:val="24"/>
          <w:lang w:val="sk-SK"/>
        </w:rPr>
        <w:t>ČMU</w:t>
      </w:r>
      <w:r w:rsidR="00AB05A8" w:rsidRPr="004D68C7">
        <w:rPr>
          <w:sz w:val="24"/>
          <w:szCs w:val="24"/>
          <w:lang w:val="sk-SK"/>
        </w:rPr>
        <w:t>, vrátane odradenia</w:t>
      </w:r>
      <w:r w:rsidR="004F791F">
        <w:rPr>
          <w:sz w:val="24"/>
          <w:szCs w:val="24"/>
          <w:lang w:val="sk-SK"/>
        </w:rPr>
        <w:t>/</w:t>
      </w:r>
      <w:r w:rsidR="00AB05A8" w:rsidRPr="004D68C7">
        <w:rPr>
          <w:sz w:val="24"/>
          <w:szCs w:val="24"/>
          <w:lang w:val="sk-SK"/>
        </w:rPr>
        <w:t>priradenia položky ČMU k</w:t>
      </w:r>
      <w:r w:rsidR="00D24F02" w:rsidRPr="004D68C7">
        <w:rPr>
          <w:sz w:val="24"/>
          <w:szCs w:val="24"/>
          <w:lang w:val="sk-SK"/>
        </w:rPr>
        <w:t> štruktúre OP</w:t>
      </w:r>
      <w:del w:id="335" w:author="oMN" w:date="2021-04-26T12:56:00Z">
        <w:r w:rsidR="00AB05A8" w:rsidRPr="004D68C7">
          <w:rPr>
            <w:sz w:val="24"/>
            <w:szCs w:val="24"/>
            <w:lang w:val="sk-SK"/>
          </w:rPr>
          <w:delText> </w:delText>
        </w:r>
        <w:r w:rsidR="008D38EF">
          <w:rPr>
            <w:sz w:val="24"/>
            <w:szCs w:val="24"/>
            <w:lang w:val="sk-SK"/>
          </w:rPr>
          <w:delText xml:space="preserve">a </w:delText>
        </w:r>
        <w:r w:rsidR="00AB05A8" w:rsidRPr="004D68C7">
          <w:rPr>
            <w:sz w:val="24"/>
            <w:szCs w:val="24"/>
            <w:lang w:val="sk-SK"/>
          </w:rPr>
          <w:delText>pod.,</w:delText>
        </w:r>
        <w:r w:rsidRPr="004D68C7">
          <w:rPr>
            <w:sz w:val="24"/>
            <w:szCs w:val="24"/>
            <w:lang w:val="sk-SK"/>
          </w:rPr>
          <w:delText xml:space="preserve"> </w:delText>
        </w:r>
        <w:r w:rsidR="007B2E62">
          <w:rPr>
            <w:sz w:val="24"/>
            <w:szCs w:val="24"/>
            <w:lang w:val="sk-SK"/>
          </w:rPr>
          <w:delText>zaradenie novej položky na základe ex-ante prideleného kódu položky</w:delText>
        </w:r>
      </w:del>
      <w:r w:rsidR="00D547EB">
        <w:rPr>
          <w:sz w:val="24"/>
          <w:szCs w:val="24"/>
          <w:lang w:val="sk-SK"/>
        </w:rPr>
        <w:t xml:space="preserve">, splatnenie položky v ČMU </w:t>
      </w:r>
      <w:r w:rsidR="00D547EB" w:rsidRPr="004D68C7">
        <w:rPr>
          <w:sz w:val="24"/>
          <w:szCs w:val="24"/>
          <w:lang w:val="sk-SK"/>
        </w:rPr>
        <w:t>alebo zneplatnenie existujúcej položky v</w:t>
      </w:r>
      <w:r w:rsidR="00D547EB">
        <w:rPr>
          <w:sz w:val="24"/>
          <w:szCs w:val="24"/>
          <w:lang w:val="sk-SK"/>
        </w:rPr>
        <w:t> </w:t>
      </w:r>
      <w:r w:rsidR="00D547EB" w:rsidRPr="004D68C7">
        <w:rPr>
          <w:sz w:val="24"/>
          <w:szCs w:val="24"/>
          <w:lang w:val="sk-SK"/>
        </w:rPr>
        <w:t>ČMU</w:t>
      </w:r>
      <w:ins w:id="336" w:author="oMN" w:date="2021-04-26T12:56:00Z">
        <w:r w:rsidR="00AB05A8" w:rsidRPr="004D68C7">
          <w:rPr>
            <w:sz w:val="24"/>
            <w:szCs w:val="24"/>
            <w:lang w:val="sk-SK"/>
          </w:rPr>
          <w:t> </w:t>
        </w:r>
        <w:r w:rsidR="008D38EF">
          <w:rPr>
            <w:sz w:val="24"/>
            <w:szCs w:val="24"/>
            <w:lang w:val="sk-SK"/>
          </w:rPr>
          <w:t xml:space="preserve">a </w:t>
        </w:r>
        <w:r w:rsidR="00AB05A8" w:rsidRPr="004D68C7">
          <w:rPr>
            <w:sz w:val="24"/>
            <w:szCs w:val="24"/>
            <w:lang w:val="sk-SK"/>
          </w:rPr>
          <w:t>pod.,</w:t>
        </w:r>
        <w:r w:rsidRPr="004D68C7">
          <w:rPr>
            <w:sz w:val="24"/>
            <w:szCs w:val="24"/>
            <w:lang w:val="sk-SK"/>
          </w:rPr>
          <w:t xml:space="preserve"> </w:t>
        </w:r>
        <w:r w:rsidR="00D547EB">
          <w:rPr>
            <w:sz w:val="24"/>
            <w:szCs w:val="24"/>
            <w:lang w:val="sk-SK"/>
          </w:rPr>
          <w:t xml:space="preserve">pri </w:t>
        </w:r>
        <w:r w:rsidR="007B2E62">
          <w:rPr>
            <w:sz w:val="24"/>
            <w:szCs w:val="24"/>
            <w:lang w:val="sk-SK"/>
          </w:rPr>
          <w:t>zaraden</w:t>
        </w:r>
        <w:r w:rsidR="00D547EB">
          <w:rPr>
            <w:sz w:val="24"/>
            <w:szCs w:val="24"/>
            <w:lang w:val="sk-SK"/>
          </w:rPr>
          <w:t>í</w:t>
        </w:r>
        <w:r w:rsidR="007B2E62">
          <w:rPr>
            <w:sz w:val="24"/>
            <w:szCs w:val="24"/>
            <w:lang w:val="sk-SK"/>
          </w:rPr>
          <w:t xml:space="preserve"> novej položky</w:t>
        </w:r>
        <w:r w:rsidR="00D547EB">
          <w:rPr>
            <w:sz w:val="24"/>
            <w:szCs w:val="24"/>
            <w:lang w:val="sk-SK"/>
          </w:rPr>
          <w:t xml:space="preserve"> - MU programu alebo oprave je</w:t>
        </w:r>
        <w:r w:rsidR="008753BC">
          <w:rPr>
            <w:sz w:val="24"/>
            <w:szCs w:val="24"/>
            <w:lang w:val="sk-SK"/>
          </w:rPr>
          <w:t>ho</w:t>
        </w:r>
        <w:r w:rsidR="00D547EB">
          <w:rPr>
            <w:sz w:val="24"/>
            <w:szCs w:val="24"/>
            <w:lang w:val="sk-SK"/>
          </w:rPr>
          <w:t xml:space="preserve"> kódu, sa uvádza kód</w:t>
        </w:r>
        <w:r w:rsidR="001512C0">
          <w:rPr>
            <w:sz w:val="24"/>
            <w:szCs w:val="24"/>
            <w:lang w:val="sk-SK"/>
          </w:rPr>
          <w:t xml:space="preserve">, </w:t>
        </w:r>
        <w:r w:rsidR="008753BC">
          <w:rPr>
            <w:sz w:val="24"/>
            <w:szCs w:val="24"/>
            <w:lang w:val="sk-SK"/>
          </w:rPr>
          <w:t>ktorý pridelil položke správca ČMU</w:t>
        </w:r>
        <w:r w:rsidR="007B2E62">
          <w:rPr>
            <w:sz w:val="24"/>
            <w:szCs w:val="24"/>
            <w:lang w:val="sk-SK"/>
          </w:rPr>
          <w:t xml:space="preserve"> ex-ante</w:t>
        </w:r>
        <w:r w:rsidR="00FD631F">
          <w:rPr>
            <w:sz w:val="24"/>
            <w:szCs w:val="24"/>
            <w:lang w:val="sk-SK"/>
          </w:rPr>
          <w:t>,</w:t>
        </w:r>
        <w:r w:rsidR="00D547EB">
          <w:rPr>
            <w:sz w:val="24"/>
            <w:szCs w:val="24"/>
            <w:lang w:val="sk-SK"/>
          </w:rPr>
          <w:t xml:space="preserve"> </w:t>
        </w:r>
        <w:r w:rsidR="008753BC">
          <w:rPr>
            <w:sz w:val="24"/>
            <w:szCs w:val="24"/>
            <w:lang w:val="sk-SK"/>
          </w:rPr>
          <w:t xml:space="preserve">pri zaradení projektových MU/iných údajov </w:t>
        </w:r>
        <w:r w:rsidR="00D547EB">
          <w:rPr>
            <w:sz w:val="24"/>
            <w:szCs w:val="24"/>
            <w:lang w:val="sk-SK"/>
          </w:rPr>
          <w:t>sa vyplní len prefix novej položky</w:t>
        </w:r>
      </w:ins>
      <w:r w:rsidR="005C74CF">
        <w:rPr>
          <w:sz w:val="24"/>
          <w:szCs w:val="24"/>
          <w:lang w:val="sk-SK"/>
        </w:rPr>
        <w:t>)</w:t>
      </w:r>
      <w:r w:rsidRPr="004D68C7">
        <w:rPr>
          <w:sz w:val="24"/>
          <w:szCs w:val="24"/>
          <w:lang w:val="sk-SK"/>
        </w:rPr>
        <w:t>;</w:t>
      </w:r>
    </w:p>
    <w:bookmarkEnd w:id="333"/>
    <w:bookmarkEnd w:id="334"/>
    <w:p w14:paraId="373C308F" w14:textId="396C6604" w:rsidR="001254AE" w:rsidRPr="004D68C7" w:rsidRDefault="00544CB7" w:rsidP="00D0255B">
      <w:pPr>
        <w:pStyle w:val="Zkladntext"/>
        <w:numPr>
          <w:ilvl w:val="0"/>
          <w:numId w:val="39"/>
        </w:numPr>
        <w:tabs>
          <w:tab w:val="left" w:pos="851"/>
        </w:tabs>
        <w:spacing w:before="120" w:after="120"/>
        <w:ind w:left="851" w:hanging="425"/>
        <w:rPr>
          <w:sz w:val="24"/>
          <w:szCs w:val="24"/>
          <w:lang w:val="sk-SK"/>
        </w:rPr>
      </w:pPr>
      <w:r>
        <w:rPr>
          <w:sz w:val="24"/>
          <w:szCs w:val="24"/>
          <w:lang w:val="sk-SK"/>
        </w:rPr>
        <w:t>karta položky v ČMU - je súčasťou ŽoZ</w:t>
      </w:r>
      <w:r w:rsidR="00F90582">
        <w:rPr>
          <w:sz w:val="24"/>
          <w:szCs w:val="24"/>
          <w:lang w:val="sk-SK"/>
        </w:rPr>
        <w:t xml:space="preserve"> (príloha</w:t>
      </w:r>
      <w:r w:rsidR="00E8325A">
        <w:rPr>
          <w:sz w:val="24"/>
          <w:szCs w:val="24"/>
          <w:lang w:val="sk-SK"/>
        </w:rPr>
        <w:t xml:space="preserve"> č. 2</w:t>
      </w:r>
      <w:r w:rsidR="00FE38C4">
        <w:rPr>
          <w:sz w:val="24"/>
          <w:szCs w:val="24"/>
          <w:lang w:val="sk-SK"/>
        </w:rPr>
        <w:t xml:space="preserve"> tohto</w:t>
      </w:r>
      <w:r w:rsidR="00E8325A">
        <w:rPr>
          <w:sz w:val="24"/>
          <w:szCs w:val="24"/>
          <w:lang w:val="sk-SK"/>
        </w:rPr>
        <w:t xml:space="preserve"> MP)</w:t>
      </w:r>
      <w:r w:rsidR="00DF60E3">
        <w:rPr>
          <w:sz w:val="24"/>
          <w:szCs w:val="24"/>
          <w:lang w:val="sk-SK"/>
        </w:rPr>
        <w:t>;</w:t>
      </w:r>
    </w:p>
    <w:p w14:paraId="27A1972C" w14:textId="2C36DA85" w:rsidR="001254AE" w:rsidRPr="004D68C7" w:rsidRDefault="00D0255B" w:rsidP="00D0255B">
      <w:pPr>
        <w:tabs>
          <w:tab w:val="left" w:pos="1560"/>
        </w:tabs>
        <w:spacing w:before="120" w:after="120"/>
        <w:ind w:left="851" w:hanging="851"/>
        <w:jc w:val="both"/>
      </w:pPr>
      <w:r>
        <w:t xml:space="preserve">              </w:t>
      </w:r>
      <w:r w:rsidR="00544CB7">
        <w:t xml:space="preserve">1) </w:t>
      </w:r>
      <w:r w:rsidR="009A4041" w:rsidRPr="004D68C7">
        <w:t>a</w:t>
      </w:r>
      <w:r w:rsidR="001254AE" w:rsidRPr="004D68C7">
        <w:t>k je druhom navrhovanej zmeny zaradenie novej položky do ČMU</w:t>
      </w:r>
      <w:r w:rsidR="00AC4D3E">
        <w:t>/splatnenie/zneplatnenie položky ČMU</w:t>
      </w:r>
      <w:r w:rsidR="001254AE" w:rsidRPr="004D68C7">
        <w:t>, je potrebné v karte položky v </w:t>
      </w:r>
      <w:r w:rsidR="00334C3F" w:rsidRPr="004D68C7">
        <w:t>ČMU vyplniť</w:t>
      </w:r>
      <w:r w:rsidR="001254AE" w:rsidRPr="004D68C7">
        <w:t xml:space="preserve"> všetky väzby na atribúty položky. Ak niektorý atribút položky </w:t>
      </w:r>
      <w:r w:rsidR="006C7381">
        <w:t>nie je relevantný, nevypĺňa sa</w:t>
      </w:r>
      <w:r w:rsidR="00DF60E3">
        <w:t xml:space="preserve"> resp. uvedie sa N/A (viď. popis k vypĺňaniu jednotlivých atribútov v prílohe č. 2 tohto MP)</w:t>
      </w:r>
      <w:r w:rsidR="006C7381">
        <w:t>;</w:t>
      </w:r>
      <w:r w:rsidR="003209DD">
        <w:t xml:space="preserve"> </w:t>
      </w:r>
    </w:p>
    <w:p w14:paraId="1A330179" w14:textId="77777777" w:rsidR="00194210" w:rsidRDefault="00D0255B" w:rsidP="00D0255B">
      <w:pPr>
        <w:tabs>
          <w:tab w:val="left" w:pos="1560"/>
        </w:tabs>
        <w:spacing w:before="120" w:after="120"/>
        <w:ind w:left="851" w:hanging="1276"/>
        <w:jc w:val="both"/>
      </w:pPr>
      <w:r>
        <w:t xml:space="preserve">                     </w:t>
      </w:r>
      <w:r w:rsidR="00544CB7">
        <w:t xml:space="preserve">2) </w:t>
      </w:r>
      <w:r w:rsidR="009A4041" w:rsidRPr="004D68C7">
        <w:t>a</w:t>
      </w:r>
      <w:r w:rsidR="001254AE" w:rsidRPr="004D68C7">
        <w:t>k je druhom navrhovanej zmeny oprava existujúcej položky v</w:t>
      </w:r>
      <w:r w:rsidR="00693FDE">
        <w:t> </w:t>
      </w:r>
      <w:r w:rsidR="001254AE" w:rsidRPr="004D68C7">
        <w:t xml:space="preserve">ČMU, je potrebné v karte položky v ČMU </w:t>
      </w:r>
      <w:r w:rsidR="001254AE" w:rsidRPr="00544CB7">
        <w:rPr>
          <w:b/>
        </w:rPr>
        <w:t xml:space="preserve">vyplniť len </w:t>
      </w:r>
      <w:r w:rsidR="00F77231" w:rsidRPr="00544CB7">
        <w:rPr>
          <w:b/>
        </w:rPr>
        <w:t xml:space="preserve">kód položky, názov položky a </w:t>
      </w:r>
      <w:r w:rsidR="00F00683" w:rsidRPr="00544CB7">
        <w:rPr>
          <w:b/>
        </w:rPr>
        <w:t xml:space="preserve">tie atribúty, ktoré sú </w:t>
      </w:r>
      <w:r w:rsidR="001254AE" w:rsidRPr="00544CB7">
        <w:rPr>
          <w:b/>
        </w:rPr>
        <w:t>navrhovan</w:t>
      </w:r>
      <w:r w:rsidR="00F00683" w:rsidRPr="00544CB7">
        <w:rPr>
          <w:b/>
        </w:rPr>
        <w:t>é na</w:t>
      </w:r>
      <w:r w:rsidR="001254AE" w:rsidRPr="00544CB7">
        <w:rPr>
          <w:b/>
        </w:rPr>
        <w:t xml:space="preserve"> zme</w:t>
      </w:r>
      <w:r w:rsidR="006C7381" w:rsidRPr="00544CB7">
        <w:rPr>
          <w:b/>
        </w:rPr>
        <w:t>nu</w:t>
      </w:r>
      <w:r w:rsidR="00F77231">
        <w:t xml:space="preserve"> v ich plnom znení</w:t>
      </w:r>
      <w:r w:rsidR="00FA7162">
        <w:t xml:space="preserve"> (</w:t>
      </w:r>
      <w:r w:rsidR="00F77231">
        <w:t>napr. ak je predmetom opravy položky doplnenie TC 8 a položka už je priradená k TC 9, do karty položky sa uvedie TC 8, 9</w:t>
      </w:r>
      <w:r w:rsidR="00FA7162">
        <w:t>)</w:t>
      </w:r>
      <w:r w:rsidR="002554F0">
        <w:t>;</w:t>
      </w:r>
    </w:p>
    <w:p w14:paraId="689D4FC6" w14:textId="7581D75F" w:rsidR="002554F0" w:rsidRPr="00DE30D3" w:rsidRDefault="00194210" w:rsidP="00D0255B">
      <w:pPr>
        <w:tabs>
          <w:tab w:val="left" w:pos="1560"/>
        </w:tabs>
        <w:spacing w:before="120" w:after="120"/>
        <w:ind w:left="851" w:hanging="1276"/>
        <w:jc w:val="both"/>
      </w:pPr>
      <w:r>
        <w:tab/>
        <w:t>3) ak je predmetom zmeny v ČMU úprava agregačných väzieb MU/iných údajov (priradenie/odradenie nadradeného/podradeného MU/iného údaju), tieto skutočnosti je potre</w:t>
      </w:r>
      <w:r w:rsidR="008F2B15">
        <w:t>b</w:t>
      </w:r>
      <w:r>
        <w:t xml:space="preserve">né popísať len v odôvodnení ŽoZ nadradeného MU programu, tzn. </w:t>
      </w:r>
      <w:r w:rsidRPr="005E5F5C">
        <w:rPr>
          <w:b/>
        </w:rPr>
        <w:t>nie je potrebné predkladať ŽoZ pre podradené MU</w:t>
      </w:r>
      <w:r>
        <w:t>, ak predmetom ich zmeny je len zmena agregačných väzieb;</w:t>
      </w:r>
      <w:r w:rsidR="002554F0">
        <w:tab/>
      </w:r>
    </w:p>
    <w:p w14:paraId="6651B859" w14:textId="008F0E86" w:rsidR="001254AE" w:rsidRPr="004D68C7" w:rsidRDefault="006C7381" w:rsidP="00601C21">
      <w:pPr>
        <w:pStyle w:val="Zkladntext"/>
        <w:numPr>
          <w:ilvl w:val="0"/>
          <w:numId w:val="39"/>
        </w:numPr>
        <w:spacing w:before="120" w:after="120"/>
        <w:ind w:left="851" w:hanging="425"/>
        <w:rPr>
          <w:sz w:val="24"/>
          <w:szCs w:val="24"/>
          <w:lang w:val="sk-SK"/>
        </w:rPr>
      </w:pPr>
      <w:r>
        <w:rPr>
          <w:sz w:val="24"/>
          <w:szCs w:val="24"/>
          <w:lang w:val="sk-SK"/>
        </w:rPr>
        <w:t>o</w:t>
      </w:r>
      <w:r w:rsidR="001254AE" w:rsidRPr="004D68C7">
        <w:rPr>
          <w:sz w:val="24"/>
          <w:szCs w:val="24"/>
          <w:lang w:val="sk-SK"/>
        </w:rPr>
        <w:t xml:space="preserve">dôvodnenie </w:t>
      </w:r>
      <w:r w:rsidR="00D24F02" w:rsidRPr="004D68C7">
        <w:rPr>
          <w:sz w:val="24"/>
          <w:szCs w:val="24"/>
          <w:lang w:val="sk-SK"/>
        </w:rPr>
        <w:t>ŽoZ</w:t>
      </w:r>
      <w:r w:rsidR="00486C04" w:rsidRPr="004D68C7">
        <w:rPr>
          <w:sz w:val="24"/>
          <w:szCs w:val="24"/>
          <w:lang w:val="sk-SK"/>
        </w:rPr>
        <w:t xml:space="preserve"> </w:t>
      </w:r>
      <w:r w:rsidR="001254AE" w:rsidRPr="004D68C7">
        <w:rPr>
          <w:sz w:val="24"/>
          <w:szCs w:val="24"/>
          <w:lang w:val="sk-SK"/>
        </w:rPr>
        <w:t>musí obsahovať zhrnutie všetkých požadovaných zmien a popis dôvodov potreby vykonania navrhovanej zmeny v ČMU.</w:t>
      </w:r>
      <w:r w:rsidR="00140363">
        <w:rPr>
          <w:rStyle w:val="Odkaznapoznmkupodiarou"/>
          <w:sz w:val="24"/>
          <w:szCs w:val="24"/>
          <w:lang w:val="sk-SK"/>
        </w:rPr>
        <w:footnoteReference w:id="58"/>
      </w:r>
      <w:r w:rsidR="001254AE" w:rsidRPr="004D68C7">
        <w:rPr>
          <w:sz w:val="24"/>
          <w:szCs w:val="24"/>
          <w:lang w:val="sk-SK"/>
        </w:rPr>
        <w:t xml:space="preserve"> Odôvodnenie môže obsahovať návrh na priradenie prípadných iných atribútov</w:t>
      </w:r>
      <w:r w:rsidR="001254AE" w:rsidRPr="004D68C7" w:rsidDel="0059569B">
        <w:rPr>
          <w:sz w:val="24"/>
          <w:szCs w:val="24"/>
          <w:lang w:val="sk-SK"/>
        </w:rPr>
        <w:t xml:space="preserve"> </w:t>
      </w:r>
      <w:r w:rsidR="001254AE" w:rsidRPr="004D68C7">
        <w:rPr>
          <w:sz w:val="24"/>
          <w:szCs w:val="24"/>
          <w:lang w:val="sk-SK"/>
        </w:rPr>
        <w:t>k položke v ČMU a popis dôvodov potre</w:t>
      </w:r>
      <w:r>
        <w:rPr>
          <w:sz w:val="24"/>
          <w:szCs w:val="24"/>
          <w:lang w:val="sk-SK"/>
        </w:rPr>
        <w:t>by vykonania navrhovanej zmeny;</w:t>
      </w:r>
    </w:p>
    <w:p w14:paraId="681A2DC8" w14:textId="77777777" w:rsidR="001254AE" w:rsidRPr="004D68C7" w:rsidRDefault="001254AE" w:rsidP="0040484A">
      <w:pPr>
        <w:pStyle w:val="Zkladntext"/>
        <w:numPr>
          <w:ilvl w:val="0"/>
          <w:numId w:val="39"/>
        </w:numPr>
        <w:spacing w:before="120" w:after="120"/>
        <w:ind w:left="851" w:hanging="425"/>
        <w:rPr>
          <w:sz w:val="24"/>
          <w:szCs w:val="24"/>
          <w:lang w:val="sk-SK"/>
        </w:rPr>
      </w:pPr>
      <w:r w:rsidRPr="004D68C7">
        <w:rPr>
          <w:sz w:val="24"/>
          <w:szCs w:val="24"/>
          <w:lang w:val="sk-SK"/>
        </w:rPr>
        <w:lastRenderedPageBreak/>
        <w:t xml:space="preserve">miesto a dátum; </w:t>
      </w:r>
    </w:p>
    <w:p w14:paraId="3CD73600" w14:textId="334EAA9F" w:rsidR="00504D5E" w:rsidRPr="00961395" w:rsidRDefault="001254AE" w:rsidP="00961395">
      <w:pPr>
        <w:pStyle w:val="Zkladntext"/>
        <w:numPr>
          <w:ilvl w:val="0"/>
          <w:numId w:val="39"/>
        </w:numPr>
        <w:spacing w:before="120" w:after="120"/>
        <w:ind w:left="851" w:hanging="425"/>
        <w:rPr>
          <w:sz w:val="24"/>
          <w:szCs w:val="24"/>
          <w:lang w:val="sk-SK"/>
        </w:rPr>
      </w:pPr>
      <w:r w:rsidRPr="004D68C7">
        <w:rPr>
          <w:sz w:val="24"/>
          <w:szCs w:val="24"/>
          <w:lang w:val="sk-SK"/>
        </w:rPr>
        <w:t>meno, priezvisko, funkcia a podpis osoby oprávnenej žiadať o zmenu v</w:t>
      </w:r>
      <w:r w:rsidR="00DA1CB5" w:rsidRPr="004D68C7">
        <w:rPr>
          <w:sz w:val="24"/>
          <w:szCs w:val="24"/>
          <w:lang w:val="sk-SK"/>
        </w:rPr>
        <w:t> </w:t>
      </w:r>
      <w:r w:rsidRPr="004D68C7">
        <w:rPr>
          <w:sz w:val="24"/>
          <w:szCs w:val="24"/>
          <w:lang w:val="sk-SK"/>
        </w:rPr>
        <w:t>ČMU</w:t>
      </w:r>
      <w:r w:rsidR="00DA1CB5" w:rsidRPr="004D68C7">
        <w:rPr>
          <w:sz w:val="24"/>
          <w:szCs w:val="24"/>
          <w:lang w:val="sk-SK"/>
        </w:rPr>
        <w:t xml:space="preserve"> (</w:t>
      </w:r>
      <w:r w:rsidR="006345F2">
        <w:rPr>
          <w:sz w:val="24"/>
          <w:szCs w:val="24"/>
          <w:lang w:val="sk-SK"/>
        </w:rPr>
        <w:t xml:space="preserve"> </w:t>
      </w:r>
      <w:r w:rsidR="00DA1CB5" w:rsidRPr="004D68C7">
        <w:rPr>
          <w:sz w:val="24"/>
          <w:szCs w:val="24"/>
          <w:lang w:val="sk-SK"/>
        </w:rPr>
        <w:t>riaditeľ príslušného odboru RO</w:t>
      </w:r>
      <w:r w:rsidR="004F791F">
        <w:rPr>
          <w:sz w:val="24"/>
          <w:szCs w:val="24"/>
          <w:lang w:val="sk-SK"/>
        </w:rPr>
        <w:t>/</w:t>
      </w:r>
      <w:r w:rsidR="005F58E6">
        <w:rPr>
          <w:sz w:val="24"/>
          <w:szCs w:val="24"/>
          <w:lang w:val="sk-SK"/>
        </w:rPr>
        <w:t>gestora HP</w:t>
      </w:r>
      <w:r w:rsidR="00DA1CB5" w:rsidRPr="004D68C7">
        <w:rPr>
          <w:sz w:val="24"/>
          <w:szCs w:val="24"/>
          <w:lang w:val="sk-SK"/>
        </w:rPr>
        <w:t>)</w:t>
      </w:r>
      <w:r w:rsidRPr="004D68C7">
        <w:rPr>
          <w:sz w:val="24"/>
          <w:szCs w:val="24"/>
          <w:lang w:val="sk-SK"/>
        </w:rPr>
        <w:t>.</w:t>
      </w:r>
    </w:p>
    <w:p w14:paraId="548E4B4F" w14:textId="600D28E3" w:rsidR="00C8529F" w:rsidRDefault="00C36F57" w:rsidP="006A0F8E">
      <w:pPr>
        <w:pStyle w:val="Zkladntext"/>
        <w:numPr>
          <w:ilvl w:val="0"/>
          <w:numId w:val="41"/>
        </w:numPr>
        <w:spacing w:before="120" w:after="120"/>
        <w:ind w:left="426"/>
        <w:rPr>
          <w:sz w:val="24"/>
          <w:szCs w:val="24"/>
          <w:lang w:val="sk-SK"/>
        </w:rPr>
      </w:pPr>
      <w:r w:rsidRPr="004D68C7">
        <w:rPr>
          <w:sz w:val="24"/>
          <w:szCs w:val="24"/>
          <w:lang w:val="sk-SK"/>
        </w:rPr>
        <w:t xml:space="preserve">ŽoZ je potrebné vyplniť v súlade s pokynmi uvedenými v prílohe č. </w:t>
      </w:r>
      <w:r w:rsidR="006509E2">
        <w:rPr>
          <w:sz w:val="24"/>
          <w:szCs w:val="24"/>
          <w:lang w:val="sk-SK"/>
        </w:rPr>
        <w:t>2</w:t>
      </w:r>
      <w:r w:rsidR="00C8529F">
        <w:rPr>
          <w:sz w:val="24"/>
          <w:szCs w:val="24"/>
          <w:lang w:val="sk-SK"/>
        </w:rPr>
        <w:t xml:space="preserve"> tohto MP.</w:t>
      </w:r>
    </w:p>
    <w:p w14:paraId="1F8287C2" w14:textId="77777777" w:rsidR="00C8529F" w:rsidRDefault="00C36F57" w:rsidP="006A0F8E">
      <w:pPr>
        <w:pStyle w:val="Zkladntext"/>
        <w:numPr>
          <w:ilvl w:val="0"/>
          <w:numId w:val="41"/>
        </w:numPr>
        <w:spacing w:before="120" w:after="120"/>
        <w:ind w:left="426"/>
        <w:rPr>
          <w:sz w:val="24"/>
          <w:szCs w:val="24"/>
          <w:lang w:val="sk-SK"/>
        </w:rPr>
      </w:pPr>
      <w:r w:rsidRPr="00C8529F">
        <w:rPr>
          <w:sz w:val="24"/>
          <w:szCs w:val="24"/>
          <w:lang w:val="sk-SK"/>
        </w:rPr>
        <w:t xml:space="preserve">O návrhoch na zmenu v ČMU rozhoduje správca ČMU v súlade s ustanoveniami kapitoly 5.2 tohto MP.  </w:t>
      </w:r>
    </w:p>
    <w:p w14:paraId="48CA46AF" w14:textId="77777777" w:rsidR="00C8529F" w:rsidRDefault="00C36F57" w:rsidP="006A0F8E">
      <w:pPr>
        <w:pStyle w:val="Zkladntext"/>
        <w:numPr>
          <w:ilvl w:val="0"/>
          <w:numId w:val="41"/>
        </w:numPr>
        <w:spacing w:before="120" w:after="120"/>
        <w:ind w:left="426" w:hanging="426"/>
        <w:rPr>
          <w:sz w:val="24"/>
          <w:szCs w:val="24"/>
          <w:lang w:val="sk-SK"/>
        </w:rPr>
      </w:pPr>
      <w:r w:rsidRPr="00C8529F">
        <w:rPr>
          <w:sz w:val="24"/>
          <w:szCs w:val="24"/>
          <w:lang w:val="sk-SK"/>
        </w:rPr>
        <w:t xml:space="preserve">Zmenu v ČMU vykonáva CKO ako správca ČMU aktualizáciou v ITMS2014+ a aktualizáciou zdrojovej tabuľky. </w:t>
      </w:r>
    </w:p>
    <w:p w14:paraId="56CCD33E" w14:textId="5D48B165" w:rsidR="00087BE6" w:rsidRPr="00C8529F" w:rsidRDefault="00087BE6" w:rsidP="006A0F8E">
      <w:pPr>
        <w:pStyle w:val="Zkladntext"/>
        <w:numPr>
          <w:ilvl w:val="0"/>
          <w:numId w:val="41"/>
        </w:numPr>
        <w:spacing w:before="120" w:after="120"/>
        <w:ind w:left="426" w:hanging="502"/>
        <w:rPr>
          <w:sz w:val="24"/>
          <w:szCs w:val="24"/>
          <w:lang w:val="sk-SK"/>
        </w:rPr>
      </w:pPr>
      <w:r w:rsidRPr="00C8529F">
        <w:rPr>
          <w:sz w:val="24"/>
          <w:szCs w:val="24"/>
          <w:lang w:val="sk-SK"/>
        </w:rPr>
        <w:t>Zapracovanie zmien v systéme ITMS2014+, týkajúcich sa priradenia</w:t>
      </w:r>
      <w:r w:rsidR="004F791F" w:rsidRPr="00C8529F">
        <w:rPr>
          <w:sz w:val="24"/>
          <w:szCs w:val="24"/>
          <w:lang w:val="sk-SK"/>
        </w:rPr>
        <w:t>/</w:t>
      </w:r>
      <w:r w:rsidR="007B2E62" w:rsidRPr="00C8529F">
        <w:rPr>
          <w:sz w:val="24"/>
          <w:szCs w:val="24"/>
          <w:lang w:val="sk-SK"/>
        </w:rPr>
        <w:t>odradenia</w:t>
      </w:r>
      <w:r w:rsidRPr="00C8529F">
        <w:rPr>
          <w:sz w:val="24"/>
          <w:szCs w:val="24"/>
          <w:lang w:val="sk-SK"/>
        </w:rPr>
        <w:t xml:space="preserve"> položky ČMU k programovej štruktúre, je v kompetencii príslušného RO. </w:t>
      </w:r>
      <w:r w:rsidR="007B2E62" w:rsidRPr="00C8529F">
        <w:rPr>
          <w:sz w:val="24"/>
          <w:szCs w:val="24"/>
          <w:lang w:val="sk-SK"/>
        </w:rPr>
        <w:t>Pre tento úkon je</w:t>
      </w:r>
      <w:r w:rsidR="00447151" w:rsidRPr="00C8529F">
        <w:rPr>
          <w:sz w:val="24"/>
          <w:szCs w:val="24"/>
          <w:lang w:val="sk-SK"/>
        </w:rPr>
        <w:t xml:space="preserve"> v prípade MU programu</w:t>
      </w:r>
      <w:r w:rsidR="007B2E62" w:rsidRPr="00C8529F">
        <w:rPr>
          <w:sz w:val="24"/>
          <w:szCs w:val="24"/>
          <w:lang w:val="sk-SK"/>
        </w:rPr>
        <w:t xml:space="preserve"> potrebné v systéme ITMS2014+ vytvoriť novú verziu OP. </w:t>
      </w:r>
    </w:p>
    <w:p w14:paraId="0DEAC898" w14:textId="1D20EE8A" w:rsidR="001254AE" w:rsidRPr="004D68C7" w:rsidRDefault="001254AE" w:rsidP="005279C5">
      <w:pPr>
        <w:pStyle w:val="MPCKO2"/>
        <w:numPr>
          <w:ilvl w:val="0"/>
          <w:numId w:val="0"/>
        </w:numPr>
        <w:ind w:left="720" w:hanging="720"/>
        <w:rPr>
          <w:rFonts w:cs="Times New Roman"/>
        </w:rPr>
      </w:pPr>
      <w:bookmarkStart w:id="337" w:name="_Toc412644037"/>
      <w:bookmarkStart w:id="338" w:name="_Toc23334868"/>
      <w:bookmarkStart w:id="339" w:name="_Toc37769466"/>
      <w:bookmarkStart w:id="340" w:name="_Toc68791214"/>
      <w:bookmarkStart w:id="341" w:name="_Toc54359874"/>
      <w:r w:rsidRPr="004D68C7">
        <w:rPr>
          <w:rFonts w:cs="Times New Roman"/>
        </w:rPr>
        <w:t>5.2 Posúdenie návrhu na</w:t>
      </w:r>
      <w:r w:rsidR="00002C2F" w:rsidRPr="004D68C7">
        <w:rPr>
          <w:rFonts w:cs="Times New Roman"/>
        </w:rPr>
        <w:t xml:space="preserve"> </w:t>
      </w:r>
      <w:r w:rsidRPr="004D68C7">
        <w:rPr>
          <w:rFonts w:cs="Times New Roman"/>
        </w:rPr>
        <w:t>zmenu v </w:t>
      </w:r>
      <w:bookmarkEnd w:id="337"/>
      <w:r w:rsidR="00DA1CB5" w:rsidRPr="004D68C7">
        <w:rPr>
          <w:rFonts w:cs="Times New Roman"/>
        </w:rPr>
        <w:t>ČMU</w:t>
      </w:r>
      <w:bookmarkEnd w:id="338"/>
      <w:bookmarkEnd w:id="339"/>
      <w:bookmarkEnd w:id="340"/>
      <w:bookmarkEnd w:id="341"/>
    </w:p>
    <w:p w14:paraId="26109247" w14:textId="5F73B3B4" w:rsidR="00A23587" w:rsidRPr="00BE4282" w:rsidRDefault="001254AE" w:rsidP="006A0F8E">
      <w:pPr>
        <w:pStyle w:val="Zkladntext"/>
        <w:numPr>
          <w:ilvl w:val="0"/>
          <w:numId w:val="65"/>
        </w:numPr>
        <w:spacing w:before="120" w:after="120"/>
        <w:ind w:left="426" w:hanging="426"/>
        <w:rPr>
          <w:sz w:val="24"/>
          <w:lang w:val="sk-SK"/>
        </w:rPr>
      </w:pPr>
      <w:r w:rsidRPr="00BE4282">
        <w:rPr>
          <w:sz w:val="24"/>
          <w:lang w:val="sk-SK"/>
        </w:rPr>
        <w:t xml:space="preserve">Návrh </w:t>
      </w:r>
      <w:r w:rsidR="00DA1CB5" w:rsidRPr="00BE4282">
        <w:rPr>
          <w:sz w:val="24"/>
          <w:lang w:val="sk-SK"/>
        </w:rPr>
        <w:t>na</w:t>
      </w:r>
      <w:r w:rsidR="00002C2F" w:rsidRPr="00BE4282">
        <w:rPr>
          <w:sz w:val="24"/>
          <w:lang w:val="sk-SK"/>
        </w:rPr>
        <w:t xml:space="preserve"> </w:t>
      </w:r>
      <w:r w:rsidRPr="00BE4282">
        <w:rPr>
          <w:sz w:val="24"/>
          <w:lang w:val="sk-SK"/>
        </w:rPr>
        <w:t>zmenu posudzuje</w:t>
      </w:r>
      <w:r w:rsidR="007630E9" w:rsidRPr="00BE4282">
        <w:rPr>
          <w:sz w:val="24"/>
          <w:lang w:val="sk-SK"/>
        </w:rPr>
        <w:t xml:space="preserve"> </w:t>
      </w:r>
      <w:r w:rsidR="00027338" w:rsidRPr="00BE4282">
        <w:rPr>
          <w:sz w:val="24"/>
          <w:lang w:val="sk-SK"/>
        </w:rPr>
        <w:t>Interná PS</w:t>
      </w:r>
      <w:r w:rsidR="00E36C30" w:rsidRPr="00BE4282">
        <w:rPr>
          <w:sz w:val="24"/>
          <w:lang w:val="sk-SK"/>
        </w:rPr>
        <w:t>,</w:t>
      </w:r>
      <w:r w:rsidR="00AF071C" w:rsidRPr="00BE4282">
        <w:rPr>
          <w:sz w:val="24"/>
          <w:lang w:val="sk-SK"/>
        </w:rPr>
        <w:t xml:space="preserve"> </w:t>
      </w:r>
      <w:r w:rsidR="00CF74CF" w:rsidRPr="00BE4282">
        <w:rPr>
          <w:sz w:val="24"/>
          <w:lang w:val="sk-SK"/>
        </w:rPr>
        <w:t xml:space="preserve">ustanovená </w:t>
      </w:r>
      <w:r w:rsidR="008C6025" w:rsidRPr="00BE4282">
        <w:rPr>
          <w:sz w:val="24"/>
          <w:lang w:val="sk-SK"/>
        </w:rPr>
        <w:t xml:space="preserve">a pozostávajúca zo zástupcov jednotlivých útvarov </w:t>
      </w:r>
      <w:r w:rsidR="00AF071C" w:rsidRPr="00BE4282">
        <w:rPr>
          <w:sz w:val="24"/>
          <w:lang w:val="sk-SK"/>
        </w:rPr>
        <w:t>v rámci CKO</w:t>
      </w:r>
      <w:r w:rsidR="00D94A03" w:rsidRPr="00BE4282">
        <w:rPr>
          <w:sz w:val="24"/>
          <w:lang w:val="sk-SK"/>
        </w:rPr>
        <w:t xml:space="preserve"> a </w:t>
      </w:r>
      <w:r w:rsidR="002C5472" w:rsidRPr="00BE4282">
        <w:rPr>
          <w:sz w:val="24"/>
          <w:lang w:val="sk-SK"/>
        </w:rPr>
        <w:t>PS</w:t>
      </w:r>
      <w:r w:rsidR="00D94A03" w:rsidRPr="00BE4282">
        <w:rPr>
          <w:sz w:val="24"/>
          <w:lang w:val="sk-SK"/>
        </w:rPr>
        <w:t xml:space="preserve"> pre monitorovanie EŠIF</w:t>
      </w:r>
      <w:r w:rsidRPr="00BE4282">
        <w:rPr>
          <w:sz w:val="24"/>
          <w:lang w:val="sk-SK"/>
        </w:rPr>
        <w:t>.</w:t>
      </w:r>
      <w:r w:rsidR="00BA3DFA" w:rsidRPr="00BE4282">
        <w:rPr>
          <w:sz w:val="24"/>
          <w:lang w:val="sk-SK"/>
        </w:rPr>
        <w:t xml:space="preserve"> Tento proces zabezpečuje </w:t>
      </w:r>
      <w:r w:rsidR="002C5472" w:rsidRPr="00BE4282">
        <w:rPr>
          <w:sz w:val="24"/>
          <w:lang w:val="sk-SK"/>
        </w:rPr>
        <w:t>s</w:t>
      </w:r>
      <w:r w:rsidR="00BA3DFA" w:rsidRPr="00BE4282">
        <w:rPr>
          <w:sz w:val="24"/>
          <w:lang w:val="sk-SK"/>
        </w:rPr>
        <w:t xml:space="preserve">právca ČMU. </w:t>
      </w:r>
      <w:r w:rsidR="00BE4282">
        <w:rPr>
          <w:sz w:val="24"/>
          <w:lang w:val="sk-SK"/>
        </w:rPr>
        <w:t>Členovia PS</w:t>
      </w:r>
      <w:r w:rsidR="00DC1850">
        <w:rPr>
          <w:rStyle w:val="Odkaznapoznmkupodiarou"/>
          <w:sz w:val="24"/>
          <w:lang w:val="sk-SK"/>
        </w:rPr>
        <w:footnoteReference w:id="59"/>
      </w:r>
      <w:r w:rsidR="00BE4282">
        <w:rPr>
          <w:sz w:val="24"/>
          <w:lang w:val="sk-SK"/>
        </w:rPr>
        <w:t xml:space="preserve"> zašlú svoje stanovisko k návrhu na zmenu </w:t>
      </w:r>
      <w:r w:rsidR="00F32866">
        <w:rPr>
          <w:sz w:val="24"/>
          <w:lang w:val="sk-SK"/>
        </w:rPr>
        <w:t xml:space="preserve">v ČMU </w:t>
      </w:r>
      <w:r w:rsidR="00BE4282" w:rsidRPr="00BE4282">
        <w:rPr>
          <w:sz w:val="24"/>
          <w:lang w:val="sk-SK"/>
        </w:rPr>
        <w:t>najneskôr do 2 pracovných dní</w:t>
      </w:r>
      <w:r w:rsidR="00F83484">
        <w:rPr>
          <w:rStyle w:val="Odkaznapoznmkupodiarou"/>
          <w:sz w:val="24"/>
          <w:lang w:val="sk-SK"/>
        </w:rPr>
        <w:footnoteReference w:id="60"/>
      </w:r>
      <w:r w:rsidR="00BE4282" w:rsidRPr="00BE4282">
        <w:rPr>
          <w:sz w:val="24"/>
          <w:lang w:val="sk-SK"/>
        </w:rPr>
        <w:t xml:space="preserve"> od</w:t>
      </w:r>
      <w:r w:rsidR="00BE4282">
        <w:rPr>
          <w:sz w:val="24"/>
          <w:lang w:val="sk-SK"/>
        </w:rPr>
        <w:t>o dňa</w:t>
      </w:r>
      <w:r w:rsidR="004342D6">
        <w:rPr>
          <w:sz w:val="24"/>
          <w:lang w:val="sk-SK"/>
        </w:rPr>
        <w:t>,</w:t>
      </w:r>
      <w:r w:rsidR="00BE4282" w:rsidRPr="00BE4282">
        <w:rPr>
          <w:sz w:val="24"/>
          <w:lang w:val="sk-SK"/>
        </w:rPr>
        <w:t xml:space="preserve"> kedy im bol návrh na zmenu </w:t>
      </w:r>
      <w:r w:rsidR="00F32866">
        <w:rPr>
          <w:sz w:val="24"/>
          <w:lang w:val="sk-SK"/>
        </w:rPr>
        <w:t xml:space="preserve">v ČMU </w:t>
      </w:r>
      <w:r w:rsidR="00BE4282" w:rsidRPr="00BE4282">
        <w:rPr>
          <w:sz w:val="24"/>
          <w:lang w:val="sk-SK"/>
        </w:rPr>
        <w:t>doručený</w:t>
      </w:r>
      <w:r w:rsidR="00C85016">
        <w:rPr>
          <w:sz w:val="24"/>
          <w:lang w:val="sk-SK"/>
        </w:rPr>
        <w:t xml:space="preserve"> na posúdenie</w:t>
      </w:r>
      <w:r w:rsidR="00BE4282" w:rsidRPr="00BE4282">
        <w:rPr>
          <w:sz w:val="24"/>
          <w:lang w:val="sk-SK"/>
        </w:rPr>
        <w:t>.</w:t>
      </w:r>
      <w:r w:rsidR="00F85709">
        <w:rPr>
          <w:sz w:val="24"/>
          <w:lang w:val="sk-SK"/>
        </w:rPr>
        <w:t xml:space="preserve"> Nezaslanie stanoviska </w:t>
      </w:r>
      <w:r w:rsidR="00CB6AF7">
        <w:rPr>
          <w:sz w:val="24"/>
          <w:lang w:val="sk-SK"/>
        </w:rPr>
        <w:t xml:space="preserve">v uvedenej lehote </w:t>
      </w:r>
      <w:r w:rsidR="00F85709">
        <w:rPr>
          <w:sz w:val="24"/>
          <w:lang w:val="sk-SK"/>
        </w:rPr>
        <w:t xml:space="preserve">sa považuje za súhlas. </w:t>
      </w:r>
    </w:p>
    <w:p w14:paraId="3CD1154C" w14:textId="6E1F58F5" w:rsidR="00FA6F7B" w:rsidRDefault="001254AE" w:rsidP="006A0F8E">
      <w:pPr>
        <w:pStyle w:val="Zkladntext"/>
        <w:numPr>
          <w:ilvl w:val="0"/>
          <w:numId w:val="65"/>
        </w:numPr>
        <w:spacing w:before="120" w:after="120"/>
        <w:ind w:left="426" w:hanging="426"/>
        <w:rPr>
          <w:sz w:val="24"/>
          <w:lang w:val="sk-SK"/>
        </w:rPr>
      </w:pPr>
      <w:r w:rsidRPr="004D68C7">
        <w:rPr>
          <w:sz w:val="24"/>
          <w:lang w:val="sk-SK"/>
        </w:rPr>
        <w:t xml:space="preserve">Správca ČMU </w:t>
      </w:r>
      <w:r w:rsidR="00AF071C" w:rsidRPr="004D68C7">
        <w:rPr>
          <w:sz w:val="24"/>
          <w:lang w:val="sk-SK"/>
        </w:rPr>
        <w:t xml:space="preserve">na základe stanoviska Internej PS </w:t>
      </w:r>
      <w:r w:rsidR="00D94A03" w:rsidRPr="004D68C7">
        <w:rPr>
          <w:sz w:val="24"/>
          <w:lang w:val="sk-SK"/>
        </w:rPr>
        <w:t xml:space="preserve">a </w:t>
      </w:r>
      <w:r w:rsidR="002C5472">
        <w:rPr>
          <w:sz w:val="24"/>
          <w:lang w:val="sk-SK"/>
        </w:rPr>
        <w:t>PS</w:t>
      </w:r>
      <w:r w:rsidR="00D94A03" w:rsidRPr="004D68C7">
        <w:rPr>
          <w:sz w:val="24"/>
          <w:lang w:val="sk-SK"/>
        </w:rPr>
        <w:t xml:space="preserve"> pre monitorovanie EŠIF </w:t>
      </w:r>
      <w:r w:rsidR="00DA1CB5" w:rsidRPr="004D68C7">
        <w:rPr>
          <w:sz w:val="24"/>
          <w:lang w:val="sk-SK"/>
        </w:rPr>
        <w:t>návrh na</w:t>
      </w:r>
      <w:r w:rsidR="00AF071C" w:rsidRPr="004D68C7">
        <w:rPr>
          <w:sz w:val="24"/>
          <w:lang w:val="sk-SK"/>
        </w:rPr>
        <w:t xml:space="preserve"> </w:t>
      </w:r>
      <w:r w:rsidRPr="004D68C7">
        <w:rPr>
          <w:sz w:val="24"/>
          <w:lang w:val="sk-SK"/>
        </w:rPr>
        <w:t>zmenu v ČMU schváli alebo ho</w:t>
      </w:r>
      <w:r w:rsidR="00823299" w:rsidRPr="004D68C7">
        <w:rPr>
          <w:sz w:val="24"/>
          <w:lang w:val="sk-SK"/>
        </w:rPr>
        <w:t xml:space="preserve"> </w:t>
      </w:r>
      <w:r w:rsidRPr="004D68C7">
        <w:rPr>
          <w:sz w:val="24"/>
          <w:lang w:val="sk-SK"/>
        </w:rPr>
        <w:t>zamietne</w:t>
      </w:r>
      <w:r w:rsidR="00AF071C" w:rsidRPr="004D68C7">
        <w:rPr>
          <w:sz w:val="24"/>
          <w:lang w:val="sk-SK"/>
        </w:rPr>
        <w:t xml:space="preserve">, o čom </w:t>
      </w:r>
      <w:r w:rsidR="00A118C7" w:rsidRPr="004D68C7">
        <w:rPr>
          <w:sz w:val="24"/>
          <w:lang w:val="sk-SK"/>
        </w:rPr>
        <w:t xml:space="preserve">elektronicky </w:t>
      </w:r>
      <w:r w:rsidR="00AF071C" w:rsidRPr="004D68C7">
        <w:rPr>
          <w:sz w:val="24"/>
          <w:lang w:val="sk-SK"/>
        </w:rPr>
        <w:t>informuje príslušn</w:t>
      </w:r>
      <w:r w:rsidR="004D0DFF" w:rsidRPr="004D68C7">
        <w:rPr>
          <w:sz w:val="24"/>
          <w:lang w:val="sk-SK"/>
        </w:rPr>
        <w:t>ý RO</w:t>
      </w:r>
      <w:r w:rsidR="004F791F">
        <w:rPr>
          <w:sz w:val="24"/>
          <w:lang w:val="sk-SK"/>
        </w:rPr>
        <w:t>/</w:t>
      </w:r>
      <w:r w:rsidR="005F58E6">
        <w:rPr>
          <w:sz w:val="24"/>
          <w:lang w:val="sk-SK"/>
        </w:rPr>
        <w:t>gestora HP</w:t>
      </w:r>
      <w:r w:rsidR="004D0DFF" w:rsidRPr="004D68C7">
        <w:rPr>
          <w:sz w:val="24"/>
          <w:lang w:val="sk-SK"/>
        </w:rPr>
        <w:t xml:space="preserve"> a zároveň ostatných členov </w:t>
      </w:r>
      <w:r w:rsidR="002C5472">
        <w:rPr>
          <w:sz w:val="24"/>
          <w:lang w:val="sk-SK"/>
        </w:rPr>
        <w:t>PS</w:t>
      </w:r>
      <w:r w:rsidR="004D0DFF" w:rsidRPr="004D68C7">
        <w:rPr>
          <w:sz w:val="24"/>
          <w:lang w:val="sk-SK"/>
        </w:rPr>
        <w:t xml:space="preserve"> pre monitorovanie E</w:t>
      </w:r>
      <w:r w:rsidR="00DA6A93" w:rsidRPr="004D68C7">
        <w:rPr>
          <w:sz w:val="24"/>
          <w:lang w:val="sk-SK"/>
        </w:rPr>
        <w:t>Š</w:t>
      </w:r>
      <w:r w:rsidR="004D0DFF" w:rsidRPr="004D68C7">
        <w:rPr>
          <w:sz w:val="24"/>
          <w:lang w:val="sk-SK"/>
        </w:rPr>
        <w:t>IF</w:t>
      </w:r>
      <w:r w:rsidR="00FD3D60">
        <w:rPr>
          <w:sz w:val="24"/>
          <w:lang w:val="sk-SK"/>
        </w:rPr>
        <w:t xml:space="preserve"> zodpovedných za komunikáciu v oblasti ČMU</w:t>
      </w:r>
      <w:r w:rsidR="004D0DFF" w:rsidRPr="004D68C7">
        <w:rPr>
          <w:sz w:val="24"/>
          <w:lang w:val="sk-SK"/>
        </w:rPr>
        <w:t xml:space="preserve"> a Internej PS </w:t>
      </w:r>
      <w:r w:rsidR="00AF071C" w:rsidRPr="004D68C7">
        <w:rPr>
          <w:sz w:val="24"/>
          <w:lang w:val="sk-SK"/>
        </w:rPr>
        <w:t xml:space="preserve">v lehote do </w:t>
      </w:r>
      <w:r w:rsidR="00D94A03" w:rsidRPr="004D68C7">
        <w:rPr>
          <w:sz w:val="24"/>
          <w:lang w:val="sk-SK"/>
        </w:rPr>
        <w:t xml:space="preserve">10 </w:t>
      </w:r>
      <w:r w:rsidR="00E3507A" w:rsidRPr="004D68C7">
        <w:rPr>
          <w:sz w:val="24"/>
          <w:lang w:val="sk-SK"/>
        </w:rPr>
        <w:t>pracovných dní</w:t>
      </w:r>
      <w:r w:rsidR="00AF071C" w:rsidRPr="004D68C7">
        <w:rPr>
          <w:sz w:val="24"/>
          <w:lang w:val="sk-SK"/>
        </w:rPr>
        <w:t xml:space="preserve"> od </w:t>
      </w:r>
      <w:r w:rsidR="0027124B" w:rsidRPr="004D68C7">
        <w:rPr>
          <w:sz w:val="24"/>
          <w:lang w:val="sk-SK"/>
        </w:rPr>
        <w:t>predloženia</w:t>
      </w:r>
      <w:r w:rsidR="00AF071C" w:rsidRPr="004D68C7">
        <w:rPr>
          <w:sz w:val="24"/>
          <w:lang w:val="sk-SK"/>
        </w:rPr>
        <w:t xml:space="preserve"> </w:t>
      </w:r>
      <w:r w:rsidR="0027124B" w:rsidRPr="004D68C7">
        <w:rPr>
          <w:sz w:val="24"/>
          <w:lang w:val="sk-SK"/>
        </w:rPr>
        <w:t>návrhu na zmenu v ČMU</w:t>
      </w:r>
      <w:r w:rsidR="004D0DFF" w:rsidRPr="004D68C7">
        <w:rPr>
          <w:sz w:val="24"/>
          <w:lang w:val="sk-SK"/>
        </w:rPr>
        <w:t>.</w:t>
      </w:r>
      <w:r w:rsidRPr="004D68C7">
        <w:rPr>
          <w:sz w:val="24"/>
          <w:lang w:val="sk-SK"/>
        </w:rPr>
        <w:t xml:space="preserve"> </w:t>
      </w:r>
      <w:r w:rsidR="00D94A03" w:rsidRPr="004D68C7">
        <w:rPr>
          <w:sz w:val="24"/>
          <w:lang w:val="sk-SK"/>
        </w:rPr>
        <w:t>Z</w:t>
      </w:r>
      <w:r w:rsidR="00AF071C" w:rsidRPr="004D68C7">
        <w:rPr>
          <w:sz w:val="24"/>
          <w:lang w:val="sk-SK"/>
        </w:rPr>
        <w:t xml:space="preserve">amietnutie </w:t>
      </w:r>
      <w:r w:rsidR="004D0DFF" w:rsidRPr="004D68C7">
        <w:rPr>
          <w:sz w:val="24"/>
          <w:lang w:val="sk-SK"/>
        </w:rPr>
        <w:t>návrhu na</w:t>
      </w:r>
      <w:r w:rsidR="00AF071C" w:rsidRPr="004D68C7">
        <w:rPr>
          <w:sz w:val="24"/>
          <w:lang w:val="sk-SK"/>
        </w:rPr>
        <w:t xml:space="preserve"> zmenu musí byť vždy riadne odôvodnené.</w:t>
      </w:r>
      <w:r w:rsidR="00A118C7" w:rsidRPr="004D68C7">
        <w:rPr>
          <w:sz w:val="24"/>
          <w:lang w:val="sk-SK"/>
        </w:rPr>
        <w:t xml:space="preserve"> </w:t>
      </w:r>
      <w:r w:rsidR="00A118C7" w:rsidRPr="00667301">
        <w:rPr>
          <w:b/>
          <w:sz w:val="24"/>
          <w:lang w:val="sk-SK"/>
        </w:rPr>
        <w:t xml:space="preserve">Zmena v ČMU </w:t>
      </w:r>
      <w:r w:rsidR="0027124B" w:rsidRPr="00667301">
        <w:rPr>
          <w:b/>
          <w:sz w:val="24"/>
          <w:lang w:val="sk-SK"/>
        </w:rPr>
        <w:t>sa stáva</w:t>
      </w:r>
      <w:r w:rsidR="00A118C7" w:rsidRPr="00667301">
        <w:rPr>
          <w:b/>
          <w:sz w:val="24"/>
          <w:lang w:val="sk-SK"/>
        </w:rPr>
        <w:t xml:space="preserve"> </w:t>
      </w:r>
      <w:r w:rsidR="0027124B" w:rsidRPr="00667301">
        <w:rPr>
          <w:b/>
          <w:sz w:val="24"/>
          <w:lang w:val="sk-SK"/>
        </w:rPr>
        <w:t>platnou</w:t>
      </w:r>
      <w:r w:rsidR="00F944D1" w:rsidRPr="00667301">
        <w:rPr>
          <w:rStyle w:val="Odkaznapoznmkupodiarou"/>
          <w:b/>
          <w:sz w:val="24"/>
          <w:lang w:val="sk-SK"/>
        </w:rPr>
        <w:footnoteReference w:id="61"/>
      </w:r>
      <w:r w:rsidR="00A118C7" w:rsidRPr="00667301">
        <w:rPr>
          <w:b/>
          <w:sz w:val="24"/>
          <w:lang w:val="sk-SK"/>
        </w:rPr>
        <w:t xml:space="preserve"> </w:t>
      </w:r>
      <w:r w:rsidR="00BA3DFA" w:rsidRPr="00667301">
        <w:rPr>
          <w:b/>
          <w:sz w:val="24"/>
          <w:lang w:val="sk-SK"/>
        </w:rPr>
        <w:t>v deň</w:t>
      </w:r>
      <w:r w:rsidR="006C7381" w:rsidRPr="00667301">
        <w:rPr>
          <w:b/>
          <w:sz w:val="24"/>
          <w:lang w:val="sk-SK"/>
        </w:rPr>
        <w:t>, kedy s</w:t>
      </w:r>
      <w:r w:rsidR="0027124B" w:rsidRPr="00667301">
        <w:rPr>
          <w:b/>
          <w:sz w:val="24"/>
          <w:lang w:val="sk-SK"/>
        </w:rPr>
        <w:t>právca ČMU</w:t>
      </w:r>
      <w:r w:rsidR="00A118C7" w:rsidRPr="00667301">
        <w:rPr>
          <w:b/>
          <w:sz w:val="24"/>
          <w:lang w:val="sk-SK"/>
        </w:rPr>
        <w:t xml:space="preserve"> </w:t>
      </w:r>
      <w:r w:rsidR="0027124B" w:rsidRPr="00667301">
        <w:rPr>
          <w:b/>
          <w:sz w:val="24"/>
          <w:lang w:val="sk-SK"/>
        </w:rPr>
        <w:t>informuje príslušný RO</w:t>
      </w:r>
      <w:r w:rsidR="004F791F">
        <w:rPr>
          <w:b/>
          <w:sz w:val="24"/>
          <w:lang w:val="sk-SK"/>
        </w:rPr>
        <w:t>/</w:t>
      </w:r>
      <w:r w:rsidR="005F58E6">
        <w:rPr>
          <w:b/>
          <w:sz w:val="24"/>
          <w:lang w:val="sk-SK"/>
        </w:rPr>
        <w:t>gestora HP</w:t>
      </w:r>
      <w:r w:rsidR="000D7AB2" w:rsidRPr="00667301">
        <w:rPr>
          <w:b/>
          <w:sz w:val="24"/>
          <w:lang w:val="sk-SK"/>
        </w:rPr>
        <w:t xml:space="preserve"> </w:t>
      </w:r>
      <w:r w:rsidR="0027124B" w:rsidRPr="00667301">
        <w:rPr>
          <w:b/>
          <w:sz w:val="24"/>
          <w:lang w:val="sk-SK"/>
        </w:rPr>
        <w:t>a zároveň ostatných členov Internej PS a </w:t>
      </w:r>
      <w:r w:rsidR="002C5472" w:rsidRPr="00667301">
        <w:rPr>
          <w:b/>
          <w:sz w:val="24"/>
          <w:lang w:val="sk-SK"/>
        </w:rPr>
        <w:t>PS</w:t>
      </w:r>
      <w:r w:rsidR="0027124B" w:rsidRPr="00667301">
        <w:rPr>
          <w:b/>
          <w:sz w:val="24"/>
          <w:lang w:val="sk-SK"/>
        </w:rPr>
        <w:t xml:space="preserve"> pre monitorovanie </w:t>
      </w:r>
      <w:r w:rsidR="00FA6F7B" w:rsidRPr="00667301">
        <w:rPr>
          <w:b/>
          <w:sz w:val="24"/>
          <w:lang w:val="sk-SK"/>
        </w:rPr>
        <w:t xml:space="preserve">EŠIF </w:t>
      </w:r>
      <w:r w:rsidR="00FD3D60">
        <w:rPr>
          <w:b/>
          <w:sz w:val="24"/>
          <w:lang w:val="sk-SK"/>
        </w:rPr>
        <w:t xml:space="preserve">zodpovedných za komunikáciu v oblasti ČMU </w:t>
      </w:r>
      <w:r w:rsidR="0027124B" w:rsidRPr="00667301">
        <w:rPr>
          <w:b/>
          <w:sz w:val="24"/>
          <w:lang w:val="sk-SK"/>
        </w:rPr>
        <w:t>o tejto zmene.</w:t>
      </w:r>
      <w:r w:rsidR="0027124B" w:rsidRPr="004D68C7">
        <w:rPr>
          <w:sz w:val="24"/>
          <w:lang w:val="sk-SK"/>
        </w:rPr>
        <w:t xml:space="preserve"> </w:t>
      </w:r>
      <w:r w:rsidR="00177A35" w:rsidRPr="004D68C7">
        <w:rPr>
          <w:sz w:val="24"/>
          <w:lang w:val="sk-SK"/>
        </w:rPr>
        <w:t>Správc</w:t>
      </w:r>
      <w:r w:rsidR="0027124B" w:rsidRPr="004D68C7">
        <w:rPr>
          <w:sz w:val="24"/>
          <w:lang w:val="sk-SK"/>
        </w:rPr>
        <w:t xml:space="preserve">a ČMU pred odoslaním informácie </w:t>
      </w:r>
      <w:r w:rsidR="00177A35" w:rsidRPr="004D68C7">
        <w:rPr>
          <w:sz w:val="24"/>
          <w:lang w:val="sk-SK"/>
        </w:rPr>
        <w:t>zabezpečí zapracovanie zmeny v ITMS2014+.</w:t>
      </w:r>
      <w:r w:rsidR="00BA3DFA" w:rsidRPr="004D68C7">
        <w:rPr>
          <w:sz w:val="24"/>
          <w:lang w:val="sk-SK"/>
        </w:rPr>
        <w:t xml:space="preserve"> Priradenie MU</w:t>
      </w:r>
      <w:r w:rsidR="004F791F">
        <w:rPr>
          <w:sz w:val="24"/>
          <w:lang w:val="sk-SK"/>
        </w:rPr>
        <w:t>/</w:t>
      </w:r>
      <w:r w:rsidR="00BA3DFA" w:rsidRPr="004D68C7">
        <w:rPr>
          <w:sz w:val="24"/>
          <w:lang w:val="sk-SK"/>
        </w:rPr>
        <w:t>iného údaj</w:t>
      </w:r>
      <w:r w:rsidR="00C7139F" w:rsidRPr="004D68C7">
        <w:rPr>
          <w:sz w:val="24"/>
          <w:lang w:val="sk-SK"/>
        </w:rPr>
        <w:t>a</w:t>
      </w:r>
      <w:r w:rsidR="00BA3DFA" w:rsidRPr="004D68C7">
        <w:rPr>
          <w:sz w:val="24"/>
          <w:lang w:val="sk-SK"/>
        </w:rPr>
        <w:t xml:space="preserve"> k programovej štruktúre zabezpečuje príslušný RO.</w:t>
      </w:r>
    </w:p>
    <w:p w14:paraId="046022A2" w14:textId="64BF3B3E" w:rsidR="00A05C83" w:rsidRDefault="00A05C83" w:rsidP="006A0F8E">
      <w:pPr>
        <w:pStyle w:val="Zkladntext"/>
        <w:numPr>
          <w:ilvl w:val="0"/>
          <w:numId w:val="65"/>
        </w:numPr>
        <w:spacing w:before="120" w:after="120"/>
        <w:ind w:left="426" w:hanging="426"/>
        <w:rPr>
          <w:sz w:val="24"/>
          <w:lang w:val="sk-SK"/>
        </w:rPr>
      </w:pPr>
      <w:r>
        <w:rPr>
          <w:sz w:val="24"/>
          <w:lang w:val="sk-SK"/>
        </w:rPr>
        <w:t>V prípade, že členovia PS vznesú pripomienky k návrhu na zmenu v ČMU, správca ČMU zabezpečí elektronickú konzultáciu s príslušným RO</w:t>
      </w:r>
      <w:r w:rsidR="004F791F">
        <w:rPr>
          <w:sz w:val="24"/>
          <w:lang w:val="sk-SK"/>
        </w:rPr>
        <w:t>/</w:t>
      </w:r>
      <w:r w:rsidR="00BA0F30">
        <w:rPr>
          <w:sz w:val="24"/>
          <w:lang w:val="sk-SK"/>
        </w:rPr>
        <w:t>gestorom HP</w:t>
      </w:r>
      <w:r>
        <w:rPr>
          <w:sz w:val="24"/>
          <w:lang w:val="sk-SK"/>
        </w:rPr>
        <w:t xml:space="preserve"> a po dosiahnutí konsenzu ich v prípade potreby zahrnie do návrhu na zmenu v</w:t>
      </w:r>
      <w:r w:rsidR="00FA7162">
        <w:rPr>
          <w:sz w:val="24"/>
          <w:lang w:val="sk-SK"/>
        </w:rPr>
        <w:t> </w:t>
      </w:r>
      <w:r>
        <w:rPr>
          <w:sz w:val="24"/>
          <w:lang w:val="sk-SK"/>
        </w:rPr>
        <w:t>ČMU</w:t>
      </w:r>
      <w:r w:rsidR="00FA7162">
        <w:rPr>
          <w:sz w:val="24"/>
          <w:lang w:val="sk-SK"/>
        </w:rPr>
        <w:t>,</w:t>
      </w:r>
      <w:r>
        <w:rPr>
          <w:sz w:val="24"/>
          <w:lang w:val="sk-SK"/>
        </w:rPr>
        <w:t xml:space="preserve"> o čom pri zasielaní schvaľujúceho</w:t>
      </w:r>
      <w:r w:rsidR="004F791F">
        <w:rPr>
          <w:sz w:val="24"/>
          <w:lang w:val="sk-SK"/>
        </w:rPr>
        <w:t>/</w:t>
      </w:r>
      <w:r>
        <w:rPr>
          <w:sz w:val="24"/>
          <w:lang w:val="sk-SK"/>
        </w:rPr>
        <w:t xml:space="preserve">zamietavého stanoviska informuje aj ostatných členov PS. </w:t>
      </w:r>
      <w:r w:rsidR="00BA0F30">
        <w:rPr>
          <w:sz w:val="24"/>
          <w:lang w:val="sk-SK"/>
        </w:rPr>
        <w:t>Stanovená lehota na vydanie stanoviska správcu ČMU</w:t>
      </w:r>
      <w:r w:rsidR="00DA4E0C">
        <w:rPr>
          <w:sz w:val="24"/>
          <w:lang w:val="sk-SK"/>
        </w:rPr>
        <w:t xml:space="preserve"> (v zmysle bodu 3 kapitoly 5.2)</w:t>
      </w:r>
      <w:r w:rsidR="00BA0F30">
        <w:rPr>
          <w:sz w:val="24"/>
          <w:lang w:val="sk-SK"/>
        </w:rPr>
        <w:t xml:space="preserve"> sa </w:t>
      </w:r>
      <w:r w:rsidR="00DA4E0C">
        <w:rPr>
          <w:sz w:val="24"/>
          <w:lang w:val="sk-SK"/>
        </w:rPr>
        <w:t xml:space="preserve">na čas potrebný na konzultácie preruší. Po dosiahnutí konsenzu táto lehota plynie ďalej.  </w:t>
      </w:r>
      <w:r w:rsidR="00BA0F30">
        <w:rPr>
          <w:sz w:val="24"/>
          <w:lang w:val="sk-SK"/>
        </w:rPr>
        <w:t xml:space="preserve"> </w:t>
      </w:r>
    </w:p>
    <w:p w14:paraId="6CEF4C60" w14:textId="60916B01" w:rsidR="00BE4282" w:rsidRPr="00A05C83" w:rsidRDefault="00BE4282" w:rsidP="006A0F8E">
      <w:pPr>
        <w:pStyle w:val="Zkladntext"/>
        <w:numPr>
          <w:ilvl w:val="0"/>
          <w:numId w:val="65"/>
        </w:numPr>
        <w:spacing w:before="120" w:after="120"/>
        <w:ind w:left="426" w:hanging="426"/>
        <w:rPr>
          <w:sz w:val="24"/>
          <w:lang w:val="sk-SK"/>
        </w:rPr>
      </w:pPr>
      <w:r>
        <w:rPr>
          <w:sz w:val="24"/>
          <w:lang w:val="sk-SK"/>
        </w:rPr>
        <w:lastRenderedPageBreak/>
        <w:t>V</w:t>
      </w:r>
      <w:r w:rsidR="00FA7162">
        <w:rPr>
          <w:sz w:val="24"/>
          <w:lang w:val="sk-SK"/>
        </w:rPr>
        <w:t> </w:t>
      </w:r>
      <w:r>
        <w:rPr>
          <w:sz w:val="24"/>
          <w:lang w:val="sk-SK"/>
        </w:rPr>
        <w:t>prípade</w:t>
      </w:r>
      <w:r w:rsidR="00FA7162">
        <w:rPr>
          <w:sz w:val="24"/>
          <w:lang w:val="sk-SK"/>
        </w:rPr>
        <w:t>,</w:t>
      </w:r>
      <w:r>
        <w:rPr>
          <w:sz w:val="24"/>
          <w:lang w:val="sk-SK"/>
        </w:rPr>
        <w:t xml:space="preserve"> ak je predmetom návrhu na zmenu v</w:t>
      </w:r>
      <w:r w:rsidR="00F32866">
        <w:rPr>
          <w:sz w:val="24"/>
          <w:lang w:val="sk-SK"/>
        </w:rPr>
        <w:t> </w:t>
      </w:r>
      <w:r>
        <w:rPr>
          <w:sz w:val="24"/>
          <w:lang w:val="sk-SK"/>
        </w:rPr>
        <w:t>ČMU</w:t>
      </w:r>
      <w:r w:rsidR="00F32866">
        <w:rPr>
          <w:sz w:val="24"/>
          <w:lang w:val="sk-SK"/>
        </w:rPr>
        <w:t xml:space="preserve"> položka, ktorú má na programovej štruktúre priradenú aj RO, ktorý nie je predkladateľom návrhu na zmenu v ČMU, pre schválenie takejto zmeny sa vyžaduje výslovný </w:t>
      </w:r>
      <w:r w:rsidR="00B6559C">
        <w:rPr>
          <w:sz w:val="24"/>
          <w:lang w:val="sk-SK"/>
        </w:rPr>
        <w:t xml:space="preserve">elektronický </w:t>
      </w:r>
      <w:r w:rsidR="00F32866">
        <w:rPr>
          <w:sz w:val="24"/>
          <w:lang w:val="sk-SK"/>
        </w:rPr>
        <w:t>súhlas dotknutého RO</w:t>
      </w:r>
      <w:r w:rsidR="00B6559C">
        <w:rPr>
          <w:sz w:val="24"/>
          <w:lang w:val="sk-SK"/>
        </w:rPr>
        <w:t xml:space="preserve"> </w:t>
      </w:r>
      <w:r w:rsidR="00F32866">
        <w:rPr>
          <w:sz w:val="24"/>
          <w:lang w:val="sk-SK"/>
        </w:rPr>
        <w:t>(nezaslanie stanoviska sa v tomto prípade nepovažuje za súhlas</w:t>
      </w:r>
      <w:r w:rsidR="00AC5D9E">
        <w:rPr>
          <w:rStyle w:val="Odkaznapoznmkupodiarou"/>
          <w:sz w:val="24"/>
          <w:lang w:val="sk-SK"/>
        </w:rPr>
        <w:footnoteReference w:id="62"/>
      </w:r>
      <w:r w:rsidR="00F32866">
        <w:rPr>
          <w:sz w:val="24"/>
          <w:lang w:val="sk-SK"/>
        </w:rPr>
        <w:t xml:space="preserve">). </w:t>
      </w:r>
      <w:r w:rsidR="00B054E8">
        <w:rPr>
          <w:sz w:val="24"/>
          <w:lang w:val="sk-SK"/>
        </w:rPr>
        <w:t xml:space="preserve">Súhlas dotknutého OP </w:t>
      </w:r>
      <w:r w:rsidR="00F640F7">
        <w:rPr>
          <w:sz w:val="24"/>
          <w:lang w:val="sk-SK"/>
        </w:rPr>
        <w:t>sa nevyžaduje</w:t>
      </w:r>
      <w:r w:rsidR="00372390">
        <w:rPr>
          <w:sz w:val="24"/>
          <w:lang w:val="sk-SK"/>
        </w:rPr>
        <w:t>,</w:t>
      </w:r>
      <w:r w:rsidR="00B054E8">
        <w:rPr>
          <w:sz w:val="24"/>
          <w:lang w:val="sk-SK"/>
        </w:rPr>
        <w:t xml:space="preserve"> ak je predmetom ŽoZ</w:t>
      </w:r>
      <w:r w:rsidR="00761DB0">
        <w:rPr>
          <w:sz w:val="24"/>
          <w:lang w:val="sk-SK"/>
        </w:rPr>
        <w:t xml:space="preserve"> priradenie</w:t>
      </w:r>
      <w:r w:rsidR="00F640F7">
        <w:rPr>
          <w:sz w:val="24"/>
          <w:lang w:val="sk-SK"/>
        </w:rPr>
        <w:t>/odradenie</w:t>
      </w:r>
      <w:r w:rsidR="00761DB0">
        <w:rPr>
          <w:sz w:val="24"/>
          <w:lang w:val="sk-SK"/>
        </w:rPr>
        <w:t xml:space="preserve"> existujúcej položky ČMU k programovej štruktúre ďalšieho OP</w:t>
      </w:r>
      <w:r w:rsidR="00B054E8">
        <w:rPr>
          <w:sz w:val="24"/>
          <w:lang w:val="sk-SK"/>
        </w:rPr>
        <w:t xml:space="preserve"> </w:t>
      </w:r>
      <w:r w:rsidR="00372390">
        <w:rPr>
          <w:sz w:val="24"/>
          <w:lang w:val="sk-SK"/>
        </w:rPr>
        <w:t>(</w:t>
      </w:r>
      <w:r w:rsidR="00B054E8">
        <w:rPr>
          <w:sz w:val="24"/>
          <w:lang w:val="sk-SK"/>
        </w:rPr>
        <w:t xml:space="preserve">v prípade, že sa </w:t>
      </w:r>
      <w:r w:rsidR="00761DB0">
        <w:rPr>
          <w:sz w:val="24"/>
          <w:lang w:val="sk-SK"/>
        </w:rPr>
        <w:t>táto</w:t>
      </w:r>
      <w:r w:rsidR="00B054E8">
        <w:rPr>
          <w:sz w:val="24"/>
          <w:lang w:val="sk-SK"/>
        </w:rPr>
        <w:t xml:space="preserve"> položka</w:t>
      </w:r>
      <w:r w:rsidR="00761DB0">
        <w:rPr>
          <w:sz w:val="24"/>
          <w:lang w:val="sk-SK"/>
        </w:rPr>
        <w:t xml:space="preserve"> priraďuje bez akejkoľvek zmeny jej atribútov</w:t>
      </w:r>
      <w:r w:rsidR="00372390">
        <w:rPr>
          <w:sz w:val="24"/>
          <w:lang w:val="sk-SK"/>
        </w:rPr>
        <w:t>)</w:t>
      </w:r>
      <w:r w:rsidR="00761DB0">
        <w:rPr>
          <w:sz w:val="24"/>
          <w:lang w:val="sk-SK"/>
        </w:rPr>
        <w:t>.</w:t>
      </w:r>
    </w:p>
    <w:p w14:paraId="1BED5F29" w14:textId="1A538C93" w:rsidR="001254AE" w:rsidRPr="004D68C7" w:rsidRDefault="001254AE" w:rsidP="006A0F8E">
      <w:pPr>
        <w:pStyle w:val="Zkladntext"/>
        <w:numPr>
          <w:ilvl w:val="0"/>
          <w:numId w:val="65"/>
        </w:numPr>
        <w:spacing w:before="120" w:after="120"/>
        <w:ind w:left="426" w:hanging="426"/>
        <w:rPr>
          <w:sz w:val="24"/>
          <w:lang w:val="sk-SK"/>
        </w:rPr>
      </w:pPr>
      <w:r w:rsidRPr="004D68C7">
        <w:rPr>
          <w:sz w:val="24"/>
          <w:lang w:val="sk-SK"/>
        </w:rPr>
        <w:t>CKO zverej</w:t>
      </w:r>
      <w:r w:rsidR="00823299" w:rsidRPr="004D68C7">
        <w:rPr>
          <w:sz w:val="24"/>
          <w:lang w:val="sk-SK"/>
        </w:rPr>
        <w:t>ňuje</w:t>
      </w:r>
      <w:r w:rsidRPr="004D68C7">
        <w:rPr>
          <w:sz w:val="24"/>
          <w:lang w:val="sk-SK"/>
        </w:rPr>
        <w:t xml:space="preserve"> aktualizáci</w:t>
      </w:r>
      <w:r w:rsidR="00823299" w:rsidRPr="004D68C7">
        <w:rPr>
          <w:sz w:val="24"/>
          <w:lang w:val="sk-SK"/>
        </w:rPr>
        <w:t>e</w:t>
      </w:r>
      <w:r w:rsidRPr="004D68C7">
        <w:rPr>
          <w:sz w:val="24"/>
          <w:lang w:val="sk-SK"/>
        </w:rPr>
        <w:t xml:space="preserve"> ČMU </w:t>
      </w:r>
      <w:r w:rsidR="002C5472">
        <w:rPr>
          <w:sz w:val="24"/>
          <w:lang w:val="sk-SK"/>
        </w:rPr>
        <w:t xml:space="preserve">vo forme </w:t>
      </w:r>
      <w:r w:rsidR="00FE2679">
        <w:rPr>
          <w:sz w:val="24"/>
          <w:lang w:val="sk-SK"/>
        </w:rPr>
        <w:t xml:space="preserve">aktualizovanej </w:t>
      </w:r>
      <w:r w:rsidR="002C5472">
        <w:rPr>
          <w:sz w:val="24"/>
          <w:lang w:val="sk-SK"/>
        </w:rPr>
        <w:t xml:space="preserve">zdrojovej tabuľky </w:t>
      </w:r>
      <w:r w:rsidR="00823299" w:rsidRPr="004D68C7">
        <w:rPr>
          <w:sz w:val="24"/>
          <w:lang w:val="sk-SK"/>
        </w:rPr>
        <w:t>(</w:t>
      </w:r>
      <w:r w:rsidR="00E657AD" w:rsidRPr="004D68C7">
        <w:rPr>
          <w:sz w:val="24"/>
          <w:lang w:val="sk-SK"/>
        </w:rPr>
        <w:t xml:space="preserve"> </w:t>
      </w:r>
      <w:r w:rsidRPr="004D68C7">
        <w:rPr>
          <w:sz w:val="24"/>
          <w:lang w:val="sk-SK"/>
        </w:rPr>
        <w:t>príloh</w:t>
      </w:r>
      <w:r w:rsidR="00E657AD" w:rsidRPr="004D68C7">
        <w:rPr>
          <w:sz w:val="24"/>
          <w:lang w:val="sk-SK"/>
        </w:rPr>
        <w:t>y</w:t>
      </w:r>
      <w:r w:rsidRPr="004D68C7">
        <w:rPr>
          <w:sz w:val="24"/>
          <w:lang w:val="sk-SK"/>
        </w:rPr>
        <w:t xml:space="preserve"> č. 1 tohto MP</w:t>
      </w:r>
      <w:r w:rsidR="00823299" w:rsidRPr="004D68C7">
        <w:rPr>
          <w:sz w:val="24"/>
          <w:lang w:val="sk-SK"/>
        </w:rPr>
        <w:t>)</w:t>
      </w:r>
      <w:r w:rsidRPr="004D68C7">
        <w:rPr>
          <w:sz w:val="24"/>
          <w:lang w:val="sk-SK"/>
        </w:rPr>
        <w:t xml:space="preserve"> </w:t>
      </w:r>
      <w:r w:rsidR="00823299" w:rsidRPr="004D68C7">
        <w:rPr>
          <w:sz w:val="24"/>
          <w:lang w:val="sk-SK"/>
        </w:rPr>
        <w:t xml:space="preserve">na </w:t>
      </w:r>
      <w:r w:rsidRPr="004D68C7">
        <w:rPr>
          <w:sz w:val="24"/>
          <w:lang w:val="sk-SK"/>
        </w:rPr>
        <w:t>informačn</w:t>
      </w:r>
      <w:r w:rsidR="00823299" w:rsidRPr="004D68C7">
        <w:rPr>
          <w:sz w:val="24"/>
          <w:lang w:val="sk-SK"/>
        </w:rPr>
        <w:t>om</w:t>
      </w:r>
      <w:r w:rsidRPr="004D68C7">
        <w:rPr>
          <w:sz w:val="24"/>
          <w:lang w:val="sk-SK"/>
        </w:rPr>
        <w:t xml:space="preserve"> portál</w:t>
      </w:r>
      <w:r w:rsidR="00823299" w:rsidRPr="004D68C7">
        <w:rPr>
          <w:sz w:val="24"/>
          <w:lang w:val="sk-SK"/>
        </w:rPr>
        <w:t>i</w:t>
      </w:r>
      <w:r w:rsidR="008C6025" w:rsidRPr="004D68C7">
        <w:rPr>
          <w:sz w:val="24"/>
          <w:lang w:val="sk-SK"/>
        </w:rPr>
        <w:t xml:space="preserve"> </w:t>
      </w:r>
      <w:r w:rsidRPr="004D68C7">
        <w:rPr>
          <w:sz w:val="24"/>
          <w:lang w:val="sk-SK"/>
        </w:rPr>
        <w:t>CKO</w:t>
      </w:r>
      <w:r w:rsidR="00431668">
        <w:rPr>
          <w:rStyle w:val="Odkaznapoznmkupodiarou"/>
          <w:sz w:val="24"/>
          <w:lang w:val="sk-SK"/>
        </w:rPr>
        <w:footnoteReference w:id="63"/>
      </w:r>
      <w:r w:rsidR="00823299" w:rsidRPr="004D68C7">
        <w:rPr>
          <w:sz w:val="24"/>
          <w:lang w:val="sk-SK"/>
        </w:rPr>
        <w:t xml:space="preserve"> </w:t>
      </w:r>
      <w:r w:rsidR="00E657AD" w:rsidRPr="004D68C7">
        <w:rPr>
          <w:sz w:val="24"/>
          <w:lang w:val="sk-SK"/>
        </w:rPr>
        <w:t xml:space="preserve">priebežne, najneskôr </w:t>
      </w:r>
      <w:r w:rsidR="00823299" w:rsidRPr="004D68C7">
        <w:rPr>
          <w:sz w:val="24"/>
          <w:lang w:val="sk-SK"/>
        </w:rPr>
        <w:t>kvartálne</w:t>
      </w:r>
      <w:r w:rsidRPr="004D68C7">
        <w:rPr>
          <w:sz w:val="24"/>
          <w:lang w:val="sk-SK"/>
        </w:rPr>
        <w:t>.</w:t>
      </w:r>
      <w:r w:rsidR="00823299" w:rsidRPr="004D68C7">
        <w:rPr>
          <w:sz w:val="24"/>
          <w:lang w:val="sk-SK"/>
        </w:rPr>
        <w:t xml:space="preserve"> Aktualizáciu</w:t>
      </w:r>
      <w:r w:rsidR="00DB0021">
        <w:rPr>
          <w:sz w:val="24"/>
          <w:lang w:val="sk-SK"/>
        </w:rPr>
        <w:t xml:space="preserve"> zdrojovej tabuľky</w:t>
      </w:r>
      <w:r w:rsidR="00823299" w:rsidRPr="004D68C7">
        <w:rPr>
          <w:sz w:val="24"/>
          <w:lang w:val="sk-SK"/>
        </w:rPr>
        <w:t xml:space="preserve"> schvaľuje generálny riaditeľ</w:t>
      </w:r>
      <w:r w:rsidR="006C7381">
        <w:rPr>
          <w:sz w:val="24"/>
          <w:lang w:val="sk-SK"/>
        </w:rPr>
        <w:t xml:space="preserve"> sekcie</w:t>
      </w:r>
      <w:r w:rsidR="00823299" w:rsidRPr="004D68C7">
        <w:rPr>
          <w:sz w:val="24"/>
          <w:lang w:val="sk-SK"/>
        </w:rPr>
        <w:t xml:space="preserve"> </w:t>
      </w:r>
      <w:r w:rsidR="006D1CD4" w:rsidRPr="004D68C7">
        <w:rPr>
          <w:sz w:val="24"/>
          <w:lang w:val="sk-SK"/>
        </w:rPr>
        <w:t>CKO</w:t>
      </w:r>
      <w:r w:rsidR="00374C71" w:rsidRPr="004D68C7">
        <w:rPr>
          <w:sz w:val="24"/>
          <w:lang w:val="sk-SK"/>
        </w:rPr>
        <w:t>,</w:t>
      </w:r>
      <w:r w:rsidR="006D1CD4" w:rsidRPr="004D68C7">
        <w:rPr>
          <w:sz w:val="24"/>
          <w:lang w:val="sk-SK"/>
        </w:rPr>
        <w:t xml:space="preserve"> </w:t>
      </w:r>
      <w:r w:rsidR="00823299" w:rsidRPr="004D68C7">
        <w:rPr>
          <w:sz w:val="24"/>
          <w:lang w:val="sk-SK"/>
        </w:rPr>
        <w:t xml:space="preserve">schválením titulnej strany </w:t>
      </w:r>
      <w:r w:rsidR="00DB0021">
        <w:rPr>
          <w:sz w:val="24"/>
          <w:lang w:val="sk-SK"/>
        </w:rPr>
        <w:t>zdrojovej tabuľky</w:t>
      </w:r>
      <w:r w:rsidR="00DB0021" w:rsidRPr="004D68C7">
        <w:rPr>
          <w:sz w:val="24"/>
          <w:lang w:val="sk-SK"/>
        </w:rPr>
        <w:t xml:space="preserve"> </w:t>
      </w:r>
      <w:r w:rsidR="00823299" w:rsidRPr="004D68C7">
        <w:rPr>
          <w:sz w:val="24"/>
          <w:lang w:val="sk-SK"/>
        </w:rPr>
        <w:t>a zoznamu vykonaných zmien v rámci danej aktualizácie</w:t>
      </w:r>
      <w:r w:rsidR="00BF114E" w:rsidRPr="004D68C7">
        <w:rPr>
          <w:sz w:val="24"/>
          <w:lang w:val="sk-SK"/>
        </w:rPr>
        <w:t xml:space="preserve"> ČMU</w:t>
      </w:r>
      <w:r w:rsidR="00823299" w:rsidRPr="004D68C7">
        <w:rPr>
          <w:sz w:val="24"/>
          <w:lang w:val="sk-SK"/>
        </w:rPr>
        <w:t>.</w:t>
      </w:r>
      <w:r w:rsidR="003D2846" w:rsidRPr="004D68C7">
        <w:rPr>
          <w:sz w:val="24"/>
          <w:lang w:val="sk-SK"/>
        </w:rPr>
        <w:t xml:space="preserve"> </w:t>
      </w:r>
    </w:p>
    <w:p w14:paraId="32FCC0DA" w14:textId="2587B898" w:rsidR="003D2846" w:rsidRPr="004D68C7" w:rsidRDefault="003D2846" w:rsidP="006A0F8E">
      <w:pPr>
        <w:pStyle w:val="Zkladntext"/>
        <w:numPr>
          <w:ilvl w:val="0"/>
          <w:numId w:val="65"/>
        </w:numPr>
        <w:spacing w:before="120" w:after="120"/>
        <w:ind w:left="426" w:hanging="426"/>
        <w:rPr>
          <w:sz w:val="24"/>
          <w:lang w:val="sk-SK"/>
        </w:rPr>
      </w:pPr>
      <w:r w:rsidRPr="004D68C7">
        <w:rPr>
          <w:sz w:val="24"/>
          <w:lang w:val="sk-SK"/>
        </w:rPr>
        <w:t>Ak došlo k zneplatneniu položky v ČMU, zneplatnená položka zostáva aj naďalej súčasťou ČMU. Zneplatnením sa stáva nepoužiteľná v ČMU. Správca ČMU musí  túto skutočnosť riadne označiť.</w:t>
      </w:r>
    </w:p>
    <w:p w14:paraId="7C685EAA" w14:textId="1031FCC0" w:rsidR="001254AE" w:rsidRDefault="001254AE" w:rsidP="006A0F8E">
      <w:pPr>
        <w:pStyle w:val="Zkladntext"/>
        <w:numPr>
          <w:ilvl w:val="0"/>
          <w:numId w:val="65"/>
        </w:numPr>
        <w:spacing w:before="120" w:after="120"/>
        <w:ind w:left="426" w:hanging="426"/>
        <w:rPr>
          <w:sz w:val="24"/>
          <w:lang w:val="sk-SK"/>
        </w:rPr>
      </w:pPr>
      <w:r w:rsidRPr="004D68C7">
        <w:rPr>
          <w:sz w:val="24"/>
          <w:lang w:val="sk-SK"/>
        </w:rPr>
        <w:t xml:space="preserve">Všetky ďalšie procesy súvisiace so zmenou v ČMU (napr. zmeny v ITMS2014+ a i.), ktoré nie sú upravené týmto MP, budú vykonané </w:t>
      </w:r>
      <w:r w:rsidR="00073683" w:rsidRPr="004D68C7">
        <w:rPr>
          <w:sz w:val="24"/>
          <w:lang w:val="sk-SK"/>
        </w:rPr>
        <w:t>na základe rozhodnutia Internej PS a </w:t>
      </w:r>
      <w:r w:rsidR="00DB0021">
        <w:rPr>
          <w:sz w:val="24"/>
          <w:lang w:val="sk-SK"/>
        </w:rPr>
        <w:t>PS</w:t>
      </w:r>
      <w:r w:rsidR="00073683" w:rsidRPr="004D68C7">
        <w:rPr>
          <w:sz w:val="24"/>
          <w:lang w:val="sk-SK"/>
        </w:rPr>
        <w:t xml:space="preserve"> pre monitorovanie EŠIF</w:t>
      </w:r>
      <w:r w:rsidRPr="004D68C7">
        <w:rPr>
          <w:sz w:val="24"/>
          <w:lang w:val="sk-SK"/>
        </w:rPr>
        <w:t>.</w:t>
      </w:r>
      <w:r w:rsidR="007C6B4B">
        <w:rPr>
          <w:sz w:val="24"/>
          <w:lang w:val="sk-SK"/>
        </w:rPr>
        <w:t xml:space="preserve"> Ak sa identifikuje nesúlad</w:t>
      </w:r>
      <w:r w:rsidR="00544F1F">
        <w:rPr>
          <w:sz w:val="24"/>
          <w:lang w:val="sk-SK"/>
        </w:rPr>
        <w:t xml:space="preserve"> položiek ČMU </w:t>
      </w:r>
      <w:r w:rsidR="007C6B4B">
        <w:rPr>
          <w:sz w:val="24"/>
          <w:lang w:val="sk-SK"/>
        </w:rPr>
        <w:t>v ITMS2014+ a  v zdrojovej tabuľke</w:t>
      </w:r>
      <w:r w:rsidR="00544F1F">
        <w:rPr>
          <w:sz w:val="24"/>
          <w:lang w:val="sk-SK"/>
        </w:rPr>
        <w:t>, ktorý</w:t>
      </w:r>
      <w:r w:rsidR="007C6B4B">
        <w:rPr>
          <w:sz w:val="24"/>
          <w:lang w:val="sk-SK"/>
        </w:rPr>
        <w:t xml:space="preserve"> vznik</w:t>
      </w:r>
      <w:r w:rsidR="00544F1F">
        <w:rPr>
          <w:sz w:val="24"/>
          <w:lang w:val="sk-SK"/>
        </w:rPr>
        <w:t xml:space="preserve">ol </w:t>
      </w:r>
      <w:r w:rsidR="007C6B4B">
        <w:rPr>
          <w:sz w:val="24"/>
          <w:lang w:val="sk-SK"/>
        </w:rPr>
        <w:t xml:space="preserve">z technických príčin, </w:t>
      </w:r>
      <w:r w:rsidR="00544F1F">
        <w:rPr>
          <w:sz w:val="24"/>
          <w:lang w:val="sk-SK"/>
        </w:rPr>
        <w:t xml:space="preserve">bude zadministrovaný </w:t>
      </w:r>
      <w:r w:rsidR="00F32866">
        <w:rPr>
          <w:sz w:val="24"/>
          <w:lang w:val="sk-SK"/>
        </w:rPr>
        <w:t>s</w:t>
      </w:r>
      <w:r w:rsidR="00544F1F">
        <w:rPr>
          <w:sz w:val="24"/>
          <w:lang w:val="sk-SK"/>
        </w:rPr>
        <w:t>právcom ČMU, na základe elektronickej komunikácie s príslušnými RO bez posudzovania obo</w:t>
      </w:r>
      <w:r w:rsidR="00FD731B">
        <w:rPr>
          <w:sz w:val="24"/>
          <w:lang w:val="sk-SK"/>
        </w:rPr>
        <w:t>ma</w:t>
      </w:r>
      <w:r w:rsidR="00544F1F">
        <w:rPr>
          <w:sz w:val="24"/>
          <w:lang w:val="sk-SK"/>
        </w:rPr>
        <w:t xml:space="preserve"> PS.</w:t>
      </w:r>
      <w:r w:rsidR="003D38F6">
        <w:rPr>
          <w:sz w:val="24"/>
          <w:lang w:val="sk-SK"/>
        </w:rPr>
        <w:t xml:space="preserve"> Členom PS sa zašle len na vedomie.</w:t>
      </w:r>
    </w:p>
    <w:p w14:paraId="68BA1E79" w14:textId="070F2B3F" w:rsidR="005A796F" w:rsidRPr="004D68C7" w:rsidRDefault="005A796F" w:rsidP="00486019">
      <w:pPr>
        <w:pStyle w:val="Zkladntext"/>
        <w:numPr>
          <w:ilvl w:val="0"/>
          <w:numId w:val="65"/>
        </w:numPr>
        <w:spacing w:before="120" w:after="120"/>
        <w:ind w:left="426" w:hanging="426"/>
        <w:rPr>
          <w:sz w:val="24"/>
          <w:lang w:val="sk-SK"/>
        </w:rPr>
      </w:pPr>
      <w:r>
        <w:rPr>
          <w:sz w:val="24"/>
          <w:lang w:val="sk-SK"/>
        </w:rPr>
        <w:t>V</w:t>
      </w:r>
      <w:r w:rsidR="00E222F1">
        <w:rPr>
          <w:sz w:val="24"/>
          <w:lang w:val="sk-SK"/>
        </w:rPr>
        <w:t xml:space="preserve">  </w:t>
      </w:r>
      <w:r>
        <w:rPr>
          <w:sz w:val="24"/>
          <w:lang w:val="sk-SK"/>
        </w:rPr>
        <w:t>prípade mimoriadnych nepredvídateľných udalostí je správca ČMU oprávnený upraviť postupy aktualizácie ČMU, popísané v  tomto MP, a to usmernením, zaslaným elektronicky prostredníctvom e-mailu (</w:t>
      </w:r>
      <w:hyperlink r:id="rId11" w:history="1">
        <w:r w:rsidRPr="006634E1">
          <w:rPr>
            <w:rStyle w:val="Hypertextovprepojenie"/>
            <w:sz w:val="24"/>
            <w:lang w:val="sk-SK"/>
          </w:rPr>
          <w:t>cmu@vicepremier.gov.sk</w:t>
        </w:r>
      </w:hyperlink>
      <w:r>
        <w:rPr>
          <w:sz w:val="24"/>
          <w:lang w:val="sk-SK"/>
        </w:rPr>
        <w:t>) na všetkých členov PS pre monitorovanie EŠIF</w:t>
      </w:r>
      <w:r w:rsidR="00FD3D60">
        <w:rPr>
          <w:sz w:val="24"/>
          <w:lang w:val="sk-SK"/>
        </w:rPr>
        <w:t xml:space="preserve"> zodpovedných za komunikáciu v oblasti ČMU</w:t>
      </w:r>
      <w:r>
        <w:rPr>
          <w:sz w:val="24"/>
          <w:lang w:val="sk-SK"/>
        </w:rPr>
        <w:t xml:space="preserve"> a členov Internej PS. </w:t>
      </w:r>
    </w:p>
    <w:p w14:paraId="2009C51F" w14:textId="310D38AD" w:rsidR="001254AE" w:rsidRPr="00FA0CF1" w:rsidRDefault="00FA0CF1" w:rsidP="00FA0CF1">
      <w:pPr>
        <w:spacing w:after="200" w:line="276" w:lineRule="auto"/>
        <w:rPr>
          <w:szCs w:val="20"/>
          <w:lang w:eastAsia="en-US"/>
        </w:rPr>
      </w:pPr>
      <w:r>
        <w:br w:type="page"/>
      </w:r>
    </w:p>
    <w:p w14:paraId="31DBF846" w14:textId="540FF3CD" w:rsidR="001254AE" w:rsidRPr="004D68C7" w:rsidRDefault="001254AE" w:rsidP="005279C5">
      <w:pPr>
        <w:pStyle w:val="MPCKO1"/>
        <w:numPr>
          <w:ilvl w:val="0"/>
          <w:numId w:val="0"/>
        </w:numPr>
        <w:ind w:left="576" w:hanging="576"/>
        <w:rPr>
          <w:rFonts w:cs="Times New Roman"/>
        </w:rPr>
      </w:pPr>
      <w:bookmarkStart w:id="342" w:name="_Toc412644039"/>
      <w:bookmarkStart w:id="343" w:name="_Toc23334869"/>
      <w:bookmarkStart w:id="344" w:name="_Toc37769467"/>
      <w:bookmarkStart w:id="345" w:name="_Toc68791215"/>
      <w:bookmarkStart w:id="346" w:name="_Toc54359875"/>
      <w:r w:rsidRPr="004D68C7">
        <w:rPr>
          <w:rFonts w:cs="Times New Roman"/>
        </w:rPr>
        <w:lastRenderedPageBreak/>
        <w:t>6 Záverečné a prechodné ustanovenia</w:t>
      </w:r>
      <w:bookmarkEnd w:id="342"/>
      <w:bookmarkEnd w:id="343"/>
      <w:bookmarkEnd w:id="344"/>
      <w:bookmarkEnd w:id="345"/>
      <w:bookmarkEnd w:id="346"/>
    </w:p>
    <w:p w14:paraId="5ED0703E" w14:textId="506F04BD" w:rsidR="001254AE" w:rsidRPr="004D68C7" w:rsidRDefault="00262157" w:rsidP="00601C21">
      <w:pPr>
        <w:pStyle w:val="Zkladntext"/>
        <w:numPr>
          <w:ilvl w:val="0"/>
          <w:numId w:val="18"/>
        </w:numPr>
        <w:spacing w:before="120" w:after="120"/>
        <w:ind w:left="426"/>
        <w:rPr>
          <w:sz w:val="24"/>
          <w:lang w:val="sk-SK"/>
        </w:rPr>
      </w:pPr>
      <w:r w:rsidRPr="004D68C7">
        <w:rPr>
          <w:sz w:val="24"/>
          <w:lang w:val="sk-SK"/>
        </w:rPr>
        <w:t>RO</w:t>
      </w:r>
      <w:r w:rsidR="00915CA0" w:rsidRPr="004D68C7">
        <w:rPr>
          <w:sz w:val="24"/>
          <w:lang w:val="sk-SK"/>
        </w:rPr>
        <w:t xml:space="preserve"> </w:t>
      </w:r>
      <w:r w:rsidRPr="004D68C7">
        <w:rPr>
          <w:sz w:val="24"/>
          <w:lang w:val="sk-SK"/>
        </w:rPr>
        <w:t>je povinný uplat</w:t>
      </w:r>
      <w:r w:rsidR="00482C91" w:rsidRPr="004D68C7">
        <w:rPr>
          <w:sz w:val="24"/>
          <w:lang w:val="sk-SK"/>
        </w:rPr>
        <w:t>ňovať položky</w:t>
      </w:r>
      <w:r w:rsidRPr="004D68C7">
        <w:rPr>
          <w:sz w:val="24"/>
          <w:lang w:val="sk-SK"/>
        </w:rPr>
        <w:t xml:space="preserve"> ČMU vo výzvach</w:t>
      </w:r>
      <w:r w:rsidR="00035834" w:rsidRPr="004D68C7">
        <w:rPr>
          <w:sz w:val="24"/>
          <w:lang w:val="sk-SK"/>
        </w:rPr>
        <w:t>/vyzvaniach</w:t>
      </w:r>
      <w:r w:rsidR="00482C91" w:rsidRPr="004D68C7">
        <w:rPr>
          <w:sz w:val="24"/>
          <w:lang w:val="sk-SK"/>
        </w:rPr>
        <w:t xml:space="preserve"> v</w:t>
      </w:r>
      <w:r w:rsidR="00BA3DFA" w:rsidRPr="004D68C7">
        <w:rPr>
          <w:sz w:val="24"/>
          <w:lang w:val="sk-SK"/>
        </w:rPr>
        <w:t> </w:t>
      </w:r>
      <w:r w:rsidR="00482C91" w:rsidRPr="004D68C7">
        <w:rPr>
          <w:sz w:val="24"/>
          <w:lang w:val="sk-SK"/>
        </w:rPr>
        <w:t>znení</w:t>
      </w:r>
      <w:r w:rsidR="00BA3DFA" w:rsidRPr="004D68C7">
        <w:rPr>
          <w:sz w:val="24"/>
          <w:lang w:val="sk-SK"/>
        </w:rPr>
        <w:t>, ktoré je v tom čase platné a účinné (</w:t>
      </w:r>
      <w:r w:rsidR="00482C91" w:rsidRPr="004D68C7">
        <w:rPr>
          <w:sz w:val="24"/>
          <w:lang w:val="sk-SK"/>
        </w:rPr>
        <w:t xml:space="preserve">podľa </w:t>
      </w:r>
      <w:r w:rsidR="00E657AD" w:rsidRPr="004D68C7">
        <w:rPr>
          <w:sz w:val="24"/>
          <w:lang w:val="sk-SK"/>
        </w:rPr>
        <w:t xml:space="preserve">odsekov </w:t>
      </w:r>
      <w:del w:id="347" w:author="oMN" w:date="2021-04-26T12:56:00Z">
        <w:r w:rsidR="00482C91" w:rsidRPr="004D68C7">
          <w:rPr>
            <w:sz w:val="24"/>
            <w:lang w:val="sk-SK"/>
          </w:rPr>
          <w:delText>3</w:delText>
        </w:r>
      </w:del>
      <w:ins w:id="348" w:author="oMN" w:date="2021-04-26T12:56:00Z">
        <w:r w:rsidR="00B54AD3">
          <w:rPr>
            <w:sz w:val="24"/>
            <w:lang w:val="sk-SK"/>
          </w:rPr>
          <w:t>2</w:t>
        </w:r>
      </w:ins>
      <w:r w:rsidR="00482C91" w:rsidRPr="004D68C7">
        <w:rPr>
          <w:sz w:val="24"/>
          <w:lang w:val="sk-SK"/>
        </w:rPr>
        <w:t xml:space="preserve"> a </w:t>
      </w:r>
      <w:del w:id="349" w:author="oMN" w:date="2021-04-26T12:56:00Z">
        <w:r w:rsidR="00482C91" w:rsidRPr="004D68C7">
          <w:rPr>
            <w:sz w:val="24"/>
            <w:lang w:val="sk-SK"/>
          </w:rPr>
          <w:delText>4</w:delText>
        </w:r>
      </w:del>
      <w:ins w:id="350" w:author="oMN" w:date="2021-04-26T12:56:00Z">
        <w:r w:rsidR="00B54AD3">
          <w:rPr>
            <w:sz w:val="24"/>
            <w:lang w:val="sk-SK"/>
          </w:rPr>
          <w:t>5</w:t>
        </w:r>
      </w:ins>
      <w:r w:rsidR="00482C91" w:rsidRPr="004D68C7">
        <w:rPr>
          <w:sz w:val="24"/>
          <w:lang w:val="sk-SK"/>
        </w:rPr>
        <w:t xml:space="preserve"> </w:t>
      </w:r>
      <w:r w:rsidR="00E657AD" w:rsidRPr="004D68C7">
        <w:rPr>
          <w:sz w:val="24"/>
          <w:lang w:val="sk-SK"/>
        </w:rPr>
        <w:t xml:space="preserve">kapitoly 5.2 </w:t>
      </w:r>
      <w:r w:rsidR="00A23587" w:rsidRPr="004D68C7">
        <w:rPr>
          <w:sz w:val="24"/>
          <w:lang w:val="sk-SK"/>
        </w:rPr>
        <w:t>tohto MP)</w:t>
      </w:r>
      <w:r w:rsidRPr="004D68C7">
        <w:rPr>
          <w:sz w:val="24"/>
          <w:lang w:val="sk-SK"/>
        </w:rPr>
        <w:t>.</w:t>
      </w:r>
      <w:r w:rsidR="001254AE" w:rsidRPr="004D68C7">
        <w:rPr>
          <w:sz w:val="24"/>
          <w:lang w:val="sk-SK"/>
        </w:rPr>
        <w:t xml:space="preserve"> </w:t>
      </w:r>
    </w:p>
    <w:p w14:paraId="2C78EAE3" w14:textId="4E15AFDC" w:rsidR="00FA6F7B" w:rsidRPr="004D68C7" w:rsidRDefault="001254AE" w:rsidP="0040484A">
      <w:pPr>
        <w:pStyle w:val="Zkladntext"/>
        <w:numPr>
          <w:ilvl w:val="0"/>
          <w:numId w:val="18"/>
        </w:numPr>
        <w:spacing w:before="120" w:after="120"/>
        <w:ind w:left="425" w:hanging="425"/>
        <w:rPr>
          <w:sz w:val="24"/>
          <w:lang w:val="sk-SK"/>
        </w:rPr>
      </w:pPr>
      <w:r w:rsidRPr="004D68C7">
        <w:rPr>
          <w:sz w:val="24"/>
          <w:lang w:val="sk-SK"/>
        </w:rPr>
        <w:t xml:space="preserve">Komunikácia týkajúca sa zmeny v ČMU v súlade s kapitolou 5 tohto MP prebieha </w:t>
      </w:r>
      <w:r w:rsidR="00E657AD" w:rsidRPr="004D68C7">
        <w:rPr>
          <w:sz w:val="24"/>
          <w:lang w:val="sk-SK"/>
        </w:rPr>
        <w:t>elektronicky</w:t>
      </w:r>
      <w:r w:rsidR="00A23587" w:rsidRPr="004D68C7">
        <w:rPr>
          <w:sz w:val="24"/>
          <w:lang w:val="sk-SK"/>
        </w:rPr>
        <w:t>,</w:t>
      </w:r>
      <w:r w:rsidR="00E657AD" w:rsidRPr="004D68C7">
        <w:rPr>
          <w:sz w:val="24"/>
          <w:lang w:val="sk-SK"/>
        </w:rPr>
        <w:t xml:space="preserve"> zaslaním oskenovaných schválených dokumentov</w:t>
      </w:r>
      <w:r w:rsidR="00451CC5">
        <w:rPr>
          <w:sz w:val="24"/>
          <w:lang w:val="sk-SK"/>
        </w:rPr>
        <w:t>.</w:t>
      </w:r>
      <w:r w:rsidR="00092C4B">
        <w:rPr>
          <w:sz w:val="24"/>
          <w:lang w:val="sk-SK"/>
        </w:rPr>
        <w:t xml:space="preserve"> </w:t>
      </w:r>
      <w:r w:rsidR="00451CC5">
        <w:rPr>
          <w:sz w:val="24"/>
          <w:lang w:val="sk-SK"/>
        </w:rPr>
        <w:t>S</w:t>
      </w:r>
      <w:r w:rsidR="00092C4B">
        <w:rPr>
          <w:sz w:val="24"/>
          <w:lang w:val="sk-SK"/>
        </w:rPr>
        <w:t>účasne je potrebné</w:t>
      </w:r>
      <w:r w:rsidR="00451CC5">
        <w:rPr>
          <w:sz w:val="24"/>
          <w:lang w:val="sk-SK"/>
        </w:rPr>
        <w:t xml:space="preserve"> s oskenovanými schválenými dokumentami</w:t>
      </w:r>
      <w:del w:id="351" w:author="oMN" w:date="2021-04-26T12:56:00Z">
        <w:r w:rsidR="00451CC5">
          <w:rPr>
            <w:sz w:val="24"/>
            <w:lang w:val="sk-SK"/>
          </w:rPr>
          <w:delText>,</w:delText>
        </w:r>
      </w:del>
      <w:r w:rsidR="00092C4B">
        <w:rPr>
          <w:sz w:val="24"/>
          <w:lang w:val="sk-SK"/>
        </w:rPr>
        <w:t xml:space="preserve"> pr</w:t>
      </w:r>
      <w:r w:rsidR="00451CC5">
        <w:rPr>
          <w:sz w:val="24"/>
          <w:lang w:val="sk-SK"/>
        </w:rPr>
        <w:t>ed</w:t>
      </w:r>
      <w:r w:rsidR="00092C4B">
        <w:rPr>
          <w:sz w:val="24"/>
          <w:lang w:val="sk-SK"/>
        </w:rPr>
        <w:t>ložiť ŽoZ aj vo formáte „xls</w:t>
      </w:r>
      <w:r w:rsidR="002005CF">
        <w:rPr>
          <w:sz w:val="24"/>
          <w:lang w:val="sk-SK"/>
        </w:rPr>
        <w:t>x</w:t>
      </w:r>
      <w:r w:rsidR="00092C4B">
        <w:rPr>
          <w:sz w:val="24"/>
          <w:lang w:val="sk-SK"/>
        </w:rPr>
        <w:t>“</w:t>
      </w:r>
      <w:r w:rsidR="00A2640A">
        <w:rPr>
          <w:sz w:val="24"/>
          <w:lang w:val="sk-SK"/>
        </w:rPr>
        <w:t xml:space="preserve"> </w:t>
      </w:r>
      <w:r w:rsidR="002005CF">
        <w:rPr>
          <w:sz w:val="24"/>
          <w:lang w:val="sk-SK"/>
        </w:rPr>
        <w:t>(prípadne v jeho starších verziách)</w:t>
      </w:r>
      <w:r w:rsidR="00FA6F7B" w:rsidRPr="004D68C7">
        <w:rPr>
          <w:sz w:val="24"/>
          <w:lang w:val="sk-SK"/>
        </w:rPr>
        <w:t>.</w:t>
      </w:r>
      <w:r w:rsidR="001D367A" w:rsidRPr="004D68C7">
        <w:rPr>
          <w:sz w:val="24"/>
          <w:lang w:val="sk-SK"/>
        </w:rPr>
        <w:t xml:space="preserve"> </w:t>
      </w:r>
    </w:p>
    <w:p w14:paraId="7D6EDA0E" w14:textId="3E2A4080" w:rsidR="00FA0CF1" w:rsidRDefault="00FA6F7B" w:rsidP="0040484A">
      <w:pPr>
        <w:pStyle w:val="Zkladntext"/>
        <w:numPr>
          <w:ilvl w:val="0"/>
          <w:numId w:val="18"/>
        </w:numPr>
        <w:spacing w:before="120" w:after="120"/>
        <w:ind w:left="425" w:hanging="425"/>
        <w:rPr>
          <w:sz w:val="24"/>
          <w:lang w:val="sk-SK"/>
        </w:rPr>
      </w:pPr>
      <w:r w:rsidRPr="004D68C7">
        <w:rPr>
          <w:sz w:val="24"/>
          <w:lang w:val="sk-SK"/>
        </w:rPr>
        <w:t xml:space="preserve">Ustanovenia </w:t>
      </w:r>
      <w:r w:rsidR="0061307B" w:rsidRPr="004D68C7">
        <w:rPr>
          <w:sz w:val="24"/>
          <w:lang w:val="sk-SK"/>
        </w:rPr>
        <w:t>vzťahujúce sa na</w:t>
      </w:r>
      <w:r w:rsidRPr="004D68C7">
        <w:rPr>
          <w:sz w:val="24"/>
          <w:lang w:val="sk-SK"/>
        </w:rPr>
        <w:t xml:space="preserve"> RO sa v zmysle delegova</w:t>
      </w:r>
      <w:r w:rsidR="0061307B" w:rsidRPr="004D68C7">
        <w:rPr>
          <w:sz w:val="24"/>
          <w:lang w:val="sk-SK"/>
        </w:rPr>
        <w:t>nia</w:t>
      </w:r>
      <w:r w:rsidRPr="004D68C7">
        <w:rPr>
          <w:sz w:val="24"/>
          <w:lang w:val="sk-SK"/>
        </w:rPr>
        <w:t xml:space="preserve"> právomocí </w:t>
      </w:r>
      <w:r w:rsidR="0061307B" w:rsidRPr="004D68C7">
        <w:rPr>
          <w:sz w:val="24"/>
          <w:lang w:val="sk-SK"/>
        </w:rPr>
        <w:t xml:space="preserve">RO na SO </w:t>
      </w:r>
      <w:r w:rsidRPr="004D68C7">
        <w:rPr>
          <w:sz w:val="24"/>
          <w:lang w:val="sk-SK"/>
        </w:rPr>
        <w:t>aplikujú primerane na SO.</w:t>
      </w:r>
    </w:p>
    <w:p w14:paraId="3E789FAD" w14:textId="437E7649" w:rsidR="001254AE" w:rsidRPr="00FA0CF1" w:rsidRDefault="00FA0CF1" w:rsidP="00FA0CF1">
      <w:pPr>
        <w:spacing w:after="200" w:line="276" w:lineRule="auto"/>
        <w:rPr>
          <w:szCs w:val="20"/>
          <w:lang w:eastAsia="en-US"/>
        </w:rPr>
      </w:pPr>
      <w:r>
        <w:br w:type="page"/>
      </w:r>
    </w:p>
    <w:p w14:paraId="20B03BA1" w14:textId="6EF1EEE2" w:rsidR="001254AE" w:rsidRPr="004D68C7" w:rsidRDefault="001254AE" w:rsidP="005279C5">
      <w:pPr>
        <w:pStyle w:val="MPCKO1"/>
        <w:numPr>
          <w:ilvl w:val="0"/>
          <w:numId w:val="0"/>
        </w:numPr>
        <w:ind w:left="576" w:hanging="576"/>
        <w:rPr>
          <w:rFonts w:cs="Times New Roman"/>
        </w:rPr>
      </w:pPr>
      <w:bookmarkStart w:id="352" w:name="_Toc412644040"/>
      <w:bookmarkStart w:id="353" w:name="_Toc23334870"/>
      <w:bookmarkStart w:id="354" w:name="_Toc37769468"/>
      <w:bookmarkStart w:id="355" w:name="_Toc68791216"/>
      <w:bookmarkStart w:id="356" w:name="_Toc54359876"/>
      <w:r w:rsidRPr="004D68C7">
        <w:rPr>
          <w:rFonts w:cs="Times New Roman"/>
        </w:rPr>
        <w:lastRenderedPageBreak/>
        <w:t>7 Zoznam skratiek</w:t>
      </w:r>
      <w:bookmarkEnd w:id="352"/>
      <w:bookmarkEnd w:id="353"/>
      <w:bookmarkEnd w:id="354"/>
      <w:bookmarkEnd w:id="355"/>
      <w:bookmarkEnd w:id="356"/>
    </w:p>
    <w:tbl>
      <w:tblPr>
        <w:tblW w:w="0" w:type="auto"/>
        <w:tblLook w:val="04A0" w:firstRow="1" w:lastRow="0" w:firstColumn="1" w:lastColumn="0" w:noHBand="0" w:noVBand="1"/>
      </w:tblPr>
      <w:tblGrid>
        <w:gridCol w:w="2332"/>
        <w:gridCol w:w="6413"/>
      </w:tblGrid>
      <w:tr w:rsidR="001254AE" w:rsidRPr="004D68C7" w14:paraId="65ADDD72" w14:textId="77777777" w:rsidTr="000218C7">
        <w:trPr>
          <w:trHeight w:val="260"/>
        </w:trPr>
        <w:tc>
          <w:tcPr>
            <w:tcW w:w="2332" w:type="dxa"/>
            <w:shd w:val="clear" w:color="auto" w:fill="auto"/>
          </w:tcPr>
          <w:p w14:paraId="23EC62BC" w14:textId="77777777" w:rsidR="001254AE" w:rsidRPr="004D68C7" w:rsidRDefault="001254AE" w:rsidP="001254AE">
            <w:r w:rsidRPr="004D68C7">
              <w:t>CKO</w:t>
            </w:r>
          </w:p>
        </w:tc>
        <w:tc>
          <w:tcPr>
            <w:tcW w:w="6413" w:type="dxa"/>
            <w:shd w:val="clear" w:color="auto" w:fill="auto"/>
          </w:tcPr>
          <w:p w14:paraId="3E949892" w14:textId="77777777" w:rsidR="001254AE" w:rsidRPr="004D68C7" w:rsidRDefault="001254AE" w:rsidP="001254AE">
            <w:r w:rsidRPr="004D68C7">
              <w:t>Centrálny koordinačný orgán</w:t>
            </w:r>
          </w:p>
        </w:tc>
      </w:tr>
      <w:tr w:rsidR="001254AE" w:rsidRPr="004D68C7" w14:paraId="44842801" w14:textId="77777777" w:rsidTr="000218C7">
        <w:trPr>
          <w:trHeight w:val="275"/>
        </w:trPr>
        <w:tc>
          <w:tcPr>
            <w:tcW w:w="2332" w:type="dxa"/>
            <w:shd w:val="clear" w:color="auto" w:fill="auto"/>
          </w:tcPr>
          <w:p w14:paraId="5A155865" w14:textId="77777777" w:rsidR="001254AE" w:rsidRPr="004D68C7" w:rsidRDefault="001254AE" w:rsidP="001254AE">
            <w:r w:rsidRPr="004D68C7">
              <w:t>ČMU</w:t>
            </w:r>
          </w:p>
        </w:tc>
        <w:tc>
          <w:tcPr>
            <w:tcW w:w="6413" w:type="dxa"/>
            <w:shd w:val="clear" w:color="auto" w:fill="auto"/>
          </w:tcPr>
          <w:p w14:paraId="7FED0FCD" w14:textId="77777777" w:rsidR="001254AE" w:rsidRPr="004D68C7" w:rsidRDefault="001254AE" w:rsidP="001254AE">
            <w:r w:rsidRPr="004D68C7">
              <w:t>Číselník merateľných ukazovateľov</w:t>
            </w:r>
          </w:p>
        </w:tc>
      </w:tr>
      <w:tr w:rsidR="001254AE" w:rsidRPr="004D68C7" w14:paraId="4569B7D3" w14:textId="77777777" w:rsidTr="000218C7">
        <w:trPr>
          <w:trHeight w:val="260"/>
        </w:trPr>
        <w:tc>
          <w:tcPr>
            <w:tcW w:w="2332" w:type="dxa"/>
            <w:shd w:val="clear" w:color="auto" w:fill="auto"/>
          </w:tcPr>
          <w:p w14:paraId="1CFF8402" w14:textId="77777777" w:rsidR="001254AE" w:rsidRPr="004D68C7" w:rsidRDefault="001254AE" w:rsidP="001254AE">
            <w:r w:rsidRPr="004D68C7">
              <w:t>EFRR</w:t>
            </w:r>
          </w:p>
        </w:tc>
        <w:tc>
          <w:tcPr>
            <w:tcW w:w="6413" w:type="dxa"/>
            <w:shd w:val="clear" w:color="auto" w:fill="auto"/>
          </w:tcPr>
          <w:p w14:paraId="11780BCF" w14:textId="77777777" w:rsidR="001254AE" w:rsidRPr="004D68C7" w:rsidRDefault="001254AE" w:rsidP="001254AE">
            <w:r w:rsidRPr="004D68C7">
              <w:rPr>
                <w:bCs/>
              </w:rPr>
              <w:t>Európsky fond regionálneho rozvoja</w:t>
            </w:r>
          </w:p>
        </w:tc>
      </w:tr>
      <w:tr w:rsidR="001254AE" w:rsidRPr="004D68C7" w14:paraId="4EEC9A62" w14:textId="77777777" w:rsidTr="000218C7">
        <w:trPr>
          <w:trHeight w:val="275"/>
        </w:trPr>
        <w:tc>
          <w:tcPr>
            <w:tcW w:w="2332" w:type="dxa"/>
            <w:shd w:val="clear" w:color="auto" w:fill="auto"/>
          </w:tcPr>
          <w:p w14:paraId="03BDF944" w14:textId="77777777" w:rsidR="001254AE" w:rsidRPr="004D68C7" w:rsidRDefault="001254AE" w:rsidP="001254AE">
            <w:r w:rsidRPr="004D68C7">
              <w:t>EK</w:t>
            </w:r>
          </w:p>
        </w:tc>
        <w:tc>
          <w:tcPr>
            <w:tcW w:w="6413" w:type="dxa"/>
            <w:shd w:val="clear" w:color="auto" w:fill="auto"/>
          </w:tcPr>
          <w:p w14:paraId="2A10507D" w14:textId="77777777" w:rsidR="001254AE" w:rsidRPr="004D68C7" w:rsidRDefault="001254AE" w:rsidP="001254AE">
            <w:r w:rsidRPr="004D68C7">
              <w:t>Európska komisia</w:t>
            </w:r>
          </w:p>
        </w:tc>
      </w:tr>
      <w:tr w:rsidR="001254AE" w:rsidRPr="004D68C7" w14:paraId="176D0874" w14:textId="77777777" w:rsidTr="000218C7">
        <w:trPr>
          <w:trHeight w:val="260"/>
        </w:trPr>
        <w:tc>
          <w:tcPr>
            <w:tcW w:w="2332" w:type="dxa"/>
            <w:shd w:val="clear" w:color="auto" w:fill="auto"/>
          </w:tcPr>
          <w:p w14:paraId="65EB8CAC" w14:textId="77777777" w:rsidR="001254AE" w:rsidRPr="004D68C7" w:rsidRDefault="001254AE" w:rsidP="001254AE">
            <w:r w:rsidRPr="004D68C7">
              <w:t>ENRF</w:t>
            </w:r>
          </w:p>
        </w:tc>
        <w:tc>
          <w:tcPr>
            <w:tcW w:w="6413" w:type="dxa"/>
            <w:shd w:val="clear" w:color="auto" w:fill="auto"/>
          </w:tcPr>
          <w:p w14:paraId="188091FB" w14:textId="77777777" w:rsidR="001254AE" w:rsidRPr="004D68C7" w:rsidRDefault="001254AE" w:rsidP="001254AE">
            <w:r w:rsidRPr="004D68C7">
              <w:rPr>
                <w:bCs/>
              </w:rPr>
              <w:t>Európsky námorný a rybársky fond</w:t>
            </w:r>
          </w:p>
        </w:tc>
      </w:tr>
      <w:tr w:rsidR="001254AE" w:rsidRPr="004D68C7" w14:paraId="4AB25519" w14:textId="77777777" w:rsidTr="000218C7">
        <w:trPr>
          <w:trHeight w:val="260"/>
        </w:trPr>
        <w:tc>
          <w:tcPr>
            <w:tcW w:w="2332" w:type="dxa"/>
            <w:shd w:val="clear" w:color="auto" w:fill="auto"/>
          </w:tcPr>
          <w:p w14:paraId="4CE9FB71" w14:textId="77777777" w:rsidR="001254AE" w:rsidRPr="004D68C7" w:rsidRDefault="001254AE" w:rsidP="001254AE">
            <w:r w:rsidRPr="004D68C7">
              <w:t>EP</w:t>
            </w:r>
          </w:p>
        </w:tc>
        <w:tc>
          <w:tcPr>
            <w:tcW w:w="6413" w:type="dxa"/>
            <w:shd w:val="clear" w:color="auto" w:fill="auto"/>
          </w:tcPr>
          <w:p w14:paraId="47600BD2" w14:textId="77777777" w:rsidR="001254AE" w:rsidRPr="004D68C7" w:rsidRDefault="001254AE" w:rsidP="001254AE">
            <w:r w:rsidRPr="004D68C7">
              <w:t>Európsky parlament</w:t>
            </w:r>
          </w:p>
        </w:tc>
      </w:tr>
      <w:tr w:rsidR="001254AE" w:rsidRPr="004D68C7" w14:paraId="340A33FE" w14:textId="77777777" w:rsidTr="000218C7">
        <w:trPr>
          <w:trHeight w:val="275"/>
        </w:trPr>
        <w:tc>
          <w:tcPr>
            <w:tcW w:w="2332" w:type="dxa"/>
            <w:shd w:val="clear" w:color="auto" w:fill="auto"/>
          </w:tcPr>
          <w:p w14:paraId="367789CF" w14:textId="77777777" w:rsidR="001254AE" w:rsidRPr="004D68C7" w:rsidRDefault="001254AE" w:rsidP="001254AE">
            <w:r w:rsidRPr="004D68C7">
              <w:t>ES</w:t>
            </w:r>
          </w:p>
        </w:tc>
        <w:tc>
          <w:tcPr>
            <w:tcW w:w="6413" w:type="dxa"/>
            <w:shd w:val="clear" w:color="auto" w:fill="auto"/>
          </w:tcPr>
          <w:p w14:paraId="22EE88FE" w14:textId="77777777" w:rsidR="001254AE" w:rsidRPr="004D68C7" w:rsidRDefault="001254AE" w:rsidP="001254AE">
            <w:r w:rsidRPr="004D68C7">
              <w:t>Európske spoločenstvá</w:t>
            </w:r>
          </w:p>
        </w:tc>
      </w:tr>
      <w:tr w:rsidR="001254AE" w:rsidRPr="004D68C7" w14:paraId="46988CA8" w14:textId="77777777" w:rsidTr="000218C7">
        <w:trPr>
          <w:trHeight w:val="260"/>
        </w:trPr>
        <w:tc>
          <w:tcPr>
            <w:tcW w:w="2332" w:type="dxa"/>
            <w:shd w:val="clear" w:color="auto" w:fill="auto"/>
          </w:tcPr>
          <w:p w14:paraId="06796833" w14:textId="77777777" w:rsidR="001254AE" w:rsidRPr="004D68C7" w:rsidRDefault="001254AE" w:rsidP="001254AE">
            <w:r w:rsidRPr="004D68C7">
              <w:t>ESF</w:t>
            </w:r>
          </w:p>
        </w:tc>
        <w:tc>
          <w:tcPr>
            <w:tcW w:w="6413" w:type="dxa"/>
            <w:shd w:val="clear" w:color="auto" w:fill="auto"/>
          </w:tcPr>
          <w:p w14:paraId="7A9F2698" w14:textId="77777777" w:rsidR="001254AE" w:rsidRPr="004D68C7" w:rsidRDefault="001254AE" w:rsidP="001254AE">
            <w:r w:rsidRPr="004D68C7">
              <w:t>Európsky sociálny fond</w:t>
            </w:r>
          </w:p>
        </w:tc>
      </w:tr>
      <w:tr w:rsidR="001254AE" w:rsidRPr="004D68C7" w14:paraId="7E94B2C4" w14:textId="77777777" w:rsidTr="000218C7">
        <w:trPr>
          <w:trHeight w:val="275"/>
        </w:trPr>
        <w:tc>
          <w:tcPr>
            <w:tcW w:w="2332" w:type="dxa"/>
            <w:shd w:val="clear" w:color="auto" w:fill="auto"/>
          </w:tcPr>
          <w:p w14:paraId="6558D12F" w14:textId="77777777" w:rsidR="001254AE" w:rsidRPr="004D68C7" w:rsidRDefault="001254AE" w:rsidP="001254AE">
            <w:r w:rsidRPr="004D68C7">
              <w:t>EŠIF</w:t>
            </w:r>
          </w:p>
        </w:tc>
        <w:tc>
          <w:tcPr>
            <w:tcW w:w="6413" w:type="dxa"/>
            <w:shd w:val="clear" w:color="auto" w:fill="auto"/>
          </w:tcPr>
          <w:p w14:paraId="1B5DF535" w14:textId="77777777" w:rsidR="001254AE" w:rsidRPr="004D68C7" w:rsidRDefault="001254AE" w:rsidP="001254AE">
            <w:r w:rsidRPr="004D68C7">
              <w:t>Európske štrukturálne a investičné fondy</w:t>
            </w:r>
          </w:p>
        </w:tc>
      </w:tr>
      <w:tr w:rsidR="001254AE" w:rsidRPr="004D68C7" w14:paraId="0B8E138A" w14:textId="77777777" w:rsidTr="000218C7">
        <w:trPr>
          <w:trHeight w:val="260"/>
        </w:trPr>
        <w:tc>
          <w:tcPr>
            <w:tcW w:w="2332" w:type="dxa"/>
            <w:shd w:val="clear" w:color="auto" w:fill="auto"/>
          </w:tcPr>
          <w:p w14:paraId="299AF21B" w14:textId="77777777" w:rsidR="001254AE" w:rsidRPr="004D68C7" w:rsidRDefault="001254AE" w:rsidP="001254AE">
            <w:r w:rsidRPr="004D68C7">
              <w:t>EÚ</w:t>
            </w:r>
          </w:p>
        </w:tc>
        <w:tc>
          <w:tcPr>
            <w:tcW w:w="6413" w:type="dxa"/>
            <w:shd w:val="clear" w:color="auto" w:fill="auto"/>
          </w:tcPr>
          <w:p w14:paraId="3846B4AD" w14:textId="77777777" w:rsidR="001254AE" w:rsidRPr="004D68C7" w:rsidRDefault="001254AE" w:rsidP="001254AE">
            <w:r w:rsidRPr="004D68C7">
              <w:t>Európska únia</w:t>
            </w:r>
          </w:p>
        </w:tc>
      </w:tr>
      <w:tr w:rsidR="001254AE" w:rsidRPr="004D68C7" w14:paraId="1540C263" w14:textId="77777777" w:rsidTr="000218C7">
        <w:trPr>
          <w:trHeight w:val="260"/>
        </w:trPr>
        <w:tc>
          <w:tcPr>
            <w:tcW w:w="2332" w:type="dxa"/>
            <w:shd w:val="clear" w:color="auto" w:fill="auto"/>
          </w:tcPr>
          <w:p w14:paraId="64903B92" w14:textId="77777777" w:rsidR="001254AE" w:rsidRPr="004D68C7" w:rsidRDefault="001254AE" w:rsidP="001254AE">
            <w:r w:rsidRPr="004D68C7">
              <w:t>EÚS</w:t>
            </w:r>
          </w:p>
        </w:tc>
        <w:tc>
          <w:tcPr>
            <w:tcW w:w="6413" w:type="dxa"/>
            <w:shd w:val="clear" w:color="auto" w:fill="auto"/>
          </w:tcPr>
          <w:p w14:paraId="0C4A30DA" w14:textId="77777777" w:rsidR="001254AE" w:rsidRPr="004D68C7" w:rsidRDefault="001254AE" w:rsidP="001254AE">
            <w:r w:rsidRPr="004D68C7">
              <w:t>Európska územná spolupráca</w:t>
            </w:r>
          </w:p>
        </w:tc>
      </w:tr>
      <w:tr w:rsidR="004B0550" w:rsidRPr="004D68C7" w14:paraId="22386173" w14:textId="77777777" w:rsidTr="000218C7">
        <w:trPr>
          <w:trHeight w:val="260"/>
        </w:trPr>
        <w:tc>
          <w:tcPr>
            <w:tcW w:w="2332" w:type="dxa"/>
            <w:shd w:val="clear" w:color="auto" w:fill="auto"/>
          </w:tcPr>
          <w:p w14:paraId="45EB3014" w14:textId="19A3159D" w:rsidR="004B0550" w:rsidRPr="004D68C7" w:rsidRDefault="004B0550" w:rsidP="001254AE">
            <w:r>
              <w:t xml:space="preserve">HP </w:t>
            </w:r>
            <w:r w:rsidR="0071501C">
              <w:t>RMŽaND</w:t>
            </w:r>
          </w:p>
        </w:tc>
        <w:tc>
          <w:tcPr>
            <w:tcW w:w="6413" w:type="dxa"/>
            <w:shd w:val="clear" w:color="auto" w:fill="auto"/>
          </w:tcPr>
          <w:p w14:paraId="6AA049B4" w14:textId="45FCFC0C" w:rsidR="004B0550" w:rsidRPr="004D68C7" w:rsidRDefault="0071501C" w:rsidP="001254AE">
            <w:r>
              <w:t>Horizontáln</w:t>
            </w:r>
            <w:r w:rsidR="003D1377">
              <w:t>e</w:t>
            </w:r>
            <w:r>
              <w:t xml:space="preserve"> princíp</w:t>
            </w:r>
            <w:r w:rsidR="003D1377">
              <w:t>y</w:t>
            </w:r>
            <w:r>
              <w:t xml:space="preserve"> rovnos</w:t>
            </w:r>
            <w:r w:rsidR="003D1377">
              <w:t>ť</w:t>
            </w:r>
            <w:r>
              <w:t xml:space="preserve"> mužov a žien a nediskrimináci</w:t>
            </w:r>
            <w:r w:rsidR="003D1377">
              <w:t>a</w:t>
            </w:r>
          </w:p>
        </w:tc>
      </w:tr>
      <w:tr w:rsidR="001254AE" w:rsidRPr="004D68C7" w14:paraId="2CC843C8" w14:textId="77777777" w:rsidTr="000218C7">
        <w:trPr>
          <w:trHeight w:val="535"/>
        </w:trPr>
        <w:tc>
          <w:tcPr>
            <w:tcW w:w="2332" w:type="dxa"/>
            <w:shd w:val="clear" w:color="auto" w:fill="auto"/>
          </w:tcPr>
          <w:p w14:paraId="391E5BA7" w14:textId="77777777" w:rsidR="001254AE" w:rsidRPr="004D68C7" w:rsidRDefault="001254AE" w:rsidP="001254AE">
            <w:r w:rsidRPr="004D68C7">
              <w:t>HP</w:t>
            </w:r>
          </w:p>
          <w:p w14:paraId="706E035D" w14:textId="54F3EA9F" w:rsidR="00027338" w:rsidRPr="004D68C7" w:rsidRDefault="00027338" w:rsidP="001254AE">
            <w:r w:rsidRPr="004D68C7">
              <w:t>Interná PS</w:t>
            </w:r>
          </w:p>
        </w:tc>
        <w:tc>
          <w:tcPr>
            <w:tcW w:w="6413" w:type="dxa"/>
            <w:shd w:val="clear" w:color="auto" w:fill="auto"/>
          </w:tcPr>
          <w:p w14:paraId="62E1A85A" w14:textId="112B10A1" w:rsidR="001254AE" w:rsidRPr="004D68C7" w:rsidRDefault="001254AE" w:rsidP="001254AE">
            <w:r w:rsidRPr="004D68C7">
              <w:t>Horizontáln</w:t>
            </w:r>
            <w:r w:rsidR="00D305D2">
              <w:t>e</w:t>
            </w:r>
            <w:r w:rsidRPr="004D68C7">
              <w:t xml:space="preserve"> princíp</w:t>
            </w:r>
            <w:r w:rsidR="00D305D2">
              <w:t>y</w:t>
            </w:r>
          </w:p>
          <w:p w14:paraId="4783F7DA" w14:textId="1AF25EE2" w:rsidR="00027338" w:rsidRPr="004D68C7" w:rsidRDefault="00027338" w:rsidP="001254AE">
            <w:r w:rsidRPr="004D68C7">
              <w:t>Interná pracovná skupina pre ČMU</w:t>
            </w:r>
          </w:p>
        </w:tc>
      </w:tr>
      <w:tr w:rsidR="001254AE" w:rsidRPr="004D68C7" w14:paraId="00702DEB" w14:textId="77777777" w:rsidTr="000218C7">
        <w:trPr>
          <w:trHeight w:val="275"/>
        </w:trPr>
        <w:tc>
          <w:tcPr>
            <w:tcW w:w="2332" w:type="dxa"/>
            <w:shd w:val="clear" w:color="auto" w:fill="auto"/>
          </w:tcPr>
          <w:p w14:paraId="19DD247A" w14:textId="77777777" w:rsidR="001254AE" w:rsidRPr="004D68C7" w:rsidRDefault="001254AE" w:rsidP="001254AE">
            <w:r w:rsidRPr="004D68C7">
              <w:t>Interreg V-A SK-AT</w:t>
            </w:r>
          </w:p>
        </w:tc>
        <w:tc>
          <w:tcPr>
            <w:tcW w:w="6413" w:type="dxa"/>
            <w:shd w:val="clear" w:color="auto" w:fill="auto"/>
          </w:tcPr>
          <w:p w14:paraId="53CD2779" w14:textId="77777777" w:rsidR="001254AE" w:rsidRPr="004D68C7" w:rsidRDefault="001254AE" w:rsidP="001254AE">
            <w:r w:rsidRPr="004D68C7">
              <w:t>Interreg V-A Slovenská republika – Rakúsko</w:t>
            </w:r>
          </w:p>
        </w:tc>
      </w:tr>
      <w:tr w:rsidR="001254AE" w:rsidRPr="004D68C7" w14:paraId="3A232C50" w14:textId="77777777" w:rsidTr="000218C7">
        <w:trPr>
          <w:trHeight w:val="260"/>
        </w:trPr>
        <w:tc>
          <w:tcPr>
            <w:tcW w:w="2332" w:type="dxa"/>
            <w:shd w:val="clear" w:color="auto" w:fill="auto"/>
          </w:tcPr>
          <w:p w14:paraId="6A9E457E" w14:textId="77777777" w:rsidR="001254AE" w:rsidRPr="004D68C7" w:rsidRDefault="001254AE" w:rsidP="001254AE">
            <w:r w:rsidRPr="004D68C7">
              <w:t>Interreg V-A SK-CZ</w:t>
            </w:r>
          </w:p>
        </w:tc>
        <w:tc>
          <w:tcPr>
            <w:tcW w:w="6413" w:type="dxa"/>
            <w:shd w:val="clear" w:color="auto" w:fill="auto"/>
          </w:tcPr>
          <w:p w14:paraId="54DCEAA9" w14:textId="77777777" w:rsidR="001254AE" w:rsidRPr="004D68C7" w:rsidRDefault="001254AE" w:rsidP="001254AE">
            <w:r w:rsidRPr="004D68C7">
              <w:t xml:space="preserve">Interreg V-A Slovenská republika – Česká republika </w:t>
            </w:r>
          </w:p>
        </w:tc>
      </w:tr>
      <w:tr w:rsidR="00FA0CF1" w:rsidRPr="004D68C7" w14:paraId="3397D004" w14:textId="77777777" w:rsidTr="000218C7">
        <w:trPr>
          <w:trHeight w:val="535"/>
        </w:trPr>
        <w:tc>
          <w:tcPr>
            <w:tcW w:w="2332" w:type="dxa"/>
            <w:shd w:val="clear" w:color="auto" w:fill="auto"/>
          </w:tcPr>
          <w:p w14:paraId="31BF247B" w14:textId="77777777" w:rsidR="00FA0CF1" w:rsidRPr="004D68C7" w:rsidRDefault="00FA0CF1" w:rsidP="00FA0CF1">
            <w:r w:rsidRPr="004D68C7">
              <w:t>IP</w:t>
            </w:r>
          </w:p>
          <w:p w14:paraId="7267C782" w14:textId="0CE76332" w:rsidR="00FA0CF1" w:rsidRPr="004D68C7" w:rsidRDefault="00FA0CF1" w:rsidP="00FA0CF1">
            <w:r w:rsidRPr="004D68C7">
              <w:t>IROP</w:t>
            </w:r>
          </w:p>
        </w:tc>
        <w:tc>
          <w:tcPr>
            <w:tcW w:w="6413" w:type="dxa"/>
            <w:shd w:val="clear" w:color="auto" w:fill="auto"/>
          </w:tcPr>
          <w:p w14:paraId="23D526D8" w14:textId="77777777" w:rsidR="00FA0CF1" w:rsidRPr="004D68C7" w:rsidRDefault="00FA0CF1" w:rsidP="00FA0CF1">
            <w:r w:rsidRPr="004D68C7">
              <w:t>Investičná priorita</w:t>
            </w:r>
          </w:p>
          <w:p w14:paraId="125DCD40" w14:textId="433FF05B" w:rsidR="00FA0CF1" w:rsidRPr="004D68C7" w:rsidRDefault="00FA0CF1" w:rsidP="00FA0CF1">
            <w:r w:rsidRPr="004D68C7">
              <w:t>Integrovaný regionálny operačný program</w:t>
            </w:r>
          </w:p>
        </w:tc>
      </w:tr>
      <w:tr w:rsidR="00FA0CF1" w:rsidRPr="004D68C7" w14:paraId="103EBF7D" w14:textId="77777777" w:rsidTr="000218C7">
        <w:trPr>
          <w:trHeight w:val="260"/>
        </w:trPr>
        <w:tc>
          <w:tcPr>
            <w:tcW w:w="2332" w:type="dxa"/>
            <w:shd w:val="clear" w:color="auto" w:fill="auto"/>
          </w:tcPr>
          <w:p w14:paraId="6213F308" w14:textId="06F49C44" w:rsidR="00FA0CF1" w:rsidRPr="004D68C7" w:rsidRDefault="00FA0CF1" w:rsidP="00FA0CF1">
            <w:r w:rsidRPr="004D68C7">
              <w:t>ITMS2014+</w:t>
            </w:r>
          </w:p>
        </w:tc>
        <w:tc>
          <w:tcPr>
            <w:tcW w:w="6413" w:type="dxa"/>
            <w:shd w:val="clear" w:color="auto" w:fill="auto"/>
          </w:tcPr>
          <w:p w14:paraId="325F61FC" w14:textId="711BA1EF" w:rsidR="00FA0CF1" w:rsidRPr="004D68C7" w:rsidRDefault="00FA0CF1" w:rsidP="00FA0CF1">
            <w:r w:rsidRPr="004D68C7">
              <w:t>IT monitorovací systém 2014+</w:t>
            </w:r>
          </w:p>
        </w:tc>
      </w:tr>
      <w:tr w:rsidR="00FA0CF1" w:rsidRPr="004D68C7" w14:paraId="45995EBE" w14:textId="77777777" w:rsidTr="000218C7">
        <w:trPr>
          <w:trHeight w:val="535"/>
        </w:trPr>
        <w:tc>
          <w:tcPr>
            <w:tcW w:w="2332" w:type="dxa"/>
            <w:shd w:val="clear" w:color="auto" w:fill="auto"/>
          </w:tcPr>
          <w:p w14:paraId="4C2047BB" w14:textId="77777777" w:rsidR="00FA0CF1" w:rsidRPr="004D68C7" w:rsidRDefault="00FA0CF1" w:rsidP="00FA0CF1">
            <w:r w:rsidRPr="004D68C7">
              <w:t>IZM</w:t>
            </w:r>
          </w:p>
          <w:p w14:paraId="5244E810" w14:textId="0D6CBF28" w:rsidR="00FA0CF1" w:rsidRPr="004D68C7" w:rsidRDefault="00FA0CF1" w:rsidP="00FA0CF1">
            <w:r w:rsidRPr="004D68C7">
              <w:t>KF</w:t>
            </w:r>
          </w:p>
        </w:tc>
        <w:tc>
          <w:tcPr>
            <w:tcW w:w="6413" w:type="dxa"/>
            <w:shd w:val="clear" w:color="auto" w:fill="auto"/>
          </w:tcPr>
          <w:p w14:paraId="1FEE1C6D" w14:textId="77777777" w:rsidR="00FA0CF1" w:rsidRPr="004D68C7" w:rsidRDefault="00FA0CF1" w:rsidP="00FA0CF1">
            <w:r w:rsidRPr="004D68C7">
              <w:t>Iniciatíva na podporu zamestnávania mladých ľudí</w:t>
            </w:r>
          </w:p>
          <w:p w14:paraId="38879CDB" w14:textId="0CC55299" w:rsidR="00FA0CF1" w:rsidRPr="004D68C7" w:rsidRDefault="00FA0CF1" w:rsidP="00FA0CF1">
            <w:r w:rsidRPr="004D68C7">
              <w:t>Kohézny fond</w:t>
            </w:r>
          </w:p>
        </w:tc>
      </w:tr>
      <w:tr w:rsidR="00FA0CF1" w:rsidRPr="004D68C7" w14:paraId="6CFA6343" w14:textId="77777777" w:rsidTr="000218C7">
        <w:trPr>
          <w:trHeight w:val="260"/>
        </w:trPr>
        <w:tc>
          <w:tcPr>
            <w:tcW w:w="2332" w:type="dxa"/>
            <w:shd w:val="clear" w:color="auto" w:fill="auto"/>
          </w:tcPr>
          <w:p w14:paraId="1ACF033F" w14:textId="08FE78A0" w:rsidR="00FA0CF1" w:rsidRPr="004D68C7" w:rsidRDefault="00FA0CF1" w:rsidP="00FA0CF1">
            <w:r w:rsidRPr="004D68C7">
              <w:t>KVK</w:t>
            </w:r>
          </w:p>
        </w:tc>
        <w:tc>
          <w:tcPr>
            <w:tcW w:w="6413" w:type="dxa"/>
            <w:shd w:val="clear" w:color="auto" w:fill="auto"/>
          </w:tcPr>
          <w:p w14:paraId="5E012522" w14:textId="256638B7" w:rsidR="00FA0CF1" w:rsidRPr="004D68C7" w:rsidRDefault="00FA0CF1" w:rsidP="00FA0CF1">
            <w:r w:rsidRPr="004D68C7">
              <w:t>Kľúčový vykonávací krok</w:t>
            </w:r>
          </w:p>
        </w:tc>
      </w:tr>
      <w:tr w:rsidR="00FA0CF1" w:rsidRPr="004D68C7" w14:paraId="2541A3A2" w14:textId="77777777" w:rsidTr="000218C7">
        <w:trPr>
          <w:trHeight w:val="275"/>
        </w:trPr>
        <w:tc>
          <w:tcPr>
            <w:tcW w:w="2332" w:type="dxa"/>
            <w:shd w:val="clear" w:color="auto" w:fill="auto"/>
          </w:tcPr>
          <w:p w14:paraId="5CBF0058" w14:textId="5D9A8CDC" w:rsidR="00FA0CF1" w:rsidRPr="004D68C7" w:rsidRDefault="00FA0CF1" w:rsidP="00FA0CF1">
            <w:r w:rsidRPr="004D68C7">
              <w:t>MP</w:t>
            </w:r>
          </w:p>
        </w:tc>
        <w:tc>
          <w:tcPr>
            <w:tcW w:w="6413" w:type="dxa"/>
            <w:shd w:val="clear" w:color="auto" w:fill="auto"/>
          </w:tcPr>
          <w:p w14:paraId="267D0550" w14:textId="0D1ABF99" w:rsidR="00FA0CF1" w:rsidRPr="004D68C7" w:rsidRDefault="00FA0CF1" w:rsidP="00FA0CF1">
            <w:r w:rsidRPr="004D68C7">
              <w:t>Metodický pokyn</w:t>
            </w:r>
          </w:p>
        </w:tc>
      </w:tr>
      <w:tr w:rsidR="004B0550" w:rsidRPr="004D68C7" w14:paraId="1D6B5CC6" w14:textId="77777777" w:rsidTr="000218C7">
        <w:trPr>
          <w:trHeight w:val="275"/>
        </w:trPr>
        <w:tc>
          <w:tcPr>
            <w:tcW w:w="2332" w:type="dxa"/>
            <w:shd w:val="clear" w:color="auto" w:fill="auto"/>
          </w:tcPr>
          <w:p w14:paraId="26854C29" w14:textId="76B2D10E" w:rsidR="004B0550" w:rsidRPr="004D68C7" w:rsidRDefault="004B0550" w:rsidP="00FA0CF1">
            <w:r>
              <w:t>MRR</w:t>
            </w:r>
          </w:p>
        </w:tc>
        <w:tc>
          <w:tcPr>
            <w:tcW w:w="6413" w:type="dxa"/>
            <w:shd w:val="clear" w:color="auto" w:fill="auto"/>
          </w:tcPr>
          <w:p w14:paraId="62C79350" w14:textId="7188E854" w:rsidR="004B0550" w:rsidRPr="004D68C7" w:rsidRDefault="004B0550" w:rsidP="00FA0CF1">
            <w:r>
              <w:t>Menej rozvinutý región</w:t>
            </w:r>
          </w:p>
        </w:tc>
      </w:tr>
      <w:tr w:rsidR="00FA0CF1" w:rsidRPr="004D68C7" w14:paraId="57091F8E" w14:textId="77777777" w:rsidTr="000218C7">
        <w:trPr>
          <w:trHeight w:val="535"/>
        </w:trPr>
        <w:tc>
          <w:tcPr>
            <w:tcW w:w="2332" w:type="dxa"/>
            <w:shd w:val="clear" w:color="auto" w:fill="auto"/>
          </w:tcPr>
          <w:p w14:paraId="563504BB" w14:textId="77777777" w:rsidR="00FA0CF1" w:rsidRPr="004D68C7" w:rsidRDefault="00FA0CF1" w:rsidP="00FA0CF1">
            <w:r w:rsidRPr="004D68C7">
              <w:t>MU</w:t>
            </w:r>
          </w:p>
          <w:p w14:paraId="622F41F6" w14:textId="4B0363F5" w:rsidR="00FA0CF1" w:rsidRPr="004D68C7" w:rsidRDefault="00FA0CF1" w:rsidP="00FA0CF1">
            <w:r w:rsidRPr="004D68C7">
              <w:t>NFP</w:t>
            </w:r>
          </w:p>
        </w:tc>
        <w:tc>
          <w:tcPr>
            <w:tcW w:w="6413" w:type="dxa"/>
            <w:shd w:val="clear" w:color="auto" w:fill="auto"/>
          </w:tcPr>
          <w:p w14:paraId="5C1E88AA" w14:textId="77777777" w:rsidR="00FA0CF1" w:rsidRPr="004D68C7" w:rsidRDefault="00FA0CF1" w:rsidP="00FA0CF1">
            <w:r w:rsidRPr="004D68C7">
              <w:t>Merateľný ukazovateľ</w:t>
            </w:r>
          </w:p>
          <w:p w14:paraId="4A02587A" w14:textId="1A6DD9B8" w:rsidR="00FA0CF1" w:rsidRPr="004D68C7" w:rsidRDefault="00FA0CF1" w:rsidP="00FA0CF1">
            <w:r w:rsidRPr="004D68C7">
              <w:t>Nenávratný finančný príspevok</w:t>
            </w:r>
          </w:p>
        </w:tc>
      </w:tr>
      <w:tr w:rsidR="00FA0CF1" w:rsidRPr="004D68C7" w14:paraId="0F0C5501" w14:textId="77777777" w:rsidTr="000218C7">
        <w:trPr>
          <w:trHeight w:val="2128"/>
        </w:trPr>
        <w:tc>
          <w:tcPr>
            <w:tcW w:w="2332" w:type="dxa"/>
            <w:shd w:val="clear" w:color="auto" w:fill="auto"/>
          </w:tcPr>
          <w:p w14:paraId="03463A45" w14:textId="77777777" w:rsidR="00FA0CF1" w:rsidRPr="004D68C7" w:rsidRDefault="00FA0CF1" w:rsidP="00FA0CF1">
            <w:r w:rsidRPr="004D68C7">
              <w:t>OP</w:t>
            </w:r>
          </w:p>
          <w:p w14:paraId="3836150D" w14:textId="77777777" w:rsidR="00FA0CF1" w:rsidRPr="004D68C7" w:rsidRDefault="00FA0CF1" w:rsidP="00FA0CF1">
            <w:r w:rsidRPr="004D68C7">
              <w:t>OP EVS</w:t>
            </w:r>
          </w:p>
          <w:p w14:paraId="0DD25F1B" w14:textId="77777777" w:rsidR="00FA0CF1" w:rsidRPr="004D68C7" w:rsidRDefault="00FA0CF1" w:rsidP="00FA0CF1">
            <w:r w:rsidRPr="004D68C7">
              <w:t>OP II</w:t>
            </w:r>
          </w:p>
          <w:p w14:paraId="5A974EF2" w14:textId="77777777" w:rsidR="00FA0CF1" w:rsidRPr="004D68C7" w:rsidRDefault="00FA0CF1" w:rsidP="00FA0CF1">
            <w:r w:rsidRPr="004D68C7">
              <w:t>OP KŽP</w:t>
            </w:r>
          </w:p>
          <w:p w14:paraId="79BC8655" w14:textId="77777777" w:rsidR="00FA0CF1" w:rsidRPr="004D68C7" w:rsidRDefault="00FA0CF1" w:rsidP="00FA0CF1">
            <w:r w:rsidRPr="004D68C7">
              <w:t>OP ĽZ</w:t>
            </w:r>
          </w:p>
          <w:p w14:paraId="507A64B6" w14:textId="77777777" w:rsidR="00FA0CF1" w:rsidRPr="004D68C7" w:rsidRDefault="00FA0CF1" w:rsidP="00FA0CF1">
            <w:r w:rsidRPr="004D68C7">
              <w:t>OP RH</w:t>
            </w:r>
          </w:p>
          <w:p w14:paraId="02768173" w14:textId="77777777" w:rsidR="00FA0CF1" w:rsidRPr="004D68C7" w:rsidRDefault="00FA0CF1" w:rsidP="00FA0CF1">
            <w:r w:rsidRPr="004D68C7">
              <w:t>OP TP</w:t>
            </w:r>
          </w:p>
          <w:p w14:paraId="140C5F42" w14:textId="1750B866" w:rsidR="00FA0CF1" w:rsidRPr="004D68C7" w:rsidRDefault="00FA0CF1" w:rsidP="00FA0CF1">
            <w:r w:rsidRPr="004D68C7">
              <w:t>OP VaI</w:t>
            </w:r>
          </w:p>
        </w:tc>
        <w:tc>
          <w:tcPr>
            <w:tcW w:w="6413" w:type="dxa"/>
            <w:shd w:val="clear" w:color="auto" w:fill="auto"/>
          </w:tcPr>
          <w:p w14:paraId="0EBEED90" w14:textId="77777777" w:rsidR="00FA0CF1" w:rsidRPr="004D68C7" w:rsidRDefault="00FA0CF1" w:rsidP="00FA0CF1">
            <w:r w:rsidRPr="004D68C7">
              <w:t>Operačný program</w:t>
            </w:r>
          </w:p>
          <w:p w14:paraId="4DAC62E3" w14:textId="77777777" w:rsidR="00FA0CF1" w:rsidRPr="004D68C7" w:rsidRDefault="00FA0CF1" w:rsidP="00FA0CF1">
            <w:r w:rsidRPr="004D68C7">
              <w:t>Operačný program Efektívna verejná správa</w:t>
            </w:r>
          </w:p>
          <w:p w14:paraId="695A736E" w14:textId="77777777" w:rsidR="00FA0CF1" w:rsidRPr="004D68C7" w:rsidRDefault="00FA0CF1" w:rsidP="00FA0CF1">
            <w:r w:rsidRPr="004D68C7">
              <w:t>Operačný program Integrovaná infraštruktúra</w:t>
            </w:r>
          </w:p>
          <w:p w14:paraId="4E0B426A" w14:textId="77777777" w:rsidR="00FA0CF1" w:rsidRPr="004D68C7" w:rsidRDefault="00FA0CF1" w:rsidP="00FA0CF1">
            <w:r w:rsidRPr="004D68C7">
              <w:t>Operačný program Kvalita životného prostredia</w:t>
            </w:r>
          </w:p>
          <w:p w14:paraId="20FFB53A" w14:textId="77777777" w:rsidR="00FA0CF1" w:rsidRPr="004D68C7" w:rsidRDefault="00FA0CF1" w:rsidP="00FA0CF1">
            <w:r w:rsidRPr="004D68C7">
              <w:t>Operačný program Ľudské zdroje</w:t>
            </w:r>
          </w:p>
          <w:p w14:paraId="0CD827F2" w14:textId="77777777" w:rsidR="00FA0CF1" w:rsidRPr="004D68C7" w:rsidRDefault="00FA0CF1" w:rsidP="00FA0CF1">
            <w:r w:rsidRPr="004D68C7">
              <w:t>Operačný program Rybné hospodárstvo</w:t>
            </w:r>
          </w:p>
          <w:p w14:paraId="5B813964" w14:textId="77777777" w:rsidR="00FA0CF1" w:rsidRPr="004D68C7" w:rsidRDefault="00FA0CF1" w:rsidP="00FA0CF1">
            <w:r w:rsidRPr="004D68C7">
              <w:t>Operačný program Technická pomoc</w:t>
            </w:r>
          </w:p>
          <w:p w14:paraId="39AF2432" w14:textId="0783A04D" w:rsidR="00FA0CF1" w:rsidRPr="004D68C7" w:rsidRDefault="00FA0CF1" w:rsidP="00FA0CF1">
            <w:r w:rsidRPr="004D68C7">
              <w:t>Operačný program Výskum a inovácie</w:t>
            </w:r>
          </w:p>
        </w:tc>
      </w:tr>
      <w:tr w:rsidR="00FA0CF1" w:rsidRPr="004D68C7" w14:paraId="721AF15E" w14:textId="77777777" w:rsidTr="000218C7">
        <w:trPr>
          <w:trHeight w:val="260"/>
        </w:trPr>
        <w:tc>
          <w:tcPr>
            <w:tcW w:w="2332" w:type="dxa"/>
            <w:shd w:val="clear" w:color="auto" w:fill="auto"/>
          </w:tcPr>
          <w:p w14:paraId="6725BBBC" w14:textId="5FA95DD2" w:rsidR="00FA0CF1" w:rsidRPr="004D68C7" w:rsidRDefault="00FA0CF1" w:rsidP="00FA0CF1">
            <w:r w:rsidRPr="004D68C7">
              <w:t>PD SR 2014 – 2020</w:t>
            </w:r>
          </w:p>
        </w:tc>
        <w:tc>
          <w:tcPr>
            <w:tcW w:w="6413" w:type="dxa"/>
            <w:shd w:val="clear" w:color="auto" w:fill="auto"/>
          </w:tcPr>
          <w:p w14:paraId="2DA01A3A" w14:textId="7F8135CD" w:rsidR="00FA0CF1" w:rsidRPr="004D68C7" w:rsidRDefault="00FA0CF1" w:rsidP="00FA0CF1">
            <w:r w:rsidRPr="004D68C7">
              <w:t>Partnerská dohoda Slovenskej republiky na roky 2014 – 2020</w:t>
            </w:r>
          </w:p>
        </w:tc>
      </w:tr>
      <w:tr w:rsidR="00FA0CF1" w:rsidRPr="004D68C7" w14:paraId="0A6CF4EE" w14:textId="77777777" w:rsidTr="000218C7">
        <w:trPr>
          <w:trHeight w:val="275"/>
        </w:trPr>
        <w:tc>
          <w:tcPr>
            <w:tcW w:w="2332" w:type="dxa"/>
            <w:shd w:val="clear" w:color="auto" w:fill="auto"/>
          </w:tcPr>
          <w:p w14:paraId="0EAA9C3C" w14:textId="1AF9E49F" w:rsidR="00FA0CF1" w:rsidRPr="004D68C7" w:rsidRDefault="00FA0CF1" w:rsidP="00FA0CF1">
            <w:r w:rsidRPr="004D68C7">
              <w:t>PO</w:t>
            </w:r>
          </w:p>
        </w:tc>
        <w:tc>
          <w:tcPr>
            <w:tcW w:w="6413" w:type="dxa"/>
            <w:shd w:val="clear" w:color="auto" w:fill="auto"/>
          </w:tcPr>
          <w:p w14:paraId="423871A7" w14:textId="7FC47802" w:rsidR="00FA0CF1" w:rsidRPr="004D68C7" w:rsidRDefault="00FA0CF1" w:rsidP="00FA0CF1">
            <w:r w:rsidRPr="004D68C7">
              <w:t>Prioritná os</w:t>
            </w:r>
          </w:p>
        </w:tc>
      </w:tr>
      <w:tr w:rsidR="00FA0CF1" w:rsidRPr="004D68C7" w14:paraId="44847337" w14:textId="77777777" w:rsidTr="000218C7">
        <w:trPr>
          <w:trHeight w:val="260"/>
        </w:trPr>
        <w:tc>
          <w:tcPr>
            <w:tcW w:w="2332" w:type="dxa"/>
            <w:shd w:val="clear" w:color="auto" w:fill="auto"/>
          </w:tcPr>
          <w:p w14:paraId="7C576578" w14:textId="77777777" w:rsidR="00FA0CF1" w:rsidRDefault="00FA0CF1" w:rsidP="00FA0CF1">
            <w:r w:rsidRPr="004D68C7">
              <w:t>PO 2014 – 2020</w:t>
            </w:r>
          </w:p>
          <w:p w14:paraId="10FCF919" w14:textId="3FDCA707" w:rsidR="002C5472" w:rsidRPr="004D68C7" w:rsidRDefault="002C5472" w:rsidP="00FA0CF1">
            <w:r>
              <w:t>PS</w:t>
            </w:r>
          </w:p>
        </w:tc>
        <w:tc>
          <w:tcPr>
            <w:tcW w:w="6413" w:type="dxa"/>
            <w:shd w:val="clear" w:color="auto" w:fill="auto"/>
          </w:tcPr>
          <w:p w14:paraId="30648658" w14:textId="77777777" w:rsidR="00FA0CF1" w:rsidRDefault="00FA0CF1" w:rsidP="00FA0CF1">
            <w:r w:rsidRPr="004D68C7">
              <w:t>Programové obdobie 2014 – 2020</w:t>
            </w:r>
          </w:p>
          <w:p w14:paraId="53ECF51E" w14:textId="1B8299EA" w:rsidR="002C5472" w:rsidRPr="004D68C7" w:rsidRDefault="002C5472" w:rsidP="00FA0CF1">
            <w:r>
              <w:t>Pracovná skupina</w:t>
            </w:r>
          </w:p>
        </w:tc>
      </w:tr>
      <w:tr w:rsidR="00FA0CF1" w:rsidRPr="004D68C7" w14:paraId="4700293B" w14:textId="77777777" w:rsidTr="000218C7">
        <w:trPr>
          <w:trHeight w:val="260"/>
        </w:trPr>
        <w:tc>
          <w:tcPr>
            <w:tcW w:w="2332" w:type="dxa"/>
            <w:shd w:val="clear" w:color="auto" w:fill="auto"/>
          </w:tcPr>
          <w:p w14:paraId="2844CD5D" w14:textId="3E0FB965" w:rsidR="00FA0CF1" w:rsidRPr="004D68C7" w:rsidRDefault="00FA0CF1" w:rsidP="00FA0CF1">
            <w:r w:rsidRPr="004D68C7">
              <w:t>RO</w:t>
            </w:r>
          </w:p>
        </w:tc>
        <w:tc>
          <w:tcPr>
            <w:tcW w:w="6413" w:type="dxa"/>
            <w:shd w:val="clear" w:color="auto" w:fill="auto"/>
          </w:tcPr>
          <w:p w14:paraId="72872E17" w14:textId="7C4837F9" w:rsidR="00FA0CF1" w:rsidRPr="004D68C7" w:rsidRDefault="00FA0CF1" w:rsidP="00FA0CF1">
            <w:r w:rsidRPr="004D68C7">
              <w:t>Riadiaci orgán</w:t>
            </w:r>
          </w:p>
        </w:tc>
      </w:tr>
      <w:tr w:rsidR="00FA0CF1" w:rsidRPr="004D68C7" w14:paraId="1869905F" w14:textId="77777777" w:rsidTr="000218C7">
        <w:trPr>
          <w:trHeight w:val="275"/>
        </w:trPr>
        <w:tc>
          <w:tcPr>
            <w:tcW w:w="2332" w:type="dxa"/>
            <w:shd w:val="clear" w:color="auto" w:fill="auto"/>
          </w:tcPr>
          <w:p w14:paraId="6C3AA674" w14:textId="799834F4" w:rsidR="00FA0CF1" w:rsidRPr="004D68C7" w:rsidRDefault="00FA0CF1" w:rsidP="00FA0CF1">
            <w:r w:rsidRPr="004D68C7">
              <w:t>SFC</w:t>
            </w:r>
          </w:p>
        </w:tc>
        <w:tc>
          <w:tcPr>
            <w:tcW w:w="6413" w:type="dxa"/>
            <w:shd w:val="clear" w:color="auto" w:fill="auto"/>
          </w:tcPr>
          <w:p w14:paraId="2110B12B" w14:textId="5F346B40" w:rsidR="00FA0CF1" w:rsidRPr="004D68C7" w:rsidRDefault="00FA0CF1" w:rsidP="00FA0CF1">
            <w:r w:rsidRPr="004D68C7">
              <w:t>System for Fund Management in the European Union</w:t>
            </w:r>
          </w:p>
        </w:tc>
      </w:tr>
      <w:tr w:rsidR="00FA0CF1" w:rsidRPr="004D68C7" w14:paraId="1C699002" w14:textId="77777777" w:rsidTr="000218C7">
        <w:trPr>
          <w:trHeight w:val="260"/>
        </w:trPr>
        <w:tc>
          <w:tcPr>
            <w:tcW w:w="2332" w:type="dxa"/>
            <w:shd w:val="clear" w:color="auto" w:fill="auto"/>
          </w:tcPr>
          <w:p w14:paraId="24D44682" w14:textId="790364C4" w:rsidR="00FA0CF1" w:rsidRPr="004D68C7" w:rsidRDefault="00FA0CF1" w:rsidP="00FA0CF1">
            <w:r w:rsidRPr="004D68C7">
              <w:t>SO</w:t>
            </w:r>
          </w:p>
        </w:tc>
        <w:tc>
          <w:tcPr>
            <w:tcW w:w="6413" w:type="dxa"/>
            <w:shd w:val="clear" w:color="auto" w:fill="auto"/>
          </w:tcPr>
          <w:p w14:paraId="7EA1B354" w14:textId="123DB056" w:rsidR="00FA0CF1" w:rsidRPr="004D68C7" w:rsidRDefault="00FA0CF1" w:rsidP="00FA0CF1">
            <w:r w:rsidRPr="004D68C7">
              <w:t>Sprostredkovateľský orgán</w:t>
            </w:r>
          </w:p>
        </w:tc>
      </w:tr>
      <w:tr w:rsidR="00FA0CF1" w:rsidRPr="004D68C7" w14:paraId="2A8FBB17" w14:textId="77777777" w:rsidTr="000218C7">
        <w:trPr>
          <w:trHeight w:val="275"/>
        </w:trPr>
        <w:tc>
          <w:tcPr>
            <w:tcW w:w="2332" w:type="dxa"/>
            <w:shd w:val="clear" w:color="auto" w:fill="auto"/>
          </w:tcPr>
          <w:p w14:paraId="18C6652F" w14:textId="63A293E7" w:rsidR="00FA0CF1" w:rsidRPr="004D68C7" w:rsidRDefault="00FA0CF1" w:rsidP="00FA0CF1">
            <w:r w:rsidRPr="004D68C7">
              <w:t>SR</w:t>
            </w:r>
          </w:p>
        </w:tc>
        <w:tc>
          <w:tcPr>
            <w:tcW w:w="6413" w:type="dxa"/>
            <w:shd w:val="clear" w:color="auto" w:fill="auto"/>
          </w:tcPr>
          <w:p w14:paraId="0E24885B" w14:textId="6F10FBC0" w:rsidR="00FA0CF1" w:rsidRPr="004D68C7" w:rsidRDefault="00FA0CF1" w:rsidP="00FA0CF1">
            <w:r w:rsidRPr="004D68C7">
              <w:t>Slovenská republika</w:t>
            </w:r>
          </w:p>
        </w:tc>
      </w:tr>
      <w:tr w:rsidR="00FA0CF1" w:rsidRPr="004D68C7" w14:paraId="2A1E6C85" w14:textId="77777777" w:rsidTr="000218C7">
        <w:trPr>
          <w:trHeight w:val="810"/>
        </w:trPr>
        <w:tc>
          <w:tcPr>
            <w:tcW w:w="2332" w:type="dxa"/>
            <w:shd w:val="clear" w:color="auto" w:fill="auto"/>
          </w:tcPr>
          <w:p w14:paraId="5DCF43CE" w14:textId="77777777" w:rsidR="00FA0CF1" w:rsidRPr="004D68C7" w:rsidRDefault="00FA0CF1" w:rsidP="00FA0CF1">
            <w:r w:rsidRPr="004D68C7">
              <w:t>SZČO</w:t>
            </w:r>
          </w:p>
          <w:p w14:paraId="736916A4" w14:textId="77777777" w:rsidR="00FA0CF1" w:rsidRPr="004D68C7" w:rsidRDefault="00FA0CF1" w:rsidP="00FA0CF1">
            <w:r w:rsidRPr="004D68C7">
              <w:t>ŠC</w:t>
            </w:r>
          </w:p>
          <w:p w14:paraId="72114892" w14:textId="2196857F" w:rsidR="00FA0CF1" w:rsidRPr="004D68C7" w:rsidRDefault="00FA0CF1" w:rsidP="00FA0CF1">
            <w:r w:rsidRPr="004D68C7">
              <w:t>TC</w:t>
            </w:r>
          </w:p>
        </w:tc>
        <w:tc>
          <w:tcPr>
            <w:tcW w:w="6413" w:type="dxa"/>
            <w:shd w:val="clear" w:color="auto" w:fill="auto"/>
          </w:tcPr>
          <w:p w14:paraId="268C0C9D" w14:textId="77777777" w:rsidR="00FA0CF1" w:rsidRPr="004D68C7" w:rsidRDefault="00FA0CF1" w:rsidP="00FA0CF1">
            <w:r w:rsidRPr="004D68C7">
              <w:t>Samostatne zárobkovo činná osoba</w:t>
            </w:r>
          </w:p>
          <w:p w14:paraId="65CCB4B4" w14:textId="77777777" w:rsidR="00FA0CF1" w:rsidRPr="004D68C7" w:rsidRDefault="00FA0CF1" w:rsidP="00FA0CF1">
            <w:r w:rsidRPr="004D68C7">
              <w:t>Špecifický cieľ</w:t>
            </w:r>
          </w:p>
          <w:p w14:paraId="1C19F025" w14:textId="793D5D24" w:rsidR="00FA0CF1" w:rsidRPr="004D68C7" w:rsidRDefault="00FA0CF1" w:rsidP="00FA0CF1">
            <w:r w:rsidRPr="004D68C7">
              <w:t>Tematický cieľ</w:t>
            </w:r>
          </w:p>
        </w:tc>
      </w:tr>
      <w:tr w:rsidR="004B0550" w:rsidRPr="004D68C7" w14:paraId="6345F318" w14:textId="77777777" w:rsidTr="000218C7">
        <w:trPr>
          <w:trHeight w:val="260"/>
        </w:trPr>
        <w:tc>
          <w:tcPr>
            <w:tcW w:w="2332" w:type="dxa"/>
            <w:shd w:val="clear" w:color="auto" w:fill="auto"/>
          </w:tcPr>
          <w:p w14:paraId="25761D3A" w14:textId="4DF7F4A9" w:rsidR="004B0550" w:rsidRPr="004D68C7" w:rsidRDefault="004B0550" w:rsidP="00FA0CF1">
            <w:r>
              <w:lastRenderedPageBreak/>
              <w:t>VRR</w:t>
            </w:r>
          </w:p>
        </w:tc>
        <w:tc>
          <w:tcPr>
            <w:tcW w:w="6413" w:type="dxa"/>
            <w:shd w:val="clear" w:color="auto" w:fill="auto"/>
          </w:tcPr>
          <w:p w14:paraId="3F4C0AC5" w14:textId="4E2E04FC" w:rsidR="004B0550" w:rsidRPr="004D68C7" w:rsidRDefault="004B0550" w:rsidP="00FA0CF1">
            <w:r>
              <w:t>Viac rozvinutý región</w:t>
            </w:r>
          </w:p>
        </w:tc>
      </w:tr>
      <w:tr w:rsidR="00134D72" w:rsidRPr="004D68C7" w14:paraId="2D85B5B9" w14:textId="77777777" w:rsidTr="00FA0CF1">
        <w:trPr>
          <w:trHeight w:val="260"/>
        </w:trPr>
        <w:tc>
          <w:tcPr>
            <w:tcW w:w="2332" w:type="dxa"/>
            <w:shd w:val="clear" w:color="auto" w:fill="auto"/>
          </w:tcPr>
          <w:p w14:paraId="11E0AD96" w14:textId="316BDDC0" w:rsidR="00134D72" w:rsidRDefault="00134D72" w:rsidP="00FA0CF1">
            <w:r>
              <w:t>Zmluva o NFP</w:t>
            </w:r>
          </w:p>
        </w:tc>
        <w:tc>
          <w:tcPr>
            <w:tcW w:w="6413" w:type="dxa"/>
            <w:shd w:val="clear" w:color="auto" w:fill="auto"/>
          </w:tcPr>
          <w:p w14:paraId="73701294" w14:textId="722D5ED2" w:rsidR="00134D72" w:rsidRDefault="00134D72" w:rsidP="00FA0CF1">
            <w:r>
              <w:rPr>
                <w:color w:val="000000"/>
              </w:rPr>
              <w:t>Zmluva o poskytnutí nenávratného finančného príspevku</w:t>
            </w:r>
          </w:p>
        </w:tc>
      </w:tr>
      <w:tr w:rsidR="00FA0CF1" w:rsidRPr="004D68C7" w14:paraId="7593F7C6" w14:textId="77777777" w:rsidTr="000218C7">
        <w:trPr>
          <w:trHeight w:val="260"/>
        </w:trPr>
        <w:tc>
          <w:tcPr>
            <w:tcW w:w="2332" w:type="dxa"/>
            <w:shd w:val="clear" w:color="auto" w:fill="auto"/>
          </w:tcPr>
          <w:p w14:paraId="6C36032E" w14:textId="422B22AB" w:rsidR="00FA0CF1" w:rsidRPr="004D68C7" w:rsidRDefault="00FA0CF1" w:rsidP="00FA0CF1">
            <w:r w:rsidRPr="004D68C7">
              <w:t>ŽoNFP</w:t>
            </w:r>
          </w:p>
        </w:tc>
        <w:tc>
          <w:tcPr>
            <w:tcW w:w="6413" w:type="dxa"/>
            <w:shd w:val="clear" w:color="auto" w:fill="auto"/>
          </w:tcPr>
          <w:p w14:paraId="6F24E5E2" w14:textId="0BDDC5E1" w:rsidR="00FA0CF1" w:rsidRPr="004D68C7" w:rsidRDefault="00FA0CF1" w:rsidP="00FA0CF1">
            <w:r w:rsidRPr="004D68C7">
              <w:t>Žiadosť o nenávratný finančný príspevok</w:t>
            </w:r>
          </w:p>
        </w:tc>
      </w:tr>
      <w:tr w:rsidR="00FA0CF1" w:rsidRPr="004D68C7" w14:paraId="75FF6237" w14:textId="77777777" w:rsidTr="000218C7">
        <w:trPr>
          <w:trHeight w:val="260"/>
        </w:trPr>
        <w:tc>
          <w:tcPr>
            <w:tcW w:w="2332" w:type="dxa"/>
            <w:shd w:val="clear" w:color="auto" w:fill="auto"/>
          </w:tcPr>
          <w:p w14:paraId="48955DB1" w14:textId="55FCEE5A" w:rsidR="00FA0CF1" w:rsidRPr="004D68C7" w:rsidRDefault="00FA0CF1" w:rsidP="00FA0CF1">
            <w:r w:rsidRPr="004D68C7">
              <w:t>ŽoZ</w:t>
            </w:r>
          </w:p>
        </w:tc>
        <w:tc>
          <w:tcPr>
            <w:tcW w:w="6413" w:type="dxa"/>
            <w:shd w:val="clear" w:color="auto" w:fill="auto"/>
          </w:tcPr>
          <w:p w14:paraId="25382565" w14:textId="6350D393" w:rsidR="00FA0CF1" w:rsidRPr="004D68C7" w:rsidRDefault="00FA0CF1" w:rsidP="00FA0CF1">
            <w:r w:rsidRPr="004D68C7">
              <w:t>Žiadosť o zmenu v ČMU</w:t>
            </w:r>
          </w:p>
        </w:tc>
      </w:tr>
    </w:tbl>
    <w:p w14:paraId="1E8DEDE3" w14:textId="23A25477" w:rsidR="00273B03" w:rsidRDefault="00273B03" w:rsidP="00D0255B">
      <w:bookmarkStart w:id="357" w:name="_Toc412644041"/>
    </w:p>
    <w:p w14:paraId="258F2283" w14:textId="4FDFA407" w:rsidR="00273B03" w:rsidRDefault="00273B03" w:rsidP="00D0255B"/>
    <w:p w14:paraId="51A487DE" w14:textId="55CD99AB" w:rsidR="00273B03" w:rsidRDefault="00273B03" w:rsidP="00D0255B"/>
    <w:p w14:paraId="4B8D28CF" w14:textId="63037A02" w:rsidR="00273B03" w:rsidRDefault="00273B03" w:rsidP="00D0255B"/>
    <w:p w14:paraId="176C9724" w14:textId="325653B2" w:rsidR="00273B03" w:rsidRDefault="00273B03" w:rsidP="00D0255B"/>
    <w:p w14:paraId="34D5B453" w14:textId="60087E3D" w:rsidR="00273B03" w:rsidRDefault="00273B03" w:rsidP="00D0255B"/>
    <w:p w14:paraId="40DFD0D0" w14:textId="445148C3" w:rsidR="00273B03" w:rsidRDefault="00273B03" w:rsidP="00D0255B"/>
    <w:p w14:paraId="7D6128FE" w14:textId="73D1AD51" w:rsidR="00273B03" w:rsidRDefault="00273B03" w:rsidP="00D0255B"/>
    <w:p w14:paraId="4DF2E9AC" w14:textId="01F990A1" w:rsidR="00273B03" w:rsidRDefault="00273B03" w:rsidP="00D0255B"/>
    <w:p w14:paraId="5E2E1BA5" w14:textId="1077DA53" w:rsidR="00273B03" w:rsidRDefault="00273B03" w:rsidP="00D0255B"/>
    <w:p w14:paraId="60FF5A1F" w14:textId="6A73B677" w:rsidR="00273B03" w:rsidRDefault="00273B03" w:rsidP="00D0255B"/>
    <w:p w14:paraId="742BEFE9" w14:textId="0AB557CC" w:rsidR="00273B03" w:rsidRDefault="00273B03" w:rsidP="00D0255B"/>
    <w:p w14:paraId="69F5E4C7" w14:textId="2F4009BF" w:rsidR="00273B03" w:rsidRDefault="00273B03" w:rsidP="00D0255B"/>
    <w:p w14:paraId="46C2AC18" w14:textId="2F33990F" w:rsidR="00273B03" w:rsidRDefault="00273B03" w:rsidP="00D0255B"/>
    <w:p w14:paraId="69839329" w14:textId="63E02E42" w:rsidR="00273B03" w:rsidRDefault="00273B03" w:rsidP="00D0255B"/>
    <w:p w14:paraId="2A5B7684" w14:textId="45C34B12" w:rsidR="00273B03" w:rsidRDefault="00273B03" w:rsidP="00D0255B"/>
    <w:p w14:paraId="7023CF33" w14:textId="2EF66052" w:rsidR="00273B03" w:rsidRDefault="00273B03" w:rsidP="00D0255B"/>
    <w:p w14:paraId="3CD9F40B" w14:textId="6DEF0B6E" w:rsidR="00273B03" w:rsidRDefault="00273B03" w:rsidP="00D0255B"/>
    <w:p w14:paraId="06966716" w14:textId="591BFFA2" w:rsidR="00273B03" w:rsidRDefault="00273B03" w:rsidP="00D0255B"/>
    <w:p w14:paraId="222ABF1F" w14:textId="72C1C92F" w:rsidR="00273B03" w:rsidRDefault="00273B03" w:rsidP="00273B03"/>
    <w:p w14:paraId="0F4FF3CF" w14:textId="2C8CB258" w:rsidR="00273B03" w:rsidRDefault="00273B03" w:rsidP="00273B03"/>
    <w:p w14:paraId="2CA2AF17" w14:textId="624738AF" w:rsidR="00273B03" w:rsidRDefault="00273B03" w:rsidP="00273B03"/>
    <w:p w14:paraId="61568D48" w14:textId="7DCBE461" w:rsidR="00273B03" w:rsidRDefault="00273B03" w:rsidP="00273B03"/>
    <w:p w14:paraId="120564A3" w14:textId="2C7A9984" w:rsidR="00273B03" w:rsidRDefault="00273B03" w:rsidP="00273B03"/>
    <w:p w14:paraId="76602EEC" w14:textId="4EBD16C3" w:rsidR="00273B03" w:rsidRDefault="00273B03" w:rsidP="00273B03"/>
    <w:p w14:paraId="471F255C" w14:textId="7788527D" w:rsidR="00273B03" w:rsidRDefault="00273B03" w:rsidP="00273B03"/>
    <w:p w14:paraId="43D17A86" w14:textId="33E3FDF4" w:rsidR="00273B03" w:rsidRDefault="00273B03" w:rsidP="00273B03"/>
    <w:p w14:paraId="4C923D00" w14:textId="2317C4B8" w:rsidR="00273B03" w:rsidRDefault="00273B03" w:rsidP="00273B03"/>
    <w:p w14:paraId="61E2918C" w14:textId="05F2DD2D" w:rsidR="00273B03" w:rsidRDefault="00273B03" w:rsidP="00273B03"/>
    <w:p w14:paraId="511BB055" w14:textId="4849F970" w:rsidR="00273B03" w:rsidRDefault="00273B03" w:rsidP="00273B03"/>
    <w:p w14:paraId="58F31AE6" w14:textId="3C96E7AC" w:rsidR="00273B03" w:rsidRDefault="00273B03" w:rsidP="00273B03"/>
    <w:p w14:paraId="0442931F" w14:textId="22C82334" w:rsidR="00273B03" w:rsidRDefault="00273B03" w:rsidP="00273B03"/>
    <w:p w14:paraId="72FB4B78" w14:textId="66922DF7" w:rsidR="00273B03" w:rsidRDefault="00273B03" w:rsidP="00273B03"/>
    <w:p w14:paraId="10FA5525" w14:textId="4C838AD8" w:rsidR="00273B03" w:rsidRDefault="00273B03" w:rsidP="00273B03"/>
    <w:p w14:paraId="6D7268FE" w14:textId="385262E9" w:rsidR="00273B03" w:rsidRDefault="00273B03" w:rsidP="00273B03"/>
    <w:p w14:paraId="4BA95FAF" w14:textId="56456F73" w:rsidR="00B70AB1" w:rsidRDefault="00B70AB1" w:rsidP="00273B03"/>
    <w:p w14:paraId="40D17115" w14:textId="00CEBC56" w:rsidR="00B70AB1" w:rsidRDefault="00B70AB1" w:rsidP="00273B03"/>
    <w:p w14:paraId="161BD755" w14:textId="66E71593" w:rsidR="00B70AB1" w:rsidRDefault="00B70AB1" w:rsidP="00273B03"/>
    <w:p w14:paraId="4A338949" w14:textId="721F2054" w:rsidR="00B70AB1" w:rsidRDefault="00B70AB1" w:rsidP="00273B03"/>
    <w:p w14:paraId="2F282CD4" w14:textId="7C4FA6B5" w:rsidR="00B70AB1" w:rsidRDefault="00B70AB1" w:rsidP="00273B03"/>
    <w:p w14:paraId="16BB76CD" w14:textId="77777777" w:rsidR="00B70AB1" w:rsidRDefault="00B70AB1" w:rsidP="00273B03"/>
    <w:p w14:paraId="53D4EABE" w14:textId="48E14E5D" w:rsidR="00273B03" w:rsidRDefault="00273B03" w:rsidP="00273B03"/>
    <w:p w14:paraId="068831B0" w14:textId="77777777" w:rsidR="00273B03" w:rsidRPr="00273B03" w:rsidRDefault="00273B03" w:rsidP="00273B03"/>
    <w:p w14:paraId="7555D3E6" w14:textId="4D00EC0D" w:rsidR="001254AE" w:rsidRPr="004D68C7" w:rsidRDefault="001254AE" w:rsidP="005279C5">
      <w:pPr>
        <w:pStyle w:val="MPCKO1"/>
        <w:numPr>
          <w:ilvl w:val="0"/>
          <w:numId w:val="0"/>
        </w:numPr>
        <w:ind w:left="576" w:hanging="576"/>
        <w:rPr>
          <w:rFonts w:cs="Times New Roman"/>
        </w:rPr>
      </w:pPr>
      <w:bookmarkStart w:id="358" w:name="_Toc23334871"/>
      <w:bookmarkStart w:id="359" w:name="_Toc37769469"/>
      <w:bookmarkStart w:id="360" w:name="_Toc68791217"/>
      <w:bookmarkStart w:id="361" w:name="_Toc54359877"/>
      <w:r w:rsidRPr="004D68C7">
        <w:rPr>
          <w:rFonts w:cs="Times New Roman"/>
        </w:rPr>
        <w:lastRenderedPageBreak/>
        <w:t>8 Prílohy</w:t>
      </w:r>
      <w:bookmarkEnd w:id="357"/>
      <w:bookmarkEnd w:id="358"/>
      <w:bookmarkEnd w:id="359"/>
      <w:bookmarkEnd w:id="360"/>
      <w:bookmarkEnd w:id="361"/>
    </w:p>
    <w:p w14:paraId="78AF153D" w14:textId="41F31C56" w:rsidR="001254AE" w:rsidRPr="004D68C7" w:rsidRDefault="001254AE" w:rsidP="001254AE">
      <w:pPr>
        <w:pStyle w:val="Zkladntext"/>
        <w:spacing w:before="120" w:after="120"/>
        <w:rPr>
          <w:lang w:val="sk-SK"/>
        </w:rPr>
      </w:pPr>
      <w:r w:rsidRPr="004D68C7">
        <w:rPr>
          <w:lang w:val="sk-SK"/>
        </w:rPr>
        <w:t xml:space="preserve">Príloha č. 1 </w:t>
      </w:r>
      <w:r w:rsidRPr="004D68C7">
        <w:rPr>
          <w:lang w:val="sk-SK"/>
        </w:rPr>
        <w:tab/>
      </w:r>
      <w:r w:rsidRPr="004D68C7">
        <w:rPr>
          <w:lang w:val="sk-SK"/>
        </w:rPr>
        <w:tab/>
      </w:r>
      <w:r w:rsidR="00CC6178" w:rsidRPr="004D68C7">
        <w:rPr>
          <w:lang w:val="sk-SK"/>
        </w:rPr>
        <w:t>ČMU</w:t>
      </w:r>
      <w:r w:rsidRPr="004D68C7">
        <w:rPr>
          <w:lang w:val="sk-SK"/>
        </w:rPr>
        <w:t xml:space="preserve"> </w:t>
      </w:r>
      <w:r w:rsidR="00D34EDC" w:rsidRPr="004D68C7">
        <w:rPr>
          <w:lang w:val="sk-SK"/>
        </w:rPr>
        <w:t>– zdrojová tabuľka</w:t>
      </w:r>
    </w:p>
    <w:p w14:paraId="6FCEBA92" w14:textId="70F1DDA6" w:rsidR="001254AE" w:rsidRPr="004D68C7" w:rsidRDefault="001254AE" w:rsidP="001254AE">
      <w:pPr>
        <w:pStyle w:val="Zkladntext"/>
        <w:spacing w:before="120" w:after="120"/>
        <w:rPr>
          <w:lang w:val="sk-SK"/>
        </w:rPr>
      </w:pPr>
      <w:r w:rsidRPr="004D68C7">
        <w:rPr>
          <w:lang w:val="sk-SK"/>
        </w:rPr>
        <w:t xml:space="preserve">Príloha č. 2 </w:t>
      </w:r>
      <w:r w:rsidRPr="004D68C7">
        <w:rPr>
          <w:lang w:val="sk-SK"/>
        </w:rPr>
        <w:tab/>
      </w:r>
      <w:r w:rsidRPr="004D68C7">
        <w:rPr>
          <w:lang w:val="sk-SK"/>
        </w:rPr>
        <w:tab/>
      </w:r>
      <w:r w:rsidR="009D5EF3">
        <w:rPr>
          <w:lang w:val="sk-SK"/>
        </w:rPr>
        <w:t> Žiadosť o zmenu v ČMU</w:t>
      </w:r>
    </w:p>
    <w:p w14:paraId="68D86527" w14:textId="21035290" w:rsidR="001254AE" w:rsidRPr="004D68C7" w:rsidRDefault="001254AE" w:rsidP="001254AE">
      <w:pPr>
        <w:pStyle w:val="Zkladntext"/>
        <w:spacing w:before="120" w:after="120"/>
        <w:rPr>
          <w:lang w:val="sk-SK"/>
        </w:rPr>
      </w:pPr>
      <w:r w:rsidRPr="004D68C7">
        <w:rPr>
          <w:lang w:val="sk-SK"/>
        </w:rPr>
        <w:t xml:space="preserve">Príloha č. 3  </w:t>
      </w:r>
      <w:r w:rsidRPr="004D68C7">
        <w:rPr>
          <w:lang w:val="sk-SK"/>
        </w:rPr>
        <w:tab/>
      </w:r>
      <w:r w:rsidRPr="004D68C7">
        <w:rPr>
          <w:lang w:val="sk-SK"/>
        </w:rPr>
        <w:tab/>
      </w:r>
      <w:r w:rsidR="00E07CDD">
        <w:rPr>
          <w:lang w:val="sk-SK"/>
        </w:rPr>
        <w:t xml:space="preserve"> </w:t>
      </w:r>
      <w:r w:rsidR="009D5EF3" w:rsidRPr="004D68C7">
        <w:rPr>
          <w:lang w:val="sk-SK"/>
        </w:rPr>
        <w:t>Spoločné ukazovatele ESF</w:t>
      </w:r>
    </w:p>
    <w:p w14:paraId="50AD7B95" w14:textId="4BBE5D47" w:rsidR="001254AE" w:rsidRPr="004D68C7" w:rsidRDefault="001254AE" w:rsidP="001254AE">
      <w:pPr>
        <w:pStyle w:val="Zkladntext"/>
        <w:spacing w:before="120" w:after="120"/>
        <w:rPr>
          <w:lang w:val="sk-SK"/>
        </w:rPr>
      </w:pPr>
      <w:r w:rsidRPr="004D68C7">
        <w:rPr>
          <w:lang w:val="sk-SK"/>
        </w:rPr>
        <w:t xml:space="preserve">Príloha č. 4  </w:t>
      </w:r>
      <w:r w:rsidRPr="004D68C7">
        <w:rPr>
          <w:lang w:val="sk-SK"/>
        </w:rPr>
        <w:tab/>
      </w:r>
      <w:r w:rsidRPr="004D68C7">
        <w:rPr>
          <w:lang w:val="sk-SK"/>
        </w:rPr>
        <w:tab/>
      </w:r>
      <w:r w:rsidR="009D5EF3" w:rsidRPr="009D5EF3">
        <w:rPr>
          <w:lang w:val="sk-SK"/>
        </w:rPr>
        <w:t xml:space="preserve"> </w:t>
      </w:r>
      <w:r w:rsidR="009D5EF3" w:rsidRPr="004D68C7">
        <w:rPr>
          <w:lang w:val="sk-SK"/>
        </w:rPr>
        <w:t>Karta účastníka</w:t>
      </w:r>
    </w:p>
    <w:p w14:paraId="2A6AEAFB" w14:textId="610D40F0" w:rsidR="001254AE" w:rsidRPr="004D68C7" w:rsidRDefault="001254AE" w:rsidP="001254AE">
      <w:pPr>
        <w:pStyle w:val="Zkladntext"/>
        <w:spacing w:before="120" w:after="120"/>
        <w:rPr>
          <w:lang w:val="sk-SK"/>
        </w:rPr>
      </w:pPr>
      <w:r w:rsidRPr="004D68C7">
        <w:rPr>
          <w:lang w:val="sk-SK"/>
        </w:rPr>
        <w:t xml:space="preserve">Príloha č. 5  </w:t>
      </w:r>
      <w:r w:rsidRPr="004D68C7">
        <w:rPr>
          <w:lang w:val="sk-SK"/>
        </w:rPr>
        <w:tab/>
      </w:r>
      <w:r w:rsidRPr="004D68C7">
        <w:rPr>
          <w:lang w:val="sk-SK"/>
        </w:rPr>
        <w:tab/>
      </w:r>
      <w:r w:rsidR="009D5EF3" w:rsidRPr="009D5EF3">
        <w:rPr>
          <w:lang w:val="sk-SK"/>
        </w:rPr>
        <w:t xml:space="preserve"> </w:t>
      </w:r>
      <w:r w:rsidR="009D5EF3" w:rsidRPr="004D68C7">
        <w:rPr>
          <w:lang w:val="sk-SK"/>
        </w:rPr>
        <w:t>Výklad vybraných pojmov</w:t>
      </w:r>
    </w:p>
    <w:p w14:paraId="60AB6FD1" w14:textId="765D2C60" w:rsidR="00D32BD2" w:rsidRPr="004D68C7" w:rsidRDefault="00D32BD2" w:rsidP="001254AE">
      <w:pPr>
        <w:pStyle w:val="Zkladntext"/>
        <w:spacing w:before="120" w:after="120"/>
        <w:rPr>
          <w:lang w:val="sk-SK"/>
        </w:rPr>
      </w:pPr>
      <w:r w:rsidRPr="004D68C7">
        <w:rPr>
          <w:lang w:val="sk-SK"/>
        </w:rPr>
        <w:tab/>
      </w:r>
      <w:r w:rsidRPr="004D68C7">
        <w:rPr>
          <w:lang w:val="sk-SK"/>
        </w:rPr>
        <w:tab/>
      </w:r>
    </w:p>
    <w:p w14:paraId="4B567D25" w14:textId="77777777" w:rsidR="001254AE" w:rsidRPr="004D68C7" w:rsidRDefault="001254AE" w:rsidP="00460F75"/>
    <w:sectPr w:rsidR="001254AE" w:rsidRPr="004D68C7" w:rsidSect="0016382E">
      <w:headerReference w:type="default" r:id="rId12"/>
      <w:footerReference w:type="default" r:id="rId13"/>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863B39" w14:textId="77777777" w:rsidR="005C2663" w:rsidRDefault="005C2663" w:rsidP="00B948E0">
      <w:r>
        <w:separator/>
      </w:r>
    </w:p>
  </w:endnote>
  <w:endnote w:type="continuationSeparator" w:id="0">
    <w:p w14:paraId="51EC47F7" w14:textId="77777777" w:rsidR="005C2663" w:rsidRDefault="005C2663" w:rsidP="00B948E0">
      <w:r>
        <w:continuationSeparator/>
      </w:r>
    </w:p>
  </w:endnote>
  <w:endnote w:type="continuationNotice" w:id="1">
    <w:p w14:paraId="1EC33D4D" w14:textId="77777777" w:rsidR="005C2663" w:rsidRDefault="005C26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skoola Pot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EUAlbertina">
    <w:altName w:val="Arial"/>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BEBA0" w14:textId="7088E986" w:rsidR="007D62DE" w:rsidRPr="00CF60E2" w:rsidRDefault="007D62DE" w:rsidP="00CF60E2">
    <w:pPr>
      <w:tabs>
        <w:tab w:val="center" w:pos="4536"/>
        <w:tab w:val="right" w:pos="9072"/>
      </w:tabs>
      <w:jc w:val="right"/>
    </w:pPr>
    <w:r w:rsidRPr="00CF60E2">
      <w:rPr>
        <w:noProof/>
        <w:lang w:bidi="si-LK"/>
      </w:rPr>
      <mc:AlternateContent>
        <mc:Choice Requires="wps">
          <w:drawing>
            <wp:anchor distT="0" distB="0" distL="114300" distR="114300" simplePos="0" relativeHeight="251656192" behindDoc="0" locked="0" layoutInCell="1" allowOverlap="1" wp14:anchorId="3445BC49" wp14:editId="6FC14C9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C692F63" id="Rovná spojnica 4"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14:paraId="542B2374" w14:textId="4523552B" w:rsidR="007D62DE" w:rsidRPr="00CF60E2" w:rsidRDefault="007D62DE" w:rsidP="00CF60E2">
    <w:pPr>
      <w:tabs>
        <w:tab w:val="center" w:pos="4536"/>
        <w:tab w:val="right" w:pos="9072"/>
      </w:tabs>
      <w:jc w:val="right"/>
    </w:pPr>
    <w:r w:rsidRPr="00CF60E2">
      <w:rPr>
        <w:noProof/>
        <w:lang w:bidi="si-LK"/>
      </w:rPr>
      <w:drawing>
        <wp:anchor distT="0" distB="0" distL="114300" distR="114300" simplePos="0" relativeHeight="251657216" behindDoc="1" locked="0" layoutInCell="1" allowOverlap="1" wp14:anchorId="449840FC" wp14:editId="65A4A428">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3933441"/>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2C1CA1">
          <w:rPr>
            <w:noProof/>
          </w:rPr>
          <w:t>1</w:t>
        </w:r>
        <w:r w:rsidRPr="00CF60E2">
          <w:fldChar w:fldCharType="end"/>
        </w:r>
      </w:sdtContent>
    </w:sdt>
  </w:p>
  <w:p w14:paraId="15FBFA2D" w14:textId="77777777" w:rsidR="007D62DE" w:rsidRDefault="007D62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A03A59" w14:textId="77777777" w:rsidR="005C2663" w:rsidRDefault="005C2663" w:rsidP="00B948E0">
      <w:r>
        <w:separator/>
      </w:r>
    </w:p>
  </w:footnote>
  <w:footnote w:type="continuationSeparator" w:id="0">
    <w:p w14:paraId="6BF6DA08" w14:textId="77777777" w:rsidR="005C2663" w:rsidRDefault="005C2663" w:rsidP="00B948E0">
      <w:r>
        <w:continuationSeparator/>
      </w:r>
    </w:p>
  </w:footnote>
  <w:footnote w:type="continuationNotice" w:id="1">
    <w:p w14:paraId="3294CBAE" w14:textId="77777777" w:rsidR="005C2663" w:rsidRDefault="005C2663"/>
  </w:footnote>
  <w:footnote w:id="2">
    <w:p w14:paraId="7FF64EE5" w14:textId="77777777" w:rsidR="007D62DE" w:rsidRPr="000908BF" w:rsidRDefault="007D62DE" w:rsidP="001254AE">
      <w:pPr>
        <w:pStyle w:val="Textpoznmkypodiarou"/>
      </w:pPr>
      <w:r>
        <w:rPr>
          <w:rStyle w:val="Odkaznapoznmkupodiarou"/>
        </w:rPr>
        <w:footnoteRef/>
      </w:r>
      <w:r>
        <w:t xml:space="preserve"> EŠIF s výnimkou </w:t>
      </w:r>
      <w:r w:rsidRPr="00441D03">
        <w:t>Európskeho poľnohospodárskeho fondu pre rozvoj vidieka</w:t>
      </w:r>
      <w:r>
        <w:t>.</w:t>
      </w:r>
    </w:p>
  </w:footnote>
  <w:footnote w:id="3">
    <w:p w14:paraId="273DAC31" w14:textId="045EA968" w:rsidR="007D62DE" w:rsidRPr="000A0178" w:rsidRDefault="007D62DE" w:rsidP="001254AE">
      <w:pPr>
        <w:pStyle w:val="Textpoznmkypodiarou"/>
        <w:jc w:val="both"/>
      </w:pPr>
      <w:r w:rsidRPr="000A0178">
        <w:rPr>
          <w:rStyle w:val="Odkaznapoznmkupodiarou"/>
        </w:rPr>
        <w:footnoteRef/>
      </w:r>
      <w:r w:rsidRPr="000A0178">
        <w:t xml:space="preserve"> S výnimkou P</w:t>
      </w:r>
      <w:r>
        <w:t>rogramu rozvoja vidieka Slovenskej republiky</w:t>
      </w:r>
      <w:r w:rsidRPr="000A0178">
        <w:t xml:space="preserve"> </w:t>
      </w:r>
      <w:r>
        <w:t xml:space="preserve">na programové obdobie </w:t>
      </w:r>
      <w:r w:rsidRPr="000A0178">
        <w:t>2014-2020.</w:t>
      </w:r>
      <w:r>
        <w:t xml:space="preserve"> Pod pojmom</w:t>
      </w:r>
      <w:r w:rsidRPr="00311692">
        <w:t xml:space="preserve"> OP v texte tohto </w:t>
      </w:r>
      <w:r>
        <w:t>MP</w:t>
      </w:r>
      <w:r w:rsidRPr="00311692">
        <w:t xml:space="preserve"> sa rozumejú aj </w:t>
      </w:r>
      <w:r>
        <w:t>programy Interreg V-A SK-AT a Interreg V-A SK-CZ.</w:t>
      </w:r>
    </w:p>
  </w:footnote>
  <w:footnote w:id="4">
    <w:p w14:paraId="0403972A" w14:textId="77777777" w:rsidR="007D62DE" w:rsidRPr="000A0178" w:rsidRDefault="007D62DE" w:rsidP="001254AE">
      <w:pPr>
        <w:pStyle w:val="Textpoznmkypodiarou"/>
        <w:jc w:val="both"/>
      </w:pPr>
      <w:r w:rsidRPr="008A7598">
        <w:rPr>
          <w:rStyle w:val="Odkaznapoznmkupodiarou"/>
        </w:rPr>
        <w:footnoteRef/>
      </w:r>
      <w:r w:rsidRPr="008A7598">
        <w:t xml:space="preserve"> </w:t>
      </w:r>
      <w:r w:rsidRPr="002A7FE8">
        <w:t>Zmeny v ČMU podrobnejšie opisuje kapitola 5 tohto MP.</w:t>
      </w:r>
    </w:p>
  </w:footnote>
  <w:footnote w:id="5">
    <w:p w14:paraId="352DDEC2" w14:textId="7763715E" w:rsidR="007D62DE" w:rsidRDefault="007D62DE">
      <w:pPr>
        <w:pStyle w:val="Textpoznmkypodiarou"/>
      </w:pPr>
      <w:r>
        <w:rPr>
          <w:rStyle w:val="Odkaznapoznmkupodiarou"/>
        </w:rPr>
        <w:footnoteRef/>
      </w:r>
      <w:r>
        <w:t xml:space="preserve"> </w:t>
      </w:r>
      <w:hyperlink r:id="rId1" w:history="1">
        <w:r w:rsidRPr="00555201">
          <w:rPr>
            <w:rStyle w:val="Hypertextovprepojenie"/>
          </w:rPr>
          <w:t>www.partnerskadohoda.gov.sk</w:t>
        </w:r>
      </w:hyperlink>
      <w:r>
        <w:t xml:space="preserve"> </w:t>
      </w:r>
    </w:p>
  </w:footnote>
  <w:footnote w:id="6">
    <w:p w14:paraId="537951BF" w14:textId="75235CC0" w:rsidR="007D62DE" w:rsidRDefault="007D62DE">
      <w:pPr>
        <w:pStyle w:val="Textpoznmkypodiarou"/>
      </w:pPr>
      <w:r>
        <w:rPr>
          <w:rStyle w:val="Odkaznapoznmkupodiarou"/>
        </w:rPr>
        <w:footnoteRef/>
      </w:r>
      <w:r>
        <w:t xml:space="preserve"> Udelenie platnosti. </w:t>
      </w:r>
    </w:p>
  </w:footnote>
  <w:footnote w:id="7">
    <w:p w14:paraId="18CAE50D" w14:textId="09940400" w:rsidR="007D62DE" w:rsidRPr="00514C80" w:rsidRDefault="007D62DE" w:rsidP="001254AE">
      <w:pPr>
        <w:pStyle w:val="Textpoznmkypodiarou"/>
        <w:jc w:val="both"/>
      </w:pPr>
      <w:r w:rsidRPr="008A7598">
        <w:rPr>
          <w:rStyle w:val="Odkaznapoznmkupodiarou"/>
        </w:rPr>
        <w:footnoteRef/>
      </w:r>
      <w:r w:rsidRPr="008A7598">
        <w:t xml:space="preserve"> Podrobnejšie sú atribúty MU opísané </w:t>
      </w:r>
      <w:r w:rsidRPr="002A7FE8">
        <w:t>v kapitole 3</w:t>
      </w:r>
      <w:r>
        <w:t>.2</w:t>
      </w:r>
      <w:r w:rsidRPr="002A7FE8">
        <w:t xml:space="preserve"> tohto MP</w:t>
      </w:r>
      <w:r w:rsidRPr="008A7598">
        <w:t>.</w:t>
      </w:r>
    </w:p>
  </w:footnote>
  <w:footnote w:id="8">
    <w:p w14:paraId="3AC1DF71" w14:textId="5CBE3B9E" w:rsidR="007D62DE" w:rsidRPr="000A0178" w:rsidRDefault="007D62DE" w:rsidP="001254AE">
      <w:pPr>
        <w:pStyle w:val="Textpoznmkypodiarou"/>
        <w:jc w:val="both"/>
        <w:rPr>
          <w:szCs w:val="18"/>
        </w:rPr>
      </w:pPr>
      <w:r w:rsidRPr="000A0178">
        <w:rPr>
          <w:rStyle w:val="Odkaznapoznmkupodiarou"/>
          <w:szCs w:val="18"/>
        </w:rPr>
        <w:footnoteRef/>
      </w:r>
      <w:r w:rsidRPr="000A0178">
        <w:rPr>
          <w:szCs w:val="18"/>
        </w:rPr>
        <w:t xml:space="preserve"> </w:t>
      </w:r>
      <w:r>
        <w:rPr>
          <w:szCs w:val="18"/>
        </w:rPr>
        <w:t>Na</w:t>
      </w:r>
      <w:r w:rsidRPr="000A0178">
        <w:rPr>
          <w:szCs w:val="18"/>
        </w:rPr>
        <w:t xml:space="preserve"> prioritnú os týkajúc</w:t>
      </w:r>
      <w:r>
        <w:rPr>
          <w:szCs w:val="18"/>
        </w:rPr>
        <w:t>u</w:t>
      </w:r>
      <w:r w:rsidRPr="000A0178">
        <w:rPr>
          <w:szCs w:val="18"/>
        </w:rPr>
        <w:t xml:space="preserve"> sa technickej pomoci</w:t>
      </w:r>
      <w:r>
        <w:rPr>
          <w:szCs w:val="18"/>
        </w:rPr>
        <w:t xml:space="preserve"> sa vzťahuje článok 96 ods. 2, písm. c) (iv) všeobecného nariadenia, podľa ktorého by MU výstupov „podľa očakávania mali prispieť k dosiahnutiu výsledkov“. (T. j. nevyžaduje sa  kvantifikácia cieľovej hodnoty)</w:t>
      </w:r>
      <w:r w:rsidRPr="000A0178">
        <w:rPr>
          <w:szCs w:val="18"/>
        </w:rPr>
        <w:t>.</w:t>
      </w:r>
    </w:p>
  </w:footnote>
  <w:footnote w:id="9">
    <w:p w14:paraId="7C6D9252" w14:textId="77777777" w:rsidR="007D62DE" w:rsidRPr="00E42A5D" w:rsidRDefault="007D62DE" w:rsidP="00D21094">
      <w:pPr>
        <w:pStyle w:val="Textpoznmkypodiarou"/>
        <w:jc w:val="both"/>
      </w:pPr>
      <w:r w:rsidRPr="000908BF">
        <w:rPr>
          <w:rStyle w:val="Odkaznapoznmkupodiarou"/>
        </w:rPr>
        <w:footnoteRef/>
      </w:r>
      <w:r w:rsidRPr="00C12BEE">
        <w:t xml:space="preserve"> Výraz</w:t>
      </w:r>
      <w:r w:rsidRPr="000908BF">
        <w:t xml:space="preserve"> “zmena” zahŕňa aj zmenu správania, spoločenských praxí, inštitúcií a pod. Želané výsledky zahŕňajú zmeny, ktoré budú dosiahnuté pomocou uplatnenia "horizontálneho" prístupu (napr. environmentálne ciele), lebo otázka zostáva rovnaká: Čo by mala verejná intervencia zmeniť?</w:t>
      </w:r>
      <w:r w:rsidRPr="00E42A5D">
        <w:t xml:space="preserve"> </w:t>
      </w:r>
    </w:p>
  </w:footnote>
  <w:footnote w:id="10">
    <w:p w14:paraId="10857CE8" w14:textId="4A9A6C81" w:rsidR="007D62DE" w:rsidRDefault="007D62DE" w:rsidP="005E5F5C">
      <w:pPr>
        <w:pStyle w:val="Textpoznmkypodiarou"/>
        <w:jc w:val="both"/>
        <w:rPr>
          <w:rStyle w:val="Hypertextovprepojenie"/>
          <w:sz w:val="24"/>
          <w:szCs w:val="24"/>
        </w:rPr>
      </w:pPr>
      <w:r>
        <w:rPr>
          <w:rStyle w:val="Odkaznapoznmkupodiarou"/>
        </w:rPr>
        <w:footnoteRef/>
      </w:r>
      <w:r>
        <w:t xml:space="preserve"> Výnimkou sú programové MU zo zoznamu špecifických ukazovateľov COVID, ktorý zaviedla EK (NON PAPER</w:t>
      </w:r>
      <w:del w:id="164" w:author="oMN" w:date="2021-04-26T12:56:00Z">
        <w:r w:rsidR="00171534">
          <w:delText>), kde si</w:delText>
        </w:r>
      </w:del>
      <w:ins w:id="165" w:author="oMN" w:date="2021-04-26T12:56:00Z">
        <w:r>
          <w:t xml:space="preserve"> revised), ktoré</w:t>
        </w:r>
      </w:ins>
      <w:r>
        <w:t xml:space="preserve"> RO pri tvorbe novej revízie OP v SFC2014 </w:t>
      </w:r>
      <w:del w:id="166" w:author="oMN" w:date="2021-04-26T12:56:00Z">
        <w:r w:rsidR="00171534">
          <w:delText>vyberie</w:delText>
        </w:r>
      </w:del>
      <w:ins w:id="167" w:author="oMN" w:date="2021-04-26T12:56:00Z">
        <w:r>
          <w:t>zadáva tak, že použije presný kód</w:t>
        </w:r>
      </w:ins>
      <w:r>
        <w:t xml:space="preserve"> MU z </w:t>
      </w:r>
      <w:del w:id="168" w:author="oMN" w:date="2021-04-26T12:56:00Z">
        <w:r w:rsidR="00171534">
          <w:delText>príslušného zoznamu spolu s kódom a ostatnými atribútmi, alebo do času zaradenia týchto MU do</w:delText>
        </w:r>
      </w:del>
      <w:ins w:id="169" w:author="oMN" w:date="2021-04-26T12:56:00Z">
        <w:r w:rsidRPr="00DF186A">
          <w:t xml:space="preserve">NON PAPER revised, </w:t>
        </w:r>
        <w:r w:rsidRPr="00A35F00">
          <w:t>ktorý</w:t>
        </w:r>
      </w:ins>
      <w:r w:rsidRPr="00A35F00">
        <w:t xml:space="preserve"> SFC2014</w:t>
      </w:r>
      <w:del w:id="170" w:author="oMN" w:date="2021-04-26T12:56:00Z">
        <w:r w:rsidR="00171534">
          <w:delText>, RO použije</w:delText>
        </w:r>
        <w:r w:rsidR="00171534" w:rsidRPr="0050056F">
          <w:delText xml:space="preserve"> </w:delText>
        </w:r>
        <w:r w:rsidR="00171534" w:rsidRPr="0050056F">
          <w:rPr>
            <w:b/>
            <w:bCs/>
          </w:rPr>
          <w:delText>manuálne kódovanie a referenčný zoznam s krátkym</w:delText>
        </w:r>
        <w:r w:rsidR="00171534">
          <w:rPr>
            <w:b/>
            <w:bCs/>
          </w:rPr>
          <w:delText>i</w:delText>
        </w:r>
        <w:r w:rsidR="00171534" w:rsidRPr="0050056F">
          <w:rPr>
            <w:b/>
            <w:bCs/>
          </w:rPr>
          <w:delText xml:space="preserve"> prekladmi názvov ukazovateľov („short name“) zverejnený na stránke Open Data </w:delText>
        </w:r>
        <w:r w:rsidR="005C2663">
          <w:fldChar w:fldCharType="begin"/>
        </w:r>
        <w:r w:rsidR="005C2663">
          <w:delInstrText xml:space="preserve"> HYPERLINK "https://cohesiondata.ec.europa.eu/2014-2020-Indicators/COVID19-specific-monitoring-indicators-2020/pz85-ptis" </w:delInstrText>
        </w:r>
        <w:r w:rsidR="005C2663">
          <w:fldChar w:fldCharType="separate"/>
        </w:r>
        <w:r w:rsidR="00171534">
          <w:rPr>
            <w:rStyle w:val="Hypertextovprepojenie"/>
          </w:rPr>
          <w:delText>https://cohesiondata.ec.europa.eu/2014-2020-Indicators/COVID19-specific-monitoring-indicators-2020/pz85-ptis</w:delText>
        </w:r>
        <w:r w:rsidR="005C2663">
          <w:rPr>
            <w:rStyle w:val="Hypertextovprepojenie"/>
          </w:rPr>
          <w:fldChar w:fldCharType="end"/>
        </w:r>
        <w:r w:rsidR="00171534">
          <w:rPr>
            <w:rStyle w:val="Hypertextovprepojenie"/>
          </w:rPr>
          <w:delText>.</w:delText>
        </w:r>
      </w:del>
      <w:ins w:id="171" w:author="oMN" w:date="2021-04-26T12:56:00Z">
        <w:r w:rsidRPr="00A35F00">
          <w:t xml:space="preserve"> rozpozná a následne dotiahne príslušný názov COVID MU.</w:t>
        </w:r>
      </w:ins>
      <w:r w:rsidRPr="00023FCC">
        <w:rPr>
          <w:rPrChange w:id="172" w:author="oMN" w:date="2021-04-26T12:56:00Z">
            <w:rPr>
              <w:rStyle w:val="Hypertextovprepojenie"/>
            </w:rPr>
          </w:rPrChange>
        </w:rPr>
        <w:t xml:space="preserve"> Pokiaľ RO plánuje zaradiť do OP MU COVID nad rámec zoznamu EK (NON PAPER</w:t>
      </w:r>
      <w:ins w:id="173" w:author="oMN" w:date="2021-04-26T12:56:00Z">
        <w:r w:rsidRPr="00A35F00">
          <w:t xml:space="preserve"> revised</w:t>
        </w:r>
      </w:ins>
      <w:r w:rsidRPr="00023FCC">
        <w:rPr>
          <w:rPrChange w:id="174" w:author="oMN" w:date="2021-04-26T12:56:00Z">
            <w:rPr>
              <w:rStyle w:val="Hypertextovprepojenie"/>
            </w:rPr>
          </w:rPrChange>
        </w:rPr>
        <w:t>), vyžiada si kód pre tento MU od správcu ČMU klasickým postupom – správca pridelí pre MU kód „ex-ante“, pričom pokračuje v kódovaní podľa poradia, ktoré nasleduje po kóde posledného MU COVID v príslušnom zozname NON PAPER</w:t>
      </w:r>
      <w:del w:id="175" w:author="oMN" w:date="2021-04-26T12:56:00Z">
        <w:r w:rsidR="00171534">
          <w:rPr>
            <w:rStyle w:val="Hypertextovprepojenie"/>
          </w:rPr>
          <w:delText>.</w:delText>
        </w:r>
      </w:del>
      <w:ins w:id="176" w:author="oMN" w:date="2021-04-26T12:56:00Z">
        <w:r w:rsidRPr="00A35F00">
          <w:t xml:space="preserve"> revised. RO však do SFC2014 uvedie kód tohto MU v zmysle kódovania NON PAPER revised, tzn. bez prefixu „R“ alebo „O“ a pod.</w:t>
        </w:r>
      </w:ins>
      <w:r>
        <w:rPr>
          <w:rStyle w:val="Hypertextovprepojenie"/>
        </w:rPr>
        <w:t xml:space="preserve">    </w:t>
      </w:r>
    </w:p>
    <w:p w14:paraId="616111F2" w14:textId="21416157" w:rsidR="007D62DE" w:rsidRDefault="007D62DE" w:rsidP="005E5F5C">
      <w:pPr>
        <w:pStyle w:val="Textpoznmkypodiarou"/>
        <w:jc w:val="both"/>
      </w:pPr>
      <w:r>
        <w:t>Z dôvodu nastavenia ITMS2014+ sa kódy COVID MU v ČMU líšia od kódov navrhnutých EK použitých v SFC2014 pridaním prefixu „R“ alebo „O“ podľa typu programového MU</w:t>
      </w:r>
      <w:del w:id="177" w:author="oMN" w:date="2021-04-26T12:56:00Z">
        <w:r w:rsidR="00171534">
          <w:delText>.</w:delText>
        </w:r>
      </w:del>
      <w:ins w:id="178" w:author="oMN" w:date="2021-04-26T12:56:00Z">
        <w:r>
          <w:t>, prípadne číslom 0, napr. v ITMS2014+ ide o MU OCV01, do SFC2014 je potrebné zadať CV1 a pod.</w:t>
        </w:r>
      </w:ins>
    </w:p>
  </w:footnote>
  <w:footnote w:id="11">
    <w:p w14:paraId="37270EED" w14:textId="2D820D22" w:rsidR="007D62DE" w:rsidRPr="000A0178" w:rsidRDefault="007D62DE" w:rsidP="001254AE">
      <w:pPr>
        <w:pStyle w:val="Textpoznmkypodiarou"/>
        <w:jc w:val="both"/>
        <w:rPr>
          <w:szCs w:val="18"/>
        </w:rPr>
      </w:pPr>
      <w:r w:rsidRPr="000A0178">
        <w:rPr>
          <w:rStyle w:val="Odkaznapoznmkupodiarou"/>
          <w:szCs w:val="18"/>
        </w:rPr>
        <w:footnoteRef/>
      </w:r>
      <w:r w:rsidRPr="000A0178">
        <w:rPr>
          <w:szCs w:val="18"/>
        </w:rPr>
        <w:t xml:space="preserve"> Zdroj: Guidance document – Programming Period 2014-202</w:t>
      </w:r>
      <w:r>
        <w:rPr>
          <w:szCs w:val="18"/>
        </w:rPr>
        <w:t>0</w:t>
      </w:r>
      <w:r w:rsidRPr="000A0178">
        <w:rPr>
          <w:szCs w:val="18"/>
        </w:rPr>
        <w:t xml:space="preserve"> – Monitoring and Evaluation of European Cohesion Policy – European Social Fund, </w:t>
      </w:r>
      <w:r>
        <w:rPr>
          <w:szCs w:val="18"/>
        </w:rPr>
        <w:t>August 2018</w:t>
      </w:r>
      <w:r w:rsidRPr="000A0178">
        <w:rPr>
          <w:szCs w:val="18"/>
        </w:rPr>
        <w:t>.</w:t>
      </w:r>
    </w:p>
  </w:footnote>
  <w:footnote w:id="12">
    <w:p w14:paraId="707462ED" w14:textId="676DEF6D" w:rsidR="007D62DE" w:rsidRPr="00A70897" w:rsidRDefault="007D62DE" w:rsidP="001254AE">
      <w:pPr>
        <w:pStyle w:val="Textpoznmkypodiarou"/>
      </w:pPr>
      <w:r>
        <w:rPr>
          <w:rStyle w:val="Odkaznapoznmkupodiarou"/>
        </w:rPr>
        <w:footnoteRef/>
      </w:r>
      <w:r w:rsidRPr="00E42A5D">
        <w:t xml:space="preserve"> </w:t>
      </w:r>
      <w:r w:rsidRPr="00514C80">
        <w:t xml:space="preserve">Podrobnejšie </w:t>
      </w:r>
      <w:r>
        <w:t>sa agregácii venuje kapitola 3.4.2</w:t>
      </w:r>
      <w:r w:rsidRPr="00CA43BB">
        <w:t xml:space="preserve"> tohto MP</w:t>
      </w:r>
      <w:r>
        <w:t>.</w:t>
      </w:r>
    </w:p>
  </w:footnote>
  <w:footnote w:id="13">
    <w:p w14:paraId="24F01B0A" w14:textId="1EB291AE" w:rsidR="007D62DE" w:rsidRDefault="007D62DE">
      <w:pPr>
        <w:pStyle w:val="Textpoznmkypodiarou"/>
      </w:pPr>
      <w:r>
        <w:rPr>
          <w:rStyle w:val="Odkaznapoznmkupodiarou"/>
        </w:rPr>
        <w:footnoteRef/>
      </w:r>
      <w:r>
        <w:t xml:space="preserve"> </w:t>
      </w:r>
      <w:r w:rsidRPr="000218C7">
        <w:rPr>
          <w:rStyle w:val="Hypertextovprepojenie"/>
          <w:color w:val="0000FF"/>
        </w:rPr>
        <w:t>www.partnerskadohoda.gov.sk</w:t>
      </w:r>
    </w:p>
  </w:footnote>
  <w:footnote w:id="14">
    <w:p w14:paraId="027BDF36" w14:textId="1CA18BE7" w:rsidR="007D62DE" w:rsidRPr="00A047AA" w:rsidRDefault="007D62DE" w:rsidP="00D03BF9">
      <w:pPr>
        <w:pStyle w:val="Textpoznmkypodiarou"/>
        <w:jc w:val="both"/>
      </w:pPr>
      <w:r>
        <w:rPr>
          <w:rStyle w:val="Odkaznapoznmkupodiarou"/>
        </w:rPr>
        <w:footnoteRef/>
      </w:r>
      <w:r>
        <w:t xml:space="preserve"> Uvedené atribúty predstavujú všetky charakteristiky MU/iných údajov. Priradenie MU/iného údaja k MRR alebo VRR nepredstavuje atribút MU/iného údaja. Sledovanie MU/iného údaja v MRR, VRR je zabezpečené prostredníctvom priradenia MU/iného údaja k ŠC, kde v systéme ITMS2014+ je pre rozdielny región priradený odlišný ŠC (napr. ŠC implementovaný v MRR je zakončený číslom „1“ a ŠC implementovaný vo VRR je zakončený číslom „2“). </w:t>
      </w:r>
    </w:p>
  </w:footnote>
  <w:footnote w:id="15">
    <w:p w14:paraId="3B4A0BF4" w14:textId="3C181C2F" w:rsidR="007D62DE" w:rsidRDefault="007D62DE" w:rsidP="007778C4">
      <w:pPr>
        <w:pStyle w:val="Textpoznmkypodiarou"/>
        <w:jc w:val="both"/>
        <w:rPr>
          <w:ins w:id="216" w:author="oMN" w:date="2021-04-26T12:56:00Z"/>
        </w:rPr>
      </w:pPr>
      <w:r>
        <w:rPr>
          <w:rStyle w:val="Odkaznapoznmkupodiarou"/>
        </w:rPr>
        <w:footnoteRef/>
      </w:r>
      <w:r>
        <w:t xml:space="preserve"> Z dôvodu nastavenia ITMS2014+ sa kódy COVID MU v ČMU líšia od kódov navrhnutých EK použitých v SFC2014 pridaním prefixu „R“ alebo „O“ podľa typu programového MU</w:t>
      </w:r>
      <w:ins w:id="217" w:author="oMN" w:date="2021-04-26T12:56:00Z">
        <w:r>
          <w:t>, prípadne číslom 0, napr. v ITMS2014+ ide o MU OCV01, do SFC2014 je potrebné zadať CV1 a pod.</w:t>
        </w:r>
      </w:ins>
    </w:p>
    <w:p w14:paraId="7C47DDBE" w14:textId="4C58E19D" w:rsidR="007D62DE" w:rsidRDefault="007D62DE">
      <w:pPr>
        <w:pStyle w:val="Textpoznmkypodiarou"/>
      </w:pPr>
      <w:r>
        <w:t>.</w:t>
      </w:r>
    </w:p>
  </w:footnote>
  <w:footnote w:id="16">
    <w:p w14:paraId="6C5DE2A1" w14:textId="5490768C" w:rsidR="007D62DE" w:rsidRDefault="007D62DE">
      <w:pPr>
        <w:pStyle w:val="Textpoznmkypodiarou"/>
      </w:pPr>
      <w:r>
        <w:rPr>
          <w:rStyle w:val="Odkaznapoznmkupodiarou"/>
        </w:rPr>
        <w:footnoteRef/>
      </w:r>
      <w:r>
        <w:t xml:space="preserve"> V zdrojovej tabuľke je </w:t>
      </w:r>
      <w:r w:rsidRPr="00007A17">
        <w:t>kód nadradeného MU v agregácii uvádzaný len pri tom stupni programovej štruktúry agregovanej položky, ktorá je relevantná pre programovú štruktúru nadradeného MU, tzn. že nadradený MU je uvedený len pri tej programovej štruktúre MU/iného údaja, za ktorú sa hodnoty tejto položky agregujú do nadradeného MU. V ostatných prípadoch je uvedené „N/A“.</w:t>
      </w:r>
    </w:p>
  </w:footnote>
  <w:footnote w:id="17">
    <w:p w14:paraId="0A186A01" w14:textId="73270B59" w:rsidR="007D62DE" w:rsidRDefault="007D62DE" w:rsidP="0009481B">
      <w:pPr>
        <w:pStyle w:val="Textpoznmkypodiarou"/>
        <w:jc w:val="both"/>
      </w:pPr>
      <w:r>
        <w:rPr>
          <w:rStyle w:val="Odkaznapoznmkupodiarou"/>
        </w:rPr>
        <w:footnoteRef/>
      </w:r>
      <w:r>
        <w:t xml:space="preserve"> V </w:t>
      </w:r>
      <w:r w:rsidRPr="005E5F5C">
        <w:rPr>
          <w:b/>
        </w:rPr>
        <w:t>detaile MU</w:t>
      </w:r>
      <w:r>
        <w:t xml:space="preserve"> na príslušnej programovej štruktúre OP v časti „východiskové hodnoty“ je potrebné vyplniť hodnoty (spolu, ak je relevantné aj v rozdelení na mužov a ženy) a pole „zohľadniť východiskovú hodnotu“ vyplniť hodnotou „áno“. V detaile MU v časti „merané hodnoty“ je potrebné vyplniť stĺpec „plánovaná hodnota kumulatív“ (postačujúce je vyplniť konečný rok 2023 – spolu, ak je relevantné aj v rozdelení na mužov a ženy) – táto hodnota predstavuje cieľovú hodnotu MU. Tento postup je potrebné realizovať samostatne v evidencii „podľa ukazovateľov“ a samostatne v evidencii „podľa strategického rámca“. Evidencie „hodnoty za roky“ a „hodnoty k dátumu“ nie je potrebné vypĺňať samostatne, postačuje vyplniť jednu z nich.  </w:t>
      </w:r>
    </w:p>
  </w:footnote>
  <w:footnote w:id="18">
    <w:p w14:paraId="284A3A45" w14:textId="54FEE91A" w:rsidR="007D62DE" w:rsidRDefault="007D62DE" w:rsidP="00827472">
      <w:pPr>
        <w:pStyle w:val="Textpoznmkypodiarou"/>
      </w:pPr>
      <w:r>
        <w:rPr>
          <w:rStyle w:val="Odkaznapoznmkupodiarou"/>
        </w:rPr>
        <w:footnoteRef/>
      </w:r>
      <w:r>
        <w:t xml:space="preserve"> Ide o jedinečnosť kódu v rámci fondu. Ten istý kód môže byť použitý v rôznych fondoch (napr. kód CO01 sa používa v EFRR, ESF, IZM, ENRF a ide o odlišné MU).</w:t>
      </w:r>
    </w:p>
  </w:footnote>
  <w:footnote w:id="19">
    <w:p w14:paraId="60298005" w14:textId="21A34B79" w:rsidR="007D62DE" w:rsidRDefault="007D62DE" w:rsidP="005E5F5C">
      <w:pPr>
        <w:pStyle w:val="Textpoznmkypodiarou"/>
        <w:jc w:val="both"/>
      </w:pPr>
      <w:r>
        <w:rPr>
          <w:rStyle w:val="Odkaznapoznmkupodiarou"/>
        </w:rPr>
        <w:footnoteRef/>
      </w:r>
      <w:r>
        <w:t xml:space="preserve"> Z dôvodu nastavenia ITMS2014+ sa kódy COVID MU v ČMU líšia od kódov navrhnutých EK použitých v SFC2014 pridaním prefixu „R“ alebo „O“ podľa typu programového MU</w:t>
      </w:r>
      <w:ins w:id="251" w:author="oMN" w:date="2021-04-26T12:56:00Z">
        <w:r>
          <w:t>, prípadne číslom 0, napr. v ITMS2014+ ide o MU OCV01, do SFC2014 je potrebné zadať CV1 a pod.</w:t>
        </w:r>
      </w:ins>
    </w:p>
  </w:footnote>
  <w:footnote w:id="20">
    <w:p w14:paraId="0E76DEC3" w14:textId="2C176D2A" w:rsidR="007D62DE" w:rsidRDefault="007D62DE">
      <w:pPr>
        <w:pStyle w:val="Textpoznmkypodiarou"/>
      </w:pPr>
      <w:r>
        <w:rPr>
          <w:rStyle w:val="Odkaznapoznmkupodiarou"/>
        </w:rPr>
        <w:footnoteRef/>
      </w:r>
      <w:r>
        <w:t xml:space="preserve"> Vrátane špecifík COVID MU. </w:t>
      </w:r>
    </w:p>
  </w:footnote>
  <w:footnote w:id="21">
    <w:p w14:paraId="652EC121" w14:textId="77777777" w:rsidR="007D62DE" w:rsidRPr="000A0178" w:rsidRDefault="007D62DE" w:rsidP="001254AE">
      <w:pPr>
        <w:pStyle w:val="Textpoznmkypodiarou"/>
      </w:pPr>
      <w:r w:rsidRPr="000A0178">
        <w:rPr>
          <w:rStyle w:val="Odkaznapoznmkupodiarou"/>
        </w:rPr>
        <w:footnoteRef/>
      </w:r>
      <w:r w:rsidRPr="000A0178">
        <w:t xml:space="preserve"> Relevantné pre programy spolufinancované z</w:t>
      </w:r>
      <w:r>
        <w:t> </w:t>
      </w:r>
      <w:r w:rsidRPr="000A0178">
        <w:t>ESF</w:t>
      </w:r>
      <w:r>
        <w:t xml:space="preserve"> a ENRF</w:t>
      </w:r>
      <w:r w:rsidRPr="000A0178">
        <w:t>.</w:t>
      </w:r>
    </w:p>
  </w:footnote>
  <w:footnote w:id="22">
    <w:p w14:paraId="79C4047E" w14:textId="43BEA613" w:rsidR="007D62DE" w:rsidRDefault="007D62DE" w:rsidP="00E96DE2">
      <w:pPr>
        <w:pStyle w:val="Textpoznmkypodiarou"/>
        <w:jc w:val="both"/>
      </w:pPr>
      <w:r>
        <w:rPr>
          <w:rStyle w:val="Odkaznapoznmkupodiarou"/>
        </w:rPr>
        <w:footnoteRef/>
      </w:r>
      <w:r>
        <w:t xml:space="preserve"> Hodnoty sa zadávajú samostatne v evidencii „podľa ukazovateľov“, samostatne v evidencii „podľa strategického rámca“ a samostatne v evidencii „prehľad výkonnostného rámca“. </w:t>
      </w:r>
    </w:p>
  </w:footnote>
  <w:footnote w:id="23">
    <w:p w14:paraId="76E5438E" w14:textId="6DF2DD6E" w:rsidR="007D62DE" w:rsidRDefault="007D62DE" w:rsidP="00E96DE2">
      <w:pPr>
        <w:pStyle w:val="Textpoznmkypodiarou"/>
        <w:jc w:val="both"/>
      </w:pPr>
      <w:r>
        <w:rPr>
          <w:rStyle w:val="Odkaznapoznmkupodiarou"/>
        </w:rPr>
        <w:footnoteRef/>
      </w:r>
      <w:r>
        <w:t xml:space="preserve"> Ide o skupiny účastníkov projektov definované v súlade so spoločnými MU programu, viď. príloha č. 2 k tomuto MP. </w:t>
      </w:r>
    </w:p>
  </w:footnote>
  <w:footnote w:id="24">
    <w:p w14:paraId="3CED7864" w14:textId="028E461D" w:rsidR="007D62DE" w:rsidRDefault="007D62DE" w:rsidP="00E96DE2">
      <w:pPr>
        <w:pStyle w:val="Textpoznmkypodiarou"/>
        <w:jc w:val="both"/>
      </w:pPr>
      <w:r>
        <w:rPr>
          <w:rStyle w:val="Odkaznapoznmkupodiarou"/>
        </w:rPr>
        <w:footnoteRef/>
      </w:r>
      <w:r>
        <w:t xml:space="preserve"> Vstup (začiatok účasti na projekte), výstup (koniec účasti na projekte), následné meranie (údaje namerané 6 mesiacov po účasti na projekte). </w:t>
      </w:r>
    </w:p>
  </w:footnote>
  <w:footnote w:id="25">
    <w:p w14:paraId="06FD4EAA" w14:textId="52417F42" w:rsidR="007D62DE" w:rsidRDefault="007D62DE" w:rsidP="00AE0C00">
      <w:pPr>
        <w:pStyle w:val="Textpoznmkypodiarou"/>
        <w:jc w:val="both"/>
      </w:pPr>
      <w:r>
        <w:rPr>
          <w:rStyle w:val="Odkaznapoznmkupodiarou"/>
        </w:rPr>
        <w:footnoteRef/>
      </w:r>
      <w:r>
        <w:t xml:space="preserve"> </w:t>
      </w:r>
      <w:r w:rsidRPr="001A3C6F">
        <w:t>Správa o výnimke by mala obsahovať najmä informácie o dôvodoch využitia typov výpočtov MU programu, uved</w:t>
      </w:r>
      <w:r>
        <w:t>ených v bode 2, písm. c. až g. kapitoly 3.4.1</w:t>
      </w:r>
      <w:r w:rsidRPr="001A3C6F">
        <w:t>, ak</w:t>
      </w:r>
      <w:r>
        <w:t xml:space="preserve">ým spôsobom boli získané údaje </w:t>
      </w:r>
      <w:r w:rsidRPr="001A3C6F">
        <w:t>potrebné na tieto typy výpočtov MU programu, ako aj informáci</w:t>
      </w:r>
      <w:r>
        <w:t>e</w:t>
      </w:r>
      <w:r w:rsidRPr="001A3C6F">
        <w:t xml:space="preserve"> o tom, ako boli tieto údaje vypočítané. V Správe o výnimke by tiež mala byť identifikovaná osoba</w:t>
      </w:r>
      <w:r>
        <w:t xml:space="preserve"> zodpovedná za evidovanie hodnôt MU programu v ITMS2014+</w:t>
      </w:r>
      <w:r w:rsidRPr="001A3C6F">
        <w:t xml:space="preserve"> a dátum zadania hodnôt MU programu </w:t>
      </w:r>
      <w:r>
        <w:t xml:space="preserve">do ITMS2014+ </w:t>
      </w:r>
      <w:r w:rsidRPr="001A3C6F">
        <w:t>pre uvedené typy výpočtov. Správu o výnimke nie je potrebné vypracovať zvlášť pre každý MU programu</w:t>
      </w:r>
      <w:r>
        <w:t>.</w:t>
      </w:r>
    </w:p>
  </w:footnote>
  <w:footnote w:id="26">
    <w:p w14:paraId="3547E952" w14:textId="074532A2" w:rsidR="007D62DE" w:rsidRDefault="007D62DE" w:rsidP="00F36450">
      <w:pPr>
        <w:pStyle w:val="Textpoznmkypodiarou"/>
      </w:pPr>
      <w:r>
        <w:rPr>
          <w:rStyle w:val="Odkaznapoznmkupodiarou"/>
        </w:rPr>
        <w:footnoteRef/>
      </w:r>
      <w:r>
        <w:t xml:space="preserve"> </w:t>
      </w:r>
      <w:r w:rsidRPr="003F5665">
        <w:t>Význam slova v</w:t>
      </w:r>
      <w:r>
        <w:t> slovenskom jazyku</w:t>
      </w:r>
      <w:r w:rsidRPr="003F5665">
        <w:t>: zoskupovanie, zhlukovanie, spájanie, sčítanie</w:t>
      </w:r>
      <w:r>
        <w:t>.</w:t>
      </w:r>
    </w:p>
  </w:footnote>
  <w:footnote w:id="27">
    <w:p w14:paraId="59A4A563" w14:textId="64E362B7" w:rsidR="007D62DE" w:rsidRDefault="007D62DE" w:rsidP="00A35F00">
      <w:pPr>
        <w:pStyle w:val="Textpoznmkypodiarou"/>
        <w:jc w:val="both"/>
        <w:rPr>
          <w:ins w:id="274" w:author="oMN" w:date="2021-04-26T12:56:00Z"/>
        </w:rPr>
      </w:pPr>
      <w:ins w:id="275" w:author="oMN" w:date="2021-04-26T12:56:00Z">
        <w:r>
          <w:rPr>
            <w:rStyle w:val="Odkaznapoznmkupodiarou"/>
          </w:rPr>
          <w:footnoteRef/>
        </w:r>
        <w:r>
          <w:t xml:space="preserve"> </w:t>
        </w:r>
        <w:r w:rsidRPr="00DF186A">
          <w:t>Pre správne fungovanie tohto typu agregácie je potrebné, aby MU projektu/iné údaje, ktoré sa do príslušného MU programu agregujú, mali nastavený zber</w:t>
        </w:r>
        <w:r w:rsidRPr="00A35F00">
          <w:t xml:space="preserve"> </w:t>
        </w:r>
        <w:r w:rsidRPr="00DF186A">
          <w:t xml:space="preserve">záznamov jedinečnosti. Zber prvkov jedinečnosti následne prebieha prostredníctvom evidencie prvkov jedinečnosti na prílušnom projekte zo strany prijímateľa. Bližšie informácie k postupu zberu prvkov jedinečnosti sú dostupné v Manuáli k využívaniu funkcionality pre očisťovanie duplicítných/multiciplítných hodnôt programových MU na projektovej úrovni, ktorý je dostupný na nasledovnom webovom sídle:  </w:t>
        </w:r>
        <w:r w:rsidR="005C2663">
          <w:fldChar w:fldCharType="begin"/>
        </w:r>
        <w:r w:rsidR="005C2663">
          <w:instrText xml:space="preserve"> HYPERLINK "https://www.itms2014.sk/public/Manual%20k%20funkcionalite%20jedine%C4%8Dn%C3%BDch%20z%C3%A1znamov%20na%20progr.%20MU.pdf" </w:instrText>
        </w:r>
        <w:r w:rsidR="005C2663">
          <w:fldChar w:fldCharType="separate"/>
        </w:r>
        <w:r w:rsidRPr="00A35F00">
          <w:t>https://www.itms2014.sk/public/Manual%20k%20funkcionalite%20jedine%C4%8Dn%C3%BDch%20z%C3%A1znamov%20na%20progr.%20MU.pdf</w:t>
        </w:r>
        <w:r w:rsidR="005C2663">
          <w:fldChar w:fldCharType="end"/>
        </w:r>
      </w:ins>
    </w:p>
  </w:footnote>
  <w:footnote w:id="28">
    <w:p w14:paraId="781CCF4B" w14:textId="7C80E838" w:rsidR="007D62DE" w:rsidRDefault="007D62DE" w:rsidP="00E06ECF">
      <w:pPr>
        <w:pStyle w:val="Textpoznmkypodiarou"/>
        <w:jc w:val="both"/>
      </w:pPr>
      <w:r>
        <w:rPr>
          <w:rStyle w:val="Odkaznapoznmkupodiarou"/>
        </w:rPr>
        <w:footnoteRef/>
      </w:r>
      <w:r>
        <w:t xml:space="preserve"> V rámci doplňujúcich monitorovacích údajov k ŽoP sa ročné a kumulatívne hodnoty iných údajov nezadávajú, tzn., že ročné a kumulatívne hodnoty iných údajov sa počítajú a agregujú z hodnôt zadaných v monitorovacej správe projektu (mimoriadnej, výročnej, záverečnej, následnej). </w:t>
      </w:r>
    </w:p>
  </w:footnote>
  <w:footnote w:id="29">
    <w:p w14:paraId="7A0C26AF" w14:textId="77777777" w:rsidR="00171534" w:rsidRDefault="00171534" w:rsidP="00D0255B">
      <w:pPr>
        <w:pStyle w:val="Textpoznmkypodiarou"/>
        <w:jc w:val="both"/>
        <w:rPr>
          <w:del w:id="284" w:author="oMN" w:date="2021-04-26T12:56:00Z"/>
        </w:rPr>
      </w:pPr>
      <w:del w:id="285" w:author="oMN" w:date="2021-04-26T12:56:00Z">
        <w:r>
          <w:rPr>
            <w:rStyle w:val="Odkaznapoznmkupodiarou"/>
          </w:rPr>
          <w:footnoteRef/>
        </w:r>
        <w:r>
          <w:delText xml:space="preserve"> </w:delText>
        </w:r>
        <w:r w:rsidRPr="00C310F1">
          <w:delText>Systém ITMS2014+ pracuje s jedinečnými hodnotami medzi duplikátmi, s výnimkou prechodného obdobia, počas ktorého prebehne nasadenie novej verzie systému ITMS2014+, ktorá zabezpečí zavedenie tejto funkcionality. Počas tohto obdobia RO zodpovedá za odstránenie duplicitného započítania, a to napr. pomocou vlastnej evidencie subjektov/osôb za príslušné projekty, na úrovni typu aktivity (napr. vedením evidencie na základe podkladov od prijímateľa projektu - v prípade podnikov môže ísť o zoznam  IČO podnikov podporených v rámci daného projektu, ktorý je potrebné viesť na úrovni typu aktivity) a</w:delText>
        </w:r>
        <w:r>
          <w:delText> môže využiť typ výpočtu MU programu „manuálne“, podľa popisu kapitly 3.4.1 tohto MP.</w:delText>
        </w:r>
      </w:del>
    </w:p>
  </w:footnote>
  <w:footnote w:id="30">
    <w:p w14:paraId="0356BB41" w14:textId="77079ADD" w:rsidR="007D62DE" w:rsidRDefault="007D62DE" w:rsidP="00002402">
      <w:pPr>
        <w:pStyle w:val="Textpoznmkypodiarou"/>
        <w:jc w:val="both"/>
      </w:pPr>
      <w:r>
        <w:rPr>
          <w:rStyle w:val="Odkaznapoznmkupodiarou"/>
        </w:rPr>
        <w:footnoteRef/>
      </w:r>
      <w:r>
        <w:t xml:space="preserve"> Priamo alebo nepriamo úmerné plnenie je v ITMS2014+ vyjadrené v poli „konštanta prepočítania“, v ktorom sa vyznačí hodnota „1“ pre priamo úmerné plnenie a hodnota „-1“ pre nepriamo úmerné plnenie. </w:t>
      </w:r>
    </w:p>
  </w:footnote>
  <w:footnote w:id="31">
    <w:p w14:paraId="1B011C41" w14:textId="78599B3C" w:rsidR="007D62DE" w:rsidRDefault="007D62DE" w:rsidP="00002402">
      <w:pPr>
        <w:pStyle w:val="Textpoznmkypodiarou"/>
        <w:jc w:val="both"/>
      </w:pPr>
      <w:r>
        <w:rPr>
          <w:rStyle w:val="Odkaznapoznmkupodiarou"/>
        </w:rPr>
        <w:footnoteRef/>
      </w:r>
      <w:r>
        <w:t xml:space="preserve"> V prípade ak je aktivita projektu realizovaná v MRR, aj VRR, je implementovaná cez 2 ŠC, tzn. MU/iný údaj prislúchajúci danej aktivite je potrebné priradiť k obom ŠC. ŠC implementovaný v MRR je na konci označený číslom „1“ a ŠC implementovaný vo VRR je na konci označený číslom „2“. </w:t>
      </w:r>
    </w:p>
  </w:footnote>
  <w:footnote w:id="32">
    <w:p w14:paraId="6335A9E3" w14:textId="77777777" w:rsidR="007D62DE" w:rsidRPr="00CA43BB" w:rsidRDefault="007D62DE" w:rsidP="001254AE">
      <w:pPr>
        <w:pStyle w:val="Textpoznmkypodiarou"/>
      </w:pPr>
      <w:r>
        <w:rPr>
          <w:rStyle w:val="Odkaznapoznmkupodiarou"/>
        </w:rPr>
        <w:footnoteRef/>
      </w:r>
      <w:r w:rsidRPr="00E42A5D">
        <w:t xml:space="preserve"> </w:t>
      </w:r>
      <w:r>
        <w:t xml:space="preserve">Projektové MU sú zadefinované v súlade s kapitolou </w:t>
      </w:r>
      <w:r w:rsidRPr="00FB3BE1">
        <w:t>2.4.6.1 SR EŠIF</w:t>
      </w:r>
      <w:r>
        <w:t>.</w:t>
      </w:r>
    </w:p>
  </w:footnote>
  <w:footnote w:id="33">
    <w:p w14:paraId="53338C6C" w14:textId="7CE3EC8A" w:rsidR="007D62DE" w:rsidRDefault="007D62DE" w:rsidP="001A3C6F">
      <w:pPr>
        <w:pStyle w:val="Textpoznmkypodiarou"/>
        <w:jc w:val="both"/>
      </w:pPr>
      <w:r w:rsidRPr="00116038">
        <w:rPr>
          <w:rStyle w:val="Odkaznapoznmkupodiarou"/>
        </w:rPr>
        <w:footnoteRef/>
      </w:r>
      <w:r w:rsidRPr="00116038">
        <w:t xml:space="preserve"> </w:t>
      </w:r>
      <w:r w:rsidRPr="001A3C6F">
        <w:t>O</w:t>
      </w:r>
      <w:r>
        <w:t> </w:t>
      </w:r>
      <w:r w:rsidRPr="001A3C6F">
        <w:t>vytvorenie</w:t>
      </w:r>
      <w:r>
        <w:t>/opravu/zneplatnenie/splatnenie</w:t>
      </w:r>
      <w:r w:rsidRPr="001A3C6F">
        <w:t xml:space="preserve"> zodpovedajúcich iných údajov za účelom sledovania príspevku EŠIF k napĺňaniu špecifických cieľov HP môže správcu ČMU požiadať aj gestor HP, po predchádzajúcej dohode s RO.</w:t>
      </w:r>
    </w:p>
  </w:footnote>
  <w:footnote w:id="34">
    <w:p w14:paraId="6CCF8176" w14:textId="270883C7" w:rsidR="007D62DE" w:rsidRDefault="007D62DE" w:rsidP="00B95372">
      <w:pPr>
        <w:pStyle w:val="Textpoznmkypodiarou"/>
        <w:jc w:val="both"/>
      </w:pPr>
      <w:r>
        <w:rPr>
          <w:rStyle w:val="Odkaznapoznmkupodiarou"/>
        </w:rPr>
        <w:footnoteRef/>
      </w:r>
      <w:r>
        <w:t xml:space="preserve"> V rámci aktualizácie č. 9 zdrojovej tabuľky bolo z podnetu CKO na základe návrhu gestora HP RMŽaND vytvorených 23 iných údajov (D0249-D0271) pre účely monitorovania napĺňania cieľov HP RMŽaND, ktoré boli priradené k viacerým OP.</w:t>
      </w:r>
    </w:p>
  </w:footnote>
  <w:footnote w:id="35">
    <w:p w14:paraId="1CC358A9" w14:textId="0CB434C0" w:rsidR="007D62DE" w:rsidRPr="00527628" w:rsidRDefault="007D62DE" w:rsidP="001254AE">
      <w:pPr>
        <w:pStyle w:val="Textpoznmkypodiarou"/>
        <w:jc w:val="both"/>
      </w:pPr>
      <w:r>
        <w:rPr>
          <w:rStyle w:val="Odkaznapoznmkupodiarou"/>
        </w:rPr>
        <w:footnoteRef/>
      </w:r>
      <w:r w:rsidRPr="00E42A5D">
        <w:t xml:space="preserve"> </w:t>
      </w:r>
      <w:r>
        <w:t>RO v rámci predmetnej výzvy priradí ku každému typu aktivít zodpovedajúcu sadu predefinovaných projektových MU. Žiadateľ, ktorý sa rozhodne pre konkrétnu aktivitu výzvy, si vyberá minimálne jeden zo sady predefinovaných MU priradených k ním zvolenej aktivite. Pri MU, ktoré si vybral (minimálne jednom), uvedie v ŽoNFP hodnotu MU, ktorú plánuje realizáciou projektu dosiahnuť (t. j. plánovanú hodnotu MU), rôznu od nuly.  Pre ostatné preddefinované MU priradené k ním zvolenej aktivite, ktoré sú pre jeho aktivitu nerelevantné, uvedie plánovanú hodnotu „0“. Týmto spôsobom žiadateľ určí/odlíši, ktorý MU z preddefinovanej sady MU si pre svoj projekt/aktivitu zvolil. Plánovanú hodnotu (reálnu alebo „0“) musí teda uviesť pri každom MU priradenom k ním zvolenej aktivite.</w:t>
      </w:r>
    </w:p>
  </w:footnote>
  <w:footnote w:id="36">
    <w:p w14:paraId="0D2D1427" w14:textId="77777777" w:rsidR="007D62DE" w:rsidRPr="00527628" w:rsidRDefault="007D62DE" w:rsidP="001254AE">
      <w:pPr>
        <w:pStyle w:val="Textpoznmkypodiarou"/>
      </w:pPr>
      <w:r>
        <w:rPr>
          <w:rStyle w:val="Odkaznapoznmkupodiarou"/>
        </w:rPr>
        <w:footnoteRef/>
      </w:r>
      <w:r w:rsidRPr="00E42A5D">
        <w:t xml:space="preserve"> </w:t>
      </w:r>
      <w:r>
        <w:t>Charakteristika účastníka predstavuje údaje opisujúce vlastnosti a situáciu účastníka.</w:t>
      </w:r>
    </w:p>
  </w:footnote>
  <w:footnote w:id="37">
    <w:p w14:paraId="156ADDF5" w14:textId="2E45417D" w:rsidR="007D62DE" w:rsidRPr="000A0178" w:rsidRDefault="007D62DE" w:rsidP="001254AE">
      <w:pPr>
        <w:pStyle w:val="Textpoznmkypodiarou"/>
        <w:rPr>
          <w:szCs w:val="18"/>
        </w:rPr>
      </w:pPr>
      <w:r w:rsidRPr="000A0178">
        <w:rPr>
          <w:rStyle w:val="Odkaznapoznmkupodiarou"/>
          <w:szCs w:val="18"/>
        </w:rPr>
        <w:footnoteRef/>
      </w:r>
      <w:r w:rsidRPr="000A0178">
        <w:rPr>
          <w:szCs w:val="18"/>
        </w:rPr>
        <w:t xml:space="preserve"> </w:t>
      </w:r>
      <w:r>
        <w:rPr>
          <w:szCs w:val="18"/>
        </w:rPr>
        <w:t>N</w:t>
      </w:r>
      <w:r w:rsidRPr="000A0178">
        <w:rPr>
          <w:szCs w:val="18"/>
        </w:rPr>
        <w:t>ariadenie</w:t>
      </w:r>
      <w:r>
        <w:rPr>
          <w:szCs w:val="18"/>
        </w:rPr>
        <w:t xml:space="preserve"> o</w:t>
      </w:r>
      <w:r w:rsidRPr="009B7EE6">
        <w:rPr>
          <w:szCs w:val="18"/>
        </w:rPr>
        <w:t xml:space="preserve"> </w:t>
      </w:r>
      <w:r>
        <w:rPr>
          <w:szCs w:val="18"/>
        </w:rPr>
        <w:t>ESF</w:t>
      </w:r>
      <w:r w:rsidRPr="000A0178">
        <w:rPr>
          <w:szCs w:val="18"/>
        </w:rPr>
        <w:t>, príloha I.</w:t>
      </w:r>
    </w:p>
  </w:footnote>
  <w:footnote w:id="38">
    <w:p w14:paraId="3FD1C5EA" w14:textId="31EE3459" w:rsidR="007D62DE" w:rsidRPr="000A0178" w:rsidRDefault="007D62DE" w:rsidP="001254AE">
      <w:pPr>
        <w:pStyle w:val="Textpoznmkypodiarou"/>
        <w:rPr>
          <w:szCs w:val="18"/>
        </w:rPr>
      </w:pPr>
      <w:r w:rsidRPr="000A0178">
        <w:rPr>
          <w:rStyle w:val="Odkaznapoznmkupodiarou"/>
          <w:szCs w:val="18"/>
        </w:rPr>
        <w:footnoteRef/>
      </w:r>
      <w:r w:rsidRPr="000A0178">
        <w:rPr>
          <w:szCs w:val="18"/>
        </w:rPr>
        <w:t xml:space="preserve"> </w:t>
      </w:r>
      <w:r>
        <w:rPr>
          <w:szCs w:val="18"/>
        </w:rPr>
        <w:t>Nariadenie o ESF</w:t>
      </w:r>
      <w:r w:rsidRPr="000A0178">
        <w:rPr>
          <w:szCs w:val="18"/>
        </w:rPr>
        <w:t>, príloha II.</w:t>
      </w:r>
    </w:p>
  </w:footnote>
  <w:footnote w:id="39">
    <w:p w14:paraId="6DA2678A" w14:textId="0909ED34" w:rsidR="007D62DE" w:rsidRDefault="007D62DE" w:rsidP="0050424C">
      <w:pPr>
        <w:pStyle w:val="Textpoznmkypodiarou"/>
        <w:jc w:val="both"/>
      </w:pPr>
      <w:r>
        <w:rPr>
          <w:rStyle w:val="Odkaznapoznmkupodiarou"/>
        </w:rPr>
        <w:footnoteRef/>
      </w:r>
      <w:r>
        <w:t xml:space="preserve"> Vzor karty účastníka v prílohe je ilustratívny (má poskytovať informácie, aké údaje sú k dispozícii pri jednotlivých poliach výberu). V ITMS2014+ je v skutočnosti karta účastníka obsahovo totožná, ale graficky odlišná.</w:t>
      </w:r>
    </w:p>
  </w:footnote>
  <w:footnote w:id="40">
    <w:p w14:paraId="0A6B088E" w14:textId="785859DA" w:rsidR="007D62DE" w:rsidRPr="000A0178" w:rsidRDefault="007D62DE" w:rsidP="00F83484">
      <w:pPr>
        <w:pStyle w:val="Textpoznmkypodiarou"/>
        <w:jc w:val="both"/>
        <w:rPr>
          <w:szCs w:val="18"/>
        </w:rPr>
      </w:pPr>
      <w:r w:rsidRPr="000A0178">
        <w:rPr>
          <w:rStyle w:val="Odkaznapoznmkupodiarou"/>
          <w:szCs w:val="18"/>
        </w:rPr>
        <w:footnoteRef/>
      </w:r>
      <w:r w:rsidRPr="000A0178">
        <w:rPr>
          <w:szCs w:val="18"/>
        </w:rPr>
        <w:t xml:space="preserve"> </w:t>
      </w:r>
      <w:r>
        <w:rPr>
          <w:szCs w:val="18"/>
        </w:rPr>
        <w:t>Nariadenie</w:t>
      </w:r>
      <w:r w:rsidRPr="009B7EE6">
        <w:rPr>
          <w:szCs w:val="18"/>
        </w:rPr>
        <w:t xml:space="preserve"> </w:t>
      </w:r>
      <w:r>
        <w:rPr>
          <w:szCs w:val="18"/>
        </w:rPr>
        <w:t>o ESF, príloha I</w:t>
      </w:r>
      <w:r w:rsidRPr="000A0178">
        <w:rPr>
          <w:szCs w:val="18"/>
        </w:rPr>
        <w:t>.</w:t>
      </w:r>
    </w:p>
  </w:footnote>
  <w:footnote w:id="41">
    <w:p w14:paraId="66E806B8" w14:textId="5FD89BDE" w:rsidR="007D62DE" w:rsidRDefault="007D62DE">
      <w:pPr>
        <w:pStyle w:val="Textpoznmkypodiarou"/>
      </w:pPr>
      <w:r w:rsidRPr="00F90151">
        <w:rPr>
          <w:rStyle w:val="Odkaznapoznmkupodiarou"/>
          <w:sz w:val="16"/>
        </w:rPr>
        <w:footnoteRef/>
      </w:r>
      <w:r w:rsidRPr="00F90151">
        <w:rPr>
          <w:sz w:val="16"/>
        </w:rPr>
        <w:t xml:space="preserve"> </w:t>
      </w:r>
      <w:r w:rsidRPr="00F90151">
        <w:rPr>
          <w:szCs w:val="24"/>
          <w:lang w:val="en-GB"/>
        </w:rPr>
        <w:t xml:space="preserve">Guidance document  - </w:t>
      </w:r>
      <w:r w:rsidRPr="009A0599">
        <w:rPr>
          <w:szCs w:val="24"/>
          <w:lang w:val="en-GB"/>
        </w:rPr>
        <w:t>Programming Period 2014 – 2020 – Monitoring and Evaluation of European Cohesion Policy – European Social Fund</w:t>
      </w:r>
      <w:r>
        <w:rPr>
          <w:szCs w:val="24"/>
          <w:lang w:val="en-GB"/>
        </w:rPr>
        <w:t xml:space="preserve">, </w:t>
      </w:r>
      <w:r w:rsidRPr="00F90151">
        <w:rPr>
          <w:szCs w:val="24"/>
          <w:lang w:val="en-GB"/>
        </w:rPr>
        <w:t>Annex D - Practical guidance on data collection and validation, May 2016</w:t>
      </w:r>
    </w:p>
  </w:footnote>
  <w:footnote w:id="42">
    <w:p w14:paraId="5657B7FE" w14:textId="0061454E" w:rsidR="007D62DE" w:rsidRDefault="007D62DE" w:rsidP="00D90E38">
      <w:pPr>
        <w:pStyle w:val="Textpoznmkypodiarou"/>
        <w:jc w:val="both"/>
      </w:pPr>
      <w:r>
        <w:rPr>
          <w:rStyle w:val="Odkaznapoznmkupodiarou"/>
        </w:rPr>
        <w:footnoteRef/>
      </w:r>
      <w:r>
        <w:t xml:space="preserve"> Anonymným účastníkom sa rozumie účastník, ktorý neposkytne svoje rodné číslo, resp. identifikátor v prípade zahraničného účastníka bez SK rodného čísla, prípadne iné identifikačné údaje (napr, meno, priezvisko a pod.) pre účely evidovania Karty účastníka, ale prijímateľ ho na základe iných vyplnených údajov v Karte účastníka dokáže jednoznačne identifikovať. V prípade vytvorenia Karty účastníka pre anonymného účastníka sa ako identifikátor osoby nepoužije rodné číslo ale iný </w:t>
      </w:r>
      <w:r w:rsidRPr="002B7305">
        <w:t>parameter, ktorý bude v rámci jedného projektu pridelovaný účastníkom tým istým spôsobom (napr. v rámci 1 projektu sa použije ako identifikátor len spisové číslo)</w:t>
      </w:r>
      <w:r>
        <w:t xml:space="preserve">. </w:t>
      </w:r>
      <w:ins w:id="299" w:author="oMN" w:date="2021-04-26T12:56:00Z">
        <w:r>
          <w:t xml:space="preserve">Na to, aby mohla byť pre anonymného účastníka vytvorená Karta účastníka, musí byť tento parameter nastavený v evidencii „Výzvy“ v ITMS2014+. </w:t>
        </w:r>
      </w:ins>
    </w:p>
  </w:footnote>
  <w:footnote w:id="43">
    <w:p w14:paraId="70B174D3" w14:textId="707BF18F" w:rsidR="007D62DE" w:rsidRDefault="007D62DE" w:rsidP="006047D4">
      <w:pPr>
        <w:pStyle w:val="Textpoznmkypodiarou"/>
        <w:jc w:val="both"/>
      </w:pPr>
      <w:r>
        <w:rPr>
          <w:rStyle w:val="Odkaznapoznmkupodiarou"/>
        </w:rPr>
        <w:footnoteRef/>
      </w:r>
      <w:r>
        <w:t xml:space="preserve"> Citlivými údajmi sú nasledovné kategórie: migrant, účastník s cudzím pôvodom, príslušník menšiny, zdravotne postihnutý, iné znevýhodnenie. </w:t>
      </w:r>
    </w:p>
  </w:footnote>
  <w:footnote w:id="44">
    <w:p w14:paraId="40147018" w14:textId="7A283887" w:rsidR="007D62DE" w:rsidRDefault="007D62DE" w:rsidP="00E26726">
      <w:pPr>
        <w:pStyle w:val="Textpoznmkypodiarou"/>
        <w:jc w:val="both"/>
      </w:pPr>
      <w:r>
        <w:rPr>
          <w:rStyle w:val="Odkaznapoznmkupodiarou"/>
        </w:rPr>
        <w:footnoteRef/>
      </w:r>
      <w:r>
        <w:t xml:space="preserve"> V zmysle čl. 273 nariadenia EP a Rady (EÚ, Euratom)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w:t>
      </w:r>
      <w:r w:rsidRPr="00E26726">
        <w:rPr>
          <w:b/>
        </w:rPr>
        <w:t xml:space="preserve">došlo k vypusteniu troch spoločných MU výstupov, týkajúcich sa situácie v domácnostiach („domácnosť nezamestnaných s vyživovanými deťmi“, „domácnosť nezamestnaných bez vyživovaných detí“, „domácnosť s jedným rodičom“). </w:t>
      </w:r>
      <w:r>
        <w:rPr>
          <w:b/>
        </w:rPr>
        <w:t xml:space="preserve">Tieto údaje už nie sú súčasťou karty účastníka (resp. v systéme ITMS2014+ sú v nej zneplatnené). </w:t>
      </w:r>
      <w:r w:rsidRPr="00E26726">
        <w:rPr>
          <w:b/>
        </w:rPr>
        <w:t>Údaje, ktoré boli predtým neúplné len z dôvodu chýbajúcich informácií o situácii účastníka v domácnosti, sa týmto stávajú úplnými, aj so spätnou platnosťou.</w:t>
      </w:r>
      <w:r w:rsidRPr="008F3FFC">
        <w:t xml:space="preserve"> </w:t>
      </w:r>
      <w:r>
        <w:t>RO sa môže, ale nemusí,</w:t>
      </w:r>
      <w:r w:rsidRPr="008F3FFC">
        <w:t xml:space="preserve"> rozhodnúť</w:t>
      </w:r>
      <w:r>
        <w:t xml:space="preserve"> aktualizovať </w:t>
      </w:r>
      <w:r w:rsidRPr="008F3FFC">
        <w:t>hodnoty</w:t>
      </w:r>
      <w:r>
        <w:t xml:space="preserve"> o účastníkoch</w:t>
      </w:r>
      <w:r w:rsidRPr="008F3FFC">
        <w:t xml:space="preserve"> </w:t>
      </w:r>
      <w:r>
        <w:t>vykazované</w:t>
      </w:r>
      <w:r w:rsidRPr="008F3FFC">
        <w:t xml:space="preserve"> v predchádzajúcich rokoch v</w:t>
      </w:r>
      <w:r>
        <w:t> budúcich Správach o vykonávaní OP.</w:t>
      </w:r>
    </w:p>
  </w:footnote>
  <w:footnote w:id="45">
    <w:p w14:paraId="184E5255" w14:textId="37D10714" w:rsidR="007D62DE" w:rsidRDefault="007D62DE" w:rsidP="00F70BF3">
      <w:pPr>
        <w:pStyle w:val="Textpoznmkypodiarou"/>
        <w:jc w:val="both"/>
      </w:pPr>
      <w:r>
        <w:rPr>
          <w:rStyle w:val="Odkaznapoznmkupodiarou"/>
        </w:rPr>
        <w:footnoteRef/>
      </w:r>
      <w:r>
        <w:t xml:space="preserve"> </w:t>
      </w:r>
      <w:r w:rsidRPr="000A0178">
        <w:rPr>
          <w:szCs w:val="18"/>
        </w:rPr>
        <w:t xml:space="preserve">Zdroj: </w:t>
      </w:r>
      <w:r>
        <w:rPr>
          <w:szCs w:val="18"/>
        </w:rPr>
        <w:t>Guidance document</w:t>
      </w:r>
      <w:r w:rsidRPr="000A0178">
        <w:rPr>
          <w:szCs w:val="18"/>
        </w:rPr>
        <w:t xml:space="preserve"> </w:t>
      </w:r>
      <w:r>
        <w:rPr>
          <w:szCs w:val="18"/>
        </w:rPr>
        <w:t xml:space="preserve">- </w:t>
      </w:r>
      <w:r w:rsidRPr="000A0178">
        <w:rPr>
          <w:szCs w:val="18"/>
        </w:rPr>
        <w:t>Programming Period 2014-202</w:t>
      </w:r>
      <w:r>
        <w:rPr>
          <w:szCs w:val="18"/>
        </w:rPr>
        <w:t>0</w:t>
      </w:r>
      <w:r w:rsidRPr="000A0178">
        <w:rPr>
          <w:szCs w:val="18"/>
        </w:rPr>
        <w:t xml:space="preserve"> – Monitoring and Evaluation of European Cohesion Policy – European Social Fund,  </w:t>
      </w:r>
      <w:r>
        <w:rPr>
          <w:szCs w:val="18"/>
        </w:rPr>
        <w:t>August 2018</w:t>
      </w:r>
      <w:r w:rsidRPr="000A0178">
        <w:rPr>
          <w:szCs w:val="18"/>
        </w:rPr>
        <w:t>.</w:t>
      </w:r>
    </w:p>
  </w:footnote>
  <w:footnote w:id="46">
    <w:p w14:paraId="1425BEFC" w14:textId="2327221E" w:rsidR="007D62DE" w:rsidRDefault="007D62DE" w:rsidP="00F70BF3">
      <w:pPr>
        <w:pStyle w:val="Textpoznmkypodiarou"/>
        <w:jc w:val="both"/>
      </w:pPr>
      <w:r>
        <w:rPr>
          <w:rStyle w:val="Odkaznapoznmkupodiarou"/>
        </w:rPr>
        <w:footnoteRef/>
      </w:r>
      <w:r>
        <w:t xml:space="preserve"> Osobnými údajmi pre tento účel sa rozumejú údaje: pohlavie, vek, vzdelanie, zamestnanecké postavenie, znevýhodnenie, kontaktné údaje. </w:t>
      </w:r>
    </w:p>
  </w:footnote>
  <w:footnote w:id="47">
    <w:p w14:paraId="45BD198E" w14:textId="0D5D8A34" w:rsidR="007D62DE" w:rsidRDefault="007D62DE" w:rsidP="00F70BF3">
      <w:pPr>
        <w:pStyle w:val="Textpoznmkypodiarou"/>
        <w:jc w:val="both"/>
      </w:pPr>
      <w:r>
        <w:rPr>
          <w:rStyle w:val="Odkaznapoznmkupodiarou"/>
        </w:rPr>
        <w:footnoteRef/>
      </w:r>
      <w:r>
        <w:t xml:space="preserve"> Bližšiu špecifikáciu poskytne RO/SO vo svojej riadiacej dokumentácii.  </w:t>
      </w:r>
    </w:p>
  </w:footnote>
  <w:footnote w:id="48">
    <w:p w14:paraId="02F677B6" w14:textId="38F84552" w:rsidR="007D62DE" w:rsidRDefault="007D62DE" w:rsidP="00B26F6D">
      <w:pPr>
        <w:pStyle w:val="Textpoznmkypodiarou"/>
        <w:jc w:val="both"/>
      </w:pPr>
      <w:r>
        <w:rPr>
          <w:rStyle w:val="Odkaznapoznmkupodiarou"/>
        </w:rPr>
        <w:footnoteRef/>
      </w:r>
      <w:r>
        <w:t xml:space="preserve"> </w:t>
      </w:r>
      <w:r w:rsidRPr="0094178C">
        <w:t>Príliš veľký rozdiel medzi celkovým počtom účastníkov a celkovým súčtom účastníkov („grand total</w:t>
      </w:r>
      <w:r>
        <w:t xml:space="preserve"> of participants</w:t>
      </w:r>
      <w:r w:rsidRPr="0094178C">
        <w:t>“) je považovaný za ohrozenie schopnosti monitorovacieho a informačného systému zbierať kvalitné a spoľahlivé údaje (v zmysle čl. 142 všeobecného nariadenia). Orgány auditu DG EMPL používajú 10% - tnú referenčnú hodnotu pre stanovenie nedostatočného vykazovania, nad ktorou je potrebná hĺbková analýza príčin a ďalšie úsilie RO na zníženie rozdielu medzi celkovým počtom účastníkov a celkovým súčtom účastníkov („grand total</w:t>
      </w:r>
      <w:r>
        <w:t xml:space="preserve"> of participants</w:t>
      </w:r>
      <w:r w:rsidRPr="0094178C">
        <w:t xml:space="preserve">“).  </w:t>
      </w:r>
    </w:p>
  </w:footnote>
  <w:footnote w:id="49">
    <w:p w14:paraId="1C859D17" w14:textId="48B85885" w:rsidR="007D62DE" w:rsidRDefault="007D62DE" w:rsidP="005556C0">
      <w:pPr>
        <w:pStyle w:val="Textpoznmkypodiarou"/>
        <w:jc w:val="both"/>
      </w:pPr>
      <w:r>
        <w:rPr>
          <w:rStyle w:val="Odkaznapoznmkupodiarou"/>
        </w:rPr>
        <w:footnoteRef/>
      </w:r>
      <w:r>
        <w:t xml:space="preserve"> Bližšie informácie pre vymedzenie resp. „identifikovanie“ účastníka projektu, sú popísané v metodických dokumentoch EK: „Counting of participants – ESF 2014-2020 monitoring data“ a „F&amp;Q on data collection and data validation, ESF 2014-2020 – February 2016“. </w:t>
      </w:r>
    </w:p>
  </w:footnote>
  <w:footnote w:id="50">
    <w:p w14:paraId="2B7226C1" w14:textId="0F5D9BF7" w:rsidR="007D62DE" w:rsidRPr="00D96720" w:rsidRDefault="007D62DE" w:rsidP="00F70BF3">
      <w:pPr>
        <w:pStyle w:val="Textpoznmkypodiarou"/>
        <w:jc w:val="both"/>
        <w:rPr>
          <w:szCs w:val="18"/>
        </w:rPr>
      </w:pPr>
      <w:r w:rsidRPr="000A0178">
        <w:rPr>
          <w:rStyle w:val="Odkaznapoznmkupodiarou"/>
          <w:szCs w:val="18"/>
        </w:rPr>
        <w:footnoteRef/>
      </w:r>
      <w:r w:rsidRPr="000A0178">
        <w:rPr>
          <w:szCs w:val="18"/>
        </w:rPr>
        <w:t xml:space="preserve"> Zdroj: Guidance document – Programming Period 2014</w:t>
      </w:r>
      <w:r>
        <w:rPr>
          <w:szCs w:val="18"/>
        </w:rPr>
        <w:t xml:space="preserve"> </w:t>
      </w:r>
      <w:r w:rsidRPr="000A0178">
        <w:rPr>
          <w:szCs w:val="18"/>
        </w:rPr>
        <w:t>-</w:t>
      </w:r>
      <w:r>
        <w:rPr>
          <w:szCs w:val="18"/>
        </w:rPr>
        <w:t xml:space="preserve"> </w:t>
      </w:r>
      <w:r w:rsidRPr="000A0178">
        <w:rPr>
          <w:szCs w:val="18"/>
        </w:rPr>
        <w:t>202</w:t>
      </w:r>
      <w:r>
        <w:rPr>
          <w:szCs w:val="18"/>
        </w:rPr>
        <w:t>0</w:t>
      </w:r>
      <w:r w:rsidRPr="000A0178">
        <w:rPr>
          <w:szCs w:val="18"/>
        </w:rPr>
        <w:t>– Monitoring and Evaluation of European Cohesion Policy – European Social Fund, Annex D</w:t>
      </w:r>
      <w:r w:rsidRPr="009A0599">
        <w:rPr>
          <w:szCs w:val="24"/>
          <w:lang w:val="en-GB"/>
        </w:rPr>
        <w:t xml:space="preserve"> </w:t>
      </w:r>
      <w:r>
        <w:rPr>
          <w:szCs w:val="24"/>
          <w:lang w:val="en-GB"/>
        </w:rPr>
        <w:t xml:space="preserve">- </w:t>
      </w:r>
      <w:r w:rsidRPr="00F90151">
        <w:rPr>
          <w:szCs w:val="24"/>
          <w:lang w:val="en-GB"/>
        </w:rPr>
        <w:t>Practical guidance on data collection and validation</w:t>
      </w:r>
      <w:r w:rsidRPr="000A0178">
        <w:rPr>
          <w:szCs w:val="18"/>
        </w:rPr>
        <w:t xml:space="preserve">, </w:t>
      </w:r>
      <w:r>
        <w:rPr>
          <w:szCs w:val="18"/>
        </w:rPr>
        <w:t>May 2016</w:t>
      </w:r>
      <w:r w:rsidRPr="000A0178">
        <w:rPr>
          <w:szCs w:val="18"/>
        </w:rPr>
        <w:t>.</w:t>
      </w:r>
    </w:p>
  </w:footnote>
  <w:footnote w:id="51">
    <w:p w14:paraId="4337AEB7" w14:textId="0FEE27E7" w:rsidR="007D62DE" w:rsidRDefault="007D62DE">
      <w:pPr>
        <w:pStyle w:val="Textpoznmkypodiarou"/>
      </w:pPr>
      <w:r>
        <w:rPr>
          <w:rStyle w:val="Odkaznapoznmkupodiarou"/>
        </w:rPr>
        <w:footnoteRef/>
      </w:r>
      <w:r>
        <w:t xml:space="preserve"> Lehota 4 týždňov začína plynúť nasledujúcim dňom po odchode účastníka z projektu.</w:t>
      </w:r>
    </w:p>
  </w:footnote>
  <w:footnote w:id="52">
    <w:p w14:paraId="2599537C" w14:textId="15351F29" w:rsidR="007D62DE" w:rsidRDefault="007D62DE">
      <w:pPr>
        <w:pStyle w:val="Textpoznmkypodiarou"/>
      </w:pPr>
      <w:r>
        <w:rPr>
          <w:rStyle w:val="Odkaznapoznmkupodiarou"/>
        </w:rPr>
        <w:footnoteRef/>
      </w:r>
      <w:r>
        <w:t xml:space="preserve"> V prípade, že účastník riadne nedokončí intervenciu IZM, ide o mimoriadny výstup z aktivity projektu, ktorý sa zaznamená v karte účastníka.</w:t>
      </w:r>
    </w:p>
  </w:footnote>
  <w:footnote w:id="53">
    <w:p w14:paraId="081986CD" w14:textId="59BD2828" w:rsidR="007D62DE" w:rsidRDefault="007D62DE" w:rsidP="0047128F">
      <w:pPr>
        <w:pStyle w:val="Textpoznmkypodiarou"/>
        <w:jc w:val="both"/>
      </w:pPr>
      <w:r>
        <w:rPr>
          <w:rStyle w:val="Odkaznapoznmkupodiarou"/>
        </w:rPr>
        <w:footnoteRef/>
      </w:r>
      <w:r>
        <w:t xml:space="preserve"> Výnimku predstavuje obdobie od schválenia novej verzie OP v SFC2014 do schválenia ŽoZ, ktorou sa zabezpečí zosúladenie zmien OP týkajúcich sa programových MU s ČMU. </w:t>
      </w:r>
    </w:p>
  </w:footnote>
  <w:footnote w:id="54">
    <w:p w14:paraId="47994FF5" w14:textId="4442C918" w:rsidR="007D62DE" w:rsidRDefault="007D62DE">
      <w:pPr>
        <w:pStyle w:val="Textpoznmkypodiarou"/>
      </w:pPr>
      <w:r>
        <w:rPr>
          <w:rStyle w:val="Odkaznapoznmkupodiarou"/>
        </w:rPr>
        <w:footnoteRef/>
      </w:r>
      <w:r>
        <w:t xml:space="preserve"> Relevantné len pri návrhu na zaradenie iných údajov do ČMU.</w:t>
      </w:r>
    </w:p>
  </w:footnote>
  <w:footnote w:id="55">
    <w:p w14:paraId="43A55294" w14:textId="58D3838F" w:rsidR="007D62DE" w:rsidRDefault="007D62DE">
      <w:pPr>
        <w:pStyle w:val="Textpoznmkypodiarou"/>
      </w:pPr>
      <w:r>
        <w:rPr>
          <w:rStyle w:val="Odkaznapoznmkupodiarou"/>
        </w:rPr>
        <w:footnoteRef/>
      </w:r>
      <w:r>
        <w:t xml:space="preserve"> Relevantné len pre iné údaje v ČMU.</w:t>
      </w:r>
    </w:p>
  </w:footnote>
  <w:footnote w:id="56">
    <w:p w14:paraId="55457575" w14:textId="77777777" w:rsidR="007D62DE" w:rsidRPr="006637E9" w:rsidRDefault="007D62DE" w:rsidP="001254AE">
      <w:pPr>
        <w:pStyle w:val="Textpoznmkypodiarou"/>
      </w:pPr>
      <w:r w:rsidRPr="006637E9">
        <w:rPr>
          <w:rStyle w:val="Odkaznapoznmkupodiarou"/>
        </w:rPr>
        <w:footnoteRef/>
      </w:r>
      <w:r w:rsidRPr="006637E9">
        <w:t xml:space="preserve"> </w:t>
      </w:r>
      <w:r w:rsidRPr="00CF74CF">
        <w:t>Viď ods. 1 a ods. 2 kapitoly 2.4.6.2 SR EŠIF 2014-2020</w:t>
      </w:r>
      <w:r w:rsidRPr="006637E9">
        <w:t>.</w:t>
      </w:r>
    </w:p>
  </w:footnote>
  <w:footnote w:id="57">
    <w:p w14:paraId="20B6B8FD" w14:textId="40EBB20B" w:rsidR="007D62DE" w:rsidRDefault="007D62DE">
      <w:pPr>
        <w:pStyle w:val="Textpoznmkypodiarou"/>
      </w:pPr>
      <w:r>
        <w:rPr>
          <w:rStyle w:val="Odkaznapoznmkupodiarou"/>
        </w:rPr>
        <w:footnoteRef/>
      </w:r>
      <w:r>
        <w:t xml:space="preserve"> V prípade zaradenia programových MU COVID zo zoznamu špecifických ukazovateľov COVID, ktorý zaviedla EK, správca ČMU neprideľuje nový kód „ex-ante“ (viď. pozn. pod čiarou č. 9)</w:t>
      </w:r>
    </w:p>
  </w:footnote>
  <w:footnote w:id="58">
    <w:p w14:paraId="54FE7A5C" w14:textId="18C0DA36" w:rsidR="007D62DE" w:rsidRDefault="007D62DE" w:rsidP="00486019">
      <w:pPr>
        <w:pStyle w:val="Textpoznmkypodiarou"/>
        <w:jc w:val="both"/>
      </w:pPr>
      <w:r>
        <w:rPr>
          <w:rStyle w:val="Odkaznapoznmkupodiarou"/>
        </w:rPr>
        <w:footnoteRef/>
      </w:r>
      <w:r>
        <w:t xml:space="preserve"> ŽoZ musí byť riadne zdôvodnená. </w:t>
      </w:r>
      <w:r w:rsidRPr="006E5542">
        <w:rPr>
          <w:b/>
          <w:bCs/>
        </w:rPr>
        <w:t>Príklady nepostačujúceho zdôvodnenia ŽoZ:</w:t>
      </w:r>
      <w:r>
        <w:t xml:space="preserve"> </w:t>
      </w:r>
      <w:r w:rsidRPr="00486019">
        <w:rPr>
          <w:i/>
        </w:rPr>
        <w:t>Žiadame zmenu typu výpočtu položky ČMU z agregácie MU projektu na „súčet“, za účelom jej správneho vykazovania</w:t>
      </w:r>
      <w:r>
        <w:t xml:space="preserve">. /Prečo?/ </w:t>
      </w:r>
      <w:r w:rsidRPr="00486019">
        <w:rPr>
          <w:i/>
        </w:rPr>
        <w:t>Žiadame o priradenie položky ČMU k OP.</w:t>
      </w:r>
      <w:r>
        <w:t xml:space="preserve"> /Prečo?/</w:t>
      </w:r>
    </w:p>
  </w:footnote>
  <w:footnote w:id="59">
    <w:p w14:paraId="620072F5" w14:textId="608497FB" w:rsidR="007D62DE" w:rsidRDefault="007D62DE" w:rsidP="00486019">
      <w:pPr>
        <w:pStyle w:val="Textpoznmkypodiarou"/>
        <w:jc w:val="both"/>
      </w:pPr>
      <w:r>
        <w:rPr>
          <w:rStyle w:val="Odkaznapoznmkupodiarou"/>
        </w:rPr>
        <w:footnoteRef/>
      </w:r>
      <w:r>
        <w:t xml:space="preserve"> V rámci posudzovania návrhu na zmenu svoje stanoviská (súhlasné/nesúhlasné) nepredkladajú členovia </w:t>
      </w:r>
      <w:r w:rsidRPr="003C20BA">
        <w:t xml:space="preserve">PS pre monitorovanie EŠIF </w:t>
      </w:r>
      <w:r>
        <w:t>zodpovední za komunikáciu v ČMU, ktorí sú nominovaní za ten istý OP, za ktorý sa ŽoZ predkladá</w:t>
      </w:r>
      <w:r w:rsidRPr="003C20BA">
        <w:t>.</w:t>
      </w:r>
      <w:r>
        <w:t xml:space="preserve"> Výnimkou sú prípady, ak v zmysle delegovania právomocí RO tohto OP na SO, koná SO vo veci ŽoZ samostatne.</w:t>
      </w:r>
    </w:p>
  </w:footnote>
  <w:footnote w:id="60">
    <w:p w14:paraId="48E72D5E" w14:textId="1BB877B3" w:rsidR="007D62DE" w:rsidRDefault="007D62DE" w:rsidP="00F83484">
      <w:pPr>
        <w:pStyle w:val="Textpoznmkypodiarou"/>
        <w:jc w:val="both"/>
      </w:pPr>
      <w:r>
        <w:rPr>
          <w:rStyle w:val="Odkaznapoznmkupodiarou"/>
        </w:rPr>
        <w:footnoteRef/>
      </w:r>
      <w:r>
        <w:t xml:space="preserve"> Vo výnimočných prípadoch môže správca ČMU na základe riadneho zdôvodnenia RO/gestora HP, ktoré predloží pri predkladaní ŽoZ správcovi ČMU, túto lehotu primerane skrátiť, o čom informuje členov PS pri zasielaní ŽoZ na posúdenie. Správca ČMU je oprávnený na žiadosť člena PS túto lehotu  v odôvodnených prípadoch aj predĺžiť. Lehota na posúdenie zo strany členov PS začína plynúť nasledujúci pracovný deň po doručení návrhu na zmenu v ČMU na posúdenie. </w:t>
      </w:r>
    </w:p>
  </w:footnote>
  <w:footnote w:id="61">
    <w:p w14:paraId="226A7F43" w14:textId="50EA1F2D" w:rsidR="007D62DE" w:rsidRDefault="007D62DE">
      <w:pPr>
        <w:pStyle w:val="Textpoznmkypodiarou"/>
      </w:pPr>
      <w:r>
        <w:rPr>
          <w:rStyle w:val="Odkaznapoznmkupodiarou"/>
        </w:rPr>
        <w:footnoteRef/>
      </w:r>
      <w:r>
        <w:t xml:space="preserve"> RO je oprávnený používať MU/iný údaj len v aktuálne platnom znení.</w:t>
      </w:r>
    </w:p>
  </w:footnote>
  <w:footnote w:id="62">
    <w:p w14:paraId="45C2F528" w14:textId="75526F2D" w:rsidR="007D62DE" w:rsidRDefault="007D62DE" w:rsidP="00AC5D9E">
      <w:pPr>
        <w:pStyle w:val="Textpoznmkypodiarou"/>
        <w:jc w:val="both"/>
      </w:pPr>
      <w:r>
        <w:rPr>
          <w:rStyle w:val="Odkaznapoznmkupodiarou"/>
        </w:rPr>
        <w:footnoteRef/>
      </w:r>
      <w:r>
        <w:t xml:space="preserve"> Za súhlas sa považuje nezaslanie odpovede dotknutého RO v prípade, ak ani po opätovnom vyzvaní  daný RO nezašle svoje stanovisko k predmetnej zmene ČMU a z pozície správcu ČMU neexistujú dôvodné pochybnosti pre schválenie takejto zmeny ČMU. </w:t>
      </w:r>
    </w:p>
  </w:footnote>
  <w:footnote w:id="63">
    <w:p w14:paraId="5276B3D6" w14:textId="31F925DD" w:rsidR="007D62DE" w:rsidRDefault="007D62DE">
      <w:pPr>
        <w:pStyle w:val="Textpoznmkypodiarou"/>
      </w:pPr>
      <w:r>
        <w:rPr>
          <w:rStyle w:val="Odkaznapoznmkupodiarou"/>
        </w:rPr>
        <w:footnoteRef/>
      </w:r>
      <w:r>
        <w:t xml:space="preserve"> </w:t>
      </w:r>
      <w:hyperlink r:id="rId2" w:history="1">
        <w:r w:rsidRPr="002164EB">
          <w:rPr>
            <w:rStyle w:val="Hypertextovprepojenie"/>
          </w:rPr>
          <w:t>www.partnerskadohoda.gov.sk</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7E1DF" w14:textId="6AA78C4D" w:rsidR="007D62DE" w:rsidRPr="00CF60E2" w:rsidRDefault="007D62DE" w:rsidP="00CF60E2">
    <w:pPr>
      <w:tabs>
        <w:tab w:val="center" w:pos="4536"/>
        <w:tab w:val="right" w:pos="9072"/>
      </w:tabs>
    </w:pPr>
    <w:r w:rsidRPr="00CF60E2">
      <w:rPr>
        <w:noProof/>
        <w:lang w:bidi="si-LK"/>
      </w:rPr>
      <mc:AlternateContent>
        <mc:Choice Requires="wps">
          <w:drawing>
            <wp:anchor distT="0" distB="0" distL="114300" distR="114300" simplePos="0" relativeHeight="251659264" behindDoc="0" locked="0" layoutInCell="1" allowOverlap="1" wp14:anchorId="5F6C260B" wp14:editId="40AE09F8">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531B275" id="Rovná spojnica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customXmlDelRangeStart w:id="362" w:author="oMN" w:date="2021-04-26T12:56:00Z"/>
  <w:sdt>
    <w:sdtPr>
      <w:id w:val="905183186"/>
      <w:date w:fullDate="2020-10-31T00:00:00Z">
        <w:dateFormat w:val="dd.MM.yyyy"/>
        <w:lid w:val="sk-SK"/>
        <w:storeMappedDataAs w:val="dateTime"/>
        <w:calendar w:val="gregorian"/>
      </w:date>
    </w:sdtPr>
    <w:sdtEndPr/>
    <w:sdtContent>
      <w:customXmlDelRangeEnd w:id="362"/>
      <w:p w14:paraId="227C70A3" w14:textId="77777777" w:rsidR="00171534" w:rsidRPr="004D68C7" w:rsidRDefault="00171534" w:rsidP="00CF60E2">
        <w:pPr>
          <w:tabs>
            <w:tab w:val="center" w:pos="4536"/>
            <w:tab w:val="right" w:pos="9072"/>
          </w:tabs>
          <w:jc w:val="right"/>
          <w:rPr>
            <w:del w:id="363" w:author="oMN" w:date="2021-04-26T12:56:00Z"/>
          </w:rPr>
        </w:pPr>
        <w:del w:id="364" w:author="oMN" w:date="2021-04-26T12:56:00Z">
          <w:r>
            <w:delText>31.10.2020</w:delText>
          </w:r>
        </w:del>
      </w:p>
      <w:customXmlDelRangeStart w:id="365" w:author="oMN" w:date="2021-04-26T12:56:00Z"/>
    </w:sdtContent>
  </w:sdt>
  <w:customXmlDelRangeEnd w:id="365"/>
  <w:customXmlInsRangeStart w:id="366" w:author="oMN" w:date="2021-04-26T12:56:00Z"/>
  <w:sdt>
    <w:sdtPr>
      <w:id w:val="-979142809"/>
      <w:date w:fullDate="2021-06-15T00:00:00Z">
        <w:dateFormat w:val="dd.MM.yyyy"/>
        <w:lid w:val="sk-SK"/>
        <w:storeMappedDataAs w:val="dateTime"/>
        <w:calendar w:val="gregorian"/>
      </w:date>
    </w:sdtPr>
    <w:sdtEndPr/>
    <w:sdtContent>
      <w:customXmlInsRangeEnd w:id="366"/>
      <w:p w14:paraId="3DC11C00" w14:textId="0F66453C" w:rsidR="007D62DE" w:rsidRPr="004D68C7" w:rsidRDefault="002C1CA1" w:rsidP="00CF60E2">
        <w:pPr>
          <w:tabs>
            <w:tab w:val="center" w:pos="4536"/>
            <w:tab w:val="right" w:pos="9072"/>
          </w:tabs>
          <w:jc w:val="right"/>
          <w:rPr>
            <w:ins w:id="367" w:author="oMN" w:date="2021-04-26T12:56:00Z"/>
          </w:rPr>
        </w:pPr>
        <w:ins w:id="368" w:author="oMN" w:date="2021-04-28T15:01:00Z">
          <w:r>
            <w:t>15.06.2021</w:t>
          </w:r>
        </w:ins>
      </w:p>
      <w:customXmlInsRangeStart w:id="369" w:author="oMN" w:date="2021-04-26T12:56:00Z"/>
    </w:sdtContent>
  </w:sdt>
  <w:customXmlInsRangeEnd w:id="369"/>
  <w:p w14:paraId="345C0CBC" w14:textId="77777777" w:rsidR="007D62DE" w:rsidRDefault="007D62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AD6666"/>
    <w:multiLevelType w:val="hybridMultilevel"/>
    <w:tmpl w:val="8946AFDE"/>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9484D"/>
    <w:multiLevelType w:val="hybridMultilevel"/>
    <w:tmpl w:val="0860BA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5EB26EC"/>
    <w:multiLevelType w:val="hybridMultilevel"/>
    <w:tmpl w:val="B8B8EF9A"/>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074E785B"/>
    <w:multiLevelType w:val="multilevel"/>
    <w:tmpl w:val="964679CA"/>
    <w:lvl w:ilvl="0">
      <w:start w:val="1"/>
      <w:numFmt w:val="decimal"/>
      <w:lvlText w:val="%1."/>
      <w:lvlJc w:val="left"/>
      <w:pPr>
        <w:ind w:left="720" w:hanging="360"/>
      </w:pPr>
    </w:lvl>
    <w:lvl w:ilvl="1">
      <w:start w:val="54"/>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8AD0824"/>
    <w:multiLevelType w:val="hybridMultilevel"/>
    <w:tmpl w:val="FC76EB0E"/>
    <w:lvl w:ilvl="0" w:tplc="041B0011">
      <w:start w:val="1"/>
      <w:numFmt w:val="decimal"/>
      <w:lvlText w:val="%1)"/>
      <w:lvlJc w:val="left"/>
      <w:pPr>
        <w:ind w:left="1571" w:hanging="360"/>
      </w:pPr>
      <w:rPr>
        <w:rFont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7" w15:restartNumberingAfterBreak="0">
    <w:nsid w:val="136E0A29"/>
    <w:multiLevelType w:val="hybridMultilevel"/>
    <w:tmpl w:val="B4DCE68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51A4B31"/>
    <w:multiLevelType w:val="hybridMultilevel"/>
    <w:tmpl w:val="9BC418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3C5E4F"/>
    <w:multiLevelType w:val="multilevel"/>
    <w:tmpl w:val="800E29F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90637A0"/>
    <w:multiLevelType w:val="hybridMultilevel"/>
    <w:tmpl w:val="71D42E2C"/>
    <w:lvl w:ilvl="0" w:tplc="041B0011">
      <w:start w:val="1"/>
      <w:numFmt w:val="decimal"/>
      <w:lvlText w:val="%1)"/>
      <w:lvlJc w:val="left"/>
      <w:pPr>
        <w:ind w:left="720" w:hanging="360"/>
      </w:pPr>
    </w:lvl>
    <w:lvl w:ilvl="1" w:tplc="041B0011">
      <w:start w:val="1"/>
      <w:numFmt w:val="decimal"/>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BA52E46"/>
    <w:multiLevelType w:val="hybridMultilevel"/>
    <w:tmpl w:val="BA0AAA1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C1D3208"/>
    <w:multiLevelType w:val="hybridMultilevel"/>
    <w:tmpl w:val="11F2F50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1FF65BC8"/>
    <w:multiLevelType w:val="hybridMultilevel"/>
    <w:tmpl w:val="60A4C9B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0FF1B8B"/>
    <w:multiLevelType w:val="hybridMultilevel"/>
    <w:tmpl w:val="DA0EDFAE"/>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5" w15:restartNumberingAfterBreak="0">
    <w:nsid w:val="24785231"/>
    <w:multiLevelType w:val="hybridMultilevel"/>
    <w:tmpl w:val="388A9778"/>
    <w:lvl w:ilvl="0" w:tplc="451E1630">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7273765"/>
    <w:multiLevelType w:val="hybridMultilevel"/>
    <w:tmpl w:val="98CEBB48"/>
    <w:lvl w:ilvl="0" w:tplc="041B000F">
      <w:start w:val="1"/>
      <w:numFmt w:val="decimal"/>
      <w:lvlText w:val="%1."/>
      <w:lvlJc w:val="left"/>
      <w:pPr>
        <w:ind w:left="1140" w:hanging="360"/>
      </w:p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17" w15:restartNumberingAfterBreak="0">
    <w:nsid w:val="2DB359E7"/>
    <w:multiLevelType w:val="hybridMultilevel"/>
    <w:tmpl w:val="9DC4F448"/>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 w15:restartNumberingAfterBreak="0">
    <w:nsid w:val="306D7AF0"/>
    <w:multiLevelType w:val="hybridMultilevel"/>
    <w:tmpl w:val="4C280462"/>
    <w:lvl w:ilvl="0" w:tplc="451E1630">
      <w:start w:val="1"/>
      <w:numFmt w:val="decimal"/>
      <w:lvlText w:val="%1."/>
      <w:lvlJc w:val="left"/>
      <w:pPr>
        <w:ind w:left="36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7A56E98"/>
    <w:multiLevelType w:val="hybridMultilevel"/>
    <w:tmpl w:val="269444E8"/>
    <w:lvl w:ilvl="0" w:tplc="AD68ECCE">
      <w:start w:val="5"/>
      <w:numFmt w:val="decimal"/>
      <w:lvlText w:val="%1"/>
      <w:lvlJc w:val="left"/>
      <w:pPr>
        <w:ind w:left="644" w:hanging="360"/>
      </w:pPr>
      <w:rPr>
        <w:rFonts w:hint="default"/>
      </w:rPr>
    </w:lvl>
    <w:lvl w:ilvl="1" w:tplc="0492B27E">
      <w:start w:val="1"/>
      <w:numFmt w:val="decimal"/>
      <w:lvlText w:val="%2."/>
      <w:lvlJc w:val="left"/>
      <w:pPr>
        <w:ind w:left="5617" w:hanging="360"/>
      </w:pPr>
      <w:rPr>
        <w:rFonts w:ascii="Times New Roman" w:eastAsia="Times New Roman" w:hAnsi="Times New Roman" w:cs="Times New Roman"/>
      </w:rPr>
    </w:lvl>
    <w:lvl w:ilvl="2" w:tplc="EE862414">
      <w:start w:val="1"/>
      <w:numFmt w:val="lowerLetter"/>
      <w:lvlText w:val="%3)"/>
      <w:lvlJc w:val="right"/>
      <w:pPr>
        <w:ind w:left="6337" w:hanging="180"/>
      </w:pPr>
      <w:rPr>
        <w:rFonts w:ascii="Times New Roman" w:eastAsia="Times New Roman" w:hAnsi="Times New Roman" w:cs="Times New Roman"/>
      </w:rPr>
    </w:lvl>
    <w:lvl w:ilvl="3" w:tplc="041B000F" w:tentative="1">
      <w:start w:val="1"/>
      <w:numFmt w:val="decimal"/>
      <w:lvlText w:val="%4."/>
      <w:lvlJc w:val="left"/>
      <w:pPr>
        <w:ind w:left="7057" w:hanging="360"/>
      </w:pPr>
    </w:lvl>
    <w:lvl w:ilvl="4" w:tplc="041B0019" w:tentative="1">
      <w:start w:val="1"/>
      <w:numFmt w:val="lowerLetter"/>
      <w:lvlText w:val="%5."/>
      <w:lvlJc w:val="left"/>
      <w:pPr>
        <w:ind w:left="7777" w:hanging="360"/>
      </w:pPr>
    </w:lvl>
    <w:lvl w:ilvl="5" w:tplc="041B001B" w:tentative="1">
      <w:start w:val="1"/>
      <w:numFmt w:val="lowerRoman"/>
      <w:lvlText w:val="%6."/>
      <w:lvlJc w:val="right"/>
      <w:pPr>
        <w:ind w:left="8497" w:hanging="180"/>
      </w:pPr>
    </w:lvl>
    <w:lvl w:ilvl="6" w:tplc="041B000F" w:tentative="1">
      <w:start w:val="1"/>
      <w:numFmt w:val="decimal"/>
      <w:lvlText w:val="%7."/>
      <w:lvlJc w:val="left"/>
      <w:pPr>
        <w:ind w:left="9217" w:hanging="360"/>
      </w:pPr>
    </w:lvl>
    <w:lvl w:ilvl="7" w:tplc="041B0019" w:tentative="1">
      <w:start w:val="1"/>
      <w:numFmt w:val="lowerLetter"/>
      <w:lvlText w:val="%8."/>
      <w:lvlJc w:val="left"/>
      <w:pPr>
        <w:ind w:left="9937" w:hanging="360"/>
      </w:pPr>
    </w:lvl>
    <w:lvl w:ilvl="8" w:tplc="041B001B" w:tentative="1">
      <w:start w:val="1"/>
      <w:numFmt w:val="lowerRoman"/>
      <w:lvlText w:val="%9."/>
      <w:lvlJc w:val="right"/>
      <w:pPr>
        <w:ind w:left="10657" w:hanging="180"/>
      </w:pPr>
    </w:lvl>
  </w:abstractNum>
  <w:abstractNum w:abstractNumId="20" w15:restartNumberingAfterBreak="0">
    <w:nsid w:val="38EC636C"/>
    <w:multiLevelType w:val="hybridMultilevel"/>
    <w:tmpl w:val="FD4028C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A99439B"/>
    <w:multiLevelType w:val="hybridMultilevel"/>
    <w:tmpl w:val="98987574"/>
    <w:lvl w:ilvl="0" w:tplc="041B000F">
      <w:start w:val="1"/>
      <w:numFmt w:val="decimal"/>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2" w15:restartNumberingAfterBreak="0">
    <w:nsid w:val="3C44468C"/>
    <w:multiLevelType w:val="hybridMultilevel"/>
    <w:tmpl w:val="D7E62ADC"/>
    <w:lvl w:ilvl="0" w:tplc="AC92DF84">
      <w:start w:val="5"/>
      <w:numFmt w:val="decimal"/>
      <w:lvlText w:val="%1."/>
      <w:lvlJc w:val="left"/>
      <w:pPr>
        <w:ind w:left="720" w:hanging="360"/>
      </w:pPr>
      <w:rPr>
        <w:rFonts w:hint="default"/>
        <w:b w:val="0"/>
      </w:rPr>
    </w:lvl>
    <w:lvl w:ilvl="1" w:tplc="C988165E">
      <w:start w:val="1"/>
      <w:numFmt w:val="decimal"/>
      <w:lvlText w:val="%2."/>
      <w:lvlJc w:val="left"/>
      <w:pPr>
        <w:ind w:left="1440" w:hanging="360"/>
      </w:pPr>
      <w:rPr>
        <w:rFonts w:ascii="Times New Roman" w:eastAsia="Times New Roman" w:hAnsi="Times New Roman" w:cs="Times New Roman"/>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C973585"/>
    <w:multiLevelType w:val="hybridMultilevel"/>
    <w:tmpl w:val="68F268EE"/>
    <w:lvl w:ilvl="0" w:tplc="041B001B">
      <w:start w:val="1"/>
      <w:numFmt w:val="lowerRoman"/>
      <w:lvlText w:val="%1."/>
      <w:lvlJc w:val="right"/>
      <w:pPr>
        <w:ind w:left="144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1E107BD"/>
    <w:multiLevelType w:val="hybridMultilevel"/>
    <w:tmpl w:val="3314FA6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4192321"/>
    <w:multiLevelType w:val="hybridMultilevel"/>
    <w:tmpl w:val="FD4028C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63223E2"/>
    <w:multiLevelType w:val="hybridMultilevel"/>
    <w:tmpl w:val="8AA8B59E"/>
    <w:lvl w:ilvl="0" w:tplc="EA4E5CB4">
      <w:start w:val="1"/>
      <w:numFmt w:val="lowerLetter"/>
      <w:lvlText w:val="%1)"/>
      <w:lvlJc w:val="left"/>
      <w:pPr>
        <w:ind w:left="1146" w:hanging="360"/>
      </w:pPr>
      <w:rPr>
        <w:rFonts w:hint="default"/>
        <w:b w:val="0"/>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7" w15:restartNumberingAfterBreak="0">
    <w:nsid w:val="473D30EC"/>
    <w:multiLevelType w:val="hybridMultilevel"/>
    <w:tmpl w:val="FE0E1ADA"/>
    <w:lvl w:ilvl="0" w:tplc="61D6DED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7665BAB"/>
    <w:multiLevelType w:val="hybridMultilevel"/>
    <w:tmpl w:val="E2EE691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7">
      <w:start w:val="1"/>
      <w:numFmt w:val="lowerLetter"/>
      <w:lvlText w:val="%3)"/>
      <w:lvlJc w:val="lef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493A6A62"/>
    <w:multiLevelType w:val="hybridMultilevel"/>
    <w:tmpl w:val="BBA2C2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93D7D70"/>
    <w:multiLevelType w:val="hybridMultilevel"/>
    <w:tmpl w:val="8A7666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D561B84"/>
    <w:multiLevelType w:val="hybridMultilevel"/>
    <w:tmpl w:val="8A36D730"/>
    <w:lvl w:ilvl="0" w:tplc="84AEA578">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3B47450"/>
    <w:multiLevelType w:val="hybridMultilevel"/>
    <w:tmpl w:val="05EEE42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51E3913"/>
    <w:multiLevelType w:val="hybridMultilevel"/>
    <w:tmpl w:val="919A5324"/>
    <w:lvl w:ilvl="0" w:tplc="041B0017">
      <w:start w:val="1"/>
      <w:numFmt w:val="lowerLetter"/>
      <w:lvlText w:val="%1)"/>
      <w:lvlJc w:val="left"/>
      <w:pPr>
        <w:ind w:left="928" w:hanging="360"/>
      </w:pPr>
      <w:rPr>
        <w:rFonts w:hint="default"/>
      </w:rPr>
    </w:lvl>
    <w:lvl w:ilvl="1" w:tplc="B9B2537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6A42902"/>
    <w:multiLevelType w:val="hybridMultilevel"/>
    <w:tmpl w:val="E1065084"/>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7AE7BD9"/>
    <w:multiLevelType w:val="hybridMultilevel"/>
    <w:tmpl w:val="68F268EE"/>
    <w:lvl w:ilvl="0" w:tplc="041B001B">
      <w:start w:val="1"/>
      <w:numFmt w:val="lowerRoman"/>
      <w:lvlText w:val="%1."/>
      <w:lvlJc w:val="right"/>
      <w:pPr>
        <w:ind w:left="144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9A84F6B"/>
    <w:multiLevelType w:val="hybridMultilevel"/>
    <w:tmpl w:val="29865870"/>
    <w:lvl w:ilvl="0" w:tplc="A8648FA6">
      <w:start w:val="1"/>
      <w:numFmt w:val="decimal"/>
      <w:lvlText w:val="%1."/>
      <w:lvlJc w:val="left"/>
      <w:pPr>
        <w:ind w:left="27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C382243"/>
    <w:multiLevelType w:val="hybridMultilevel"/>
    <w:tmpl w:val="950EB9E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E250E5E"/>
    <w:multiLevelType w:val="hybridMultilevel"/>
    <w:tmpl w:val="FD4028C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FAA49A4"/>
    <w:multiLevelType w:val="hybridMultilevel"/>
    <w:tmpl w:val="D83ADF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FBA21BE"/>
    <w:multiLevelType w:val="hybridMultilevel"/>
    <w:tmpl w:val="808E50F4"/>
    <w:lvl w:ilvl="0" w:tplc="041B0017">
      <w:start w:val="1"/>
      <w:numFmt w:val="lowerLetter"/>
      <w:lvlText w:val="%1)"/>
      <w:lvlJc w:val="left"/>
      <w:pPr>
        <w:ind w:left="786"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6101293A"/>
    <w:multiLevelType w:val="hybridMultilevel"/>
    <w:tmpl w:val="A2ECB7D2"/>
    <w:lvl w:ilvl="0" w:tplc="451E1630">
      <w:start w:val="1"/>
      <w:numFmt w:val="decimal"/>
      <w:lvlText w:val="%1."/>
      <w:lvlJc w:val="left"/>
      <w:pPr>
        <w:ind w:left="720" w:hanging="360"/>
      </w:pPr>
      <w:rPr>
        <w:rFonts w:hint="default"/>
        <w:b w:val="0"/>
      </w:rPr>
    </w:lvl>
    <w:lvl w:ilvl="1" w:tplc="041B0017">
      <w:start w:val="1"/>
      <w:numFmt w:val="lowerLetter"/>
      <w:lvlText w:val="%2)"/>
      <w:lvlJc w:val="left"/>
      <w:pPr>
        <w:ind w:left="1440" w:hanging="360"/>
      </w:pPr>
      <w:rPr>
        <w:b w:val="0"/>
      </w:rPr>
    </w:lvl>
    <w:lvl w:ilvl="2" w:tplc="2B7C8778">
      <w:start w:val="1"/>
      <w:numFmt w:val="lowerRoman"/>
      <w:lvlText w:val="%3."/>
      <w:lvlJc w:val="right"/>
      <w:pPr>
        <w:ind w:left="1030" w:hanging="180"/>
      </w:pPr>
      <w:rPr>
        <w:b w:val="0"/>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1F666E6"/>
    <w:multiLevelType w:val="hybridMultilevel"/>
    <w:tmpl w:val="87C4E0F8"/>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3" w15:restartNumberingAfterBreak="0">
    <w:nsid w:val="6260558B"/>
    <w:multiLevelType w:val="hybridMultilevel"/>
    <w:tmpl w:val="5726B8D8"/>
    <w:lvl w:ilvl="0" w:tplc="17EE59AE">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50A75C9"/>
    <w:multiLevelType w:val="hybridMultilevel"/>
    <w:tmpl w:val="9BC418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54E2C62"/>
    <w:multiLevelType w:val="hybridMultilevel"/>
    <w:tmpl w:val="BA0AAA1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6A9F27A5"/>
    <w:multiLevelType w:val="multilevel"/>
    <w:tmpl w:val="D680ABF4"/>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Times New Roman" w:hAnsi="Times New Roman" w:cs="Times New Roman" w:hint="default"/>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7" w15:restartNumberingAfterBreak="0">
    <w:nsid w:val="6AFD391A"/>
    <w:multiLevelType w:val="hybridMultilevel"/>
    <w:tmpl w:val="A27E27DA"/>
    <w:lvl w:ilvl="0" w:tplc="041B0017">
      <w:start w:val="1"/>
      <w:numFmt w:val="lowerLetter"/>
      <w:lvlText w:val="%1)"/>
      <w:lvlJc w:val="left"/>
      <w:pPr>
        <w:ind w:left="2766" w:hanging="360"/>
      </w:pPr>
    </w:lvl>
    <w:lvl w:ilvl="1" w:tplc="041B0019" w:tentative="1">
      <w:start w:val="1"/>
      <w:numFmt w:val="lowerLetter"/>
      <w:lvlText w:val="%2."/>
      <w:lvlJc w:val="left"/>
      <w:pPr>
        <w:ind w:left="3486" w:hanging="360"/>
      </w:pPr>
    </w:lvl>
    <w:lvl w:ilvl="2" w:tplc="041B001B" w:tentative="1">
      <w:start w:val="1"/>
      <w:numFmt w:val="lowerRoman"/>
      <w:lvlText w:val="%3."/>
      <w:lvlJc w:val="right"/>
      <w:pPr>
        <w:ind w:left="4206" w:hanging="180"/>
      </w:pPr>
    </w:lvl>
    <w:lvl w:ilvl="3" w:tplc="041B000F" w:tentative="1">
      <w:start w:val="1"/>
      <w:numFmt w:val="decimal"/>
      <w:lvlText w:val="%4."/>
      <w:lvlJc w:val="left"/>
      <w:pPr>
        <w:ind w:left="4926" w:hanging="360"/>
      </w:pPr>
    </w:lvl>
    <w:lvl w:ilvl="4" w:tplc="041B0019" w:tentative="1">
      <w:start w:val="1"/>
      <w:numFmt w:val="lowerLetter"/>
      <w:lvlText w:val="%5."/>
      <w:lvlJc w:val="left"/>
      <w:pPr>
        <w:ind w:left="5646" w:hanging="360"/>
      </w:pPr>
    </w:lvl>
    <w:lvl w:ilvl="5" w:tplc="041B001B" w:tentative="1">
      <w:start w:val="1"/>
      <w:numFmt w:val="lowerRoman"/>
      <w:lvlText w:val="%6."/>
      <w:lvlJc w:val="right"/>
      <w:pPr>
        <w:ind w:left="6366" w:hanging="180"/>
      </w:pPr>
    </w:lvl>
    <w:lvl w:ilvl="6" w:tplc="041B000F" w:tentative="1">
      <w:start w:val="1"/>
      <w:numFmt w:val="decimal"/>
      <w:lvlText w:val="%7."/>
      <w:lvlJc w:val="left"/>
      <w:pPr>
        <w:ind w:left="7086" w:hanging="360"/>
      </w:pPr>
    </w:lvl>
    <w:lvl w:ilvl="7" w:tplc="041B0019" w:tentative="1">
      <w:start w:val="1"/>
      <w:numFmt w:val="lowerLetter"/>
      <w:lvlText w:val="%8."/>
      <w:lvlJc w:val="left"/>
      <w:pPr>
        <w:ind w:left="7806" w:hanging="360"/>
      </w:pPr>
    </w:lvl>
    <w:lvl w:ilvl="8" w:tplc="041B001B" w:tentative="1">
      <w:start w:val="1"/>
      <w:numFmt w:val="lowerRoman"/>
      <w:lvlText w:val="%9."/>
      <w:lvlJc w:val="right"/>
      <w:pPr>
        <w:ind w:left="8526" w:hanging="180"/>
      </w:pPr>
    </w:lvl>
  </w:abstractNum>
  <w:abstractNum w:abstractNumId="48" w15:restartNumberingAfterBreak="0">
    <w:nsid w:val="6B84632B"/>
    <w:multiLevelType w:val="hybridMultilevel"/>
    <w:tmpl w:val="7D34D462"/>
    <w:lvl w:ilvl="0" w:tplc="8B62B47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BF90384"/>
    <w:multiLevelType w:val="hybridMultilevel"/>
    <w:tmpl w:val="D89A209E"/>
    <w:lvl w:ilvl="0" w:tplc="9DC07F8A">
      <w:start w:val="1"/>
      <w:numFmt w:val="lowerLetter"/>
      <w:lvlText w:val="%1)"/>
      <w:lvlJc w:val="left"/>
      <w:pPr>
        <w:ind w:left="1146" w:hanging="360"/>
      </w:pPr>
      <w:rPr>
        <w:b w:val="0"/>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1" w15:restartNumberingAfterBreak="0">
    <w:nsid w:val="6C4030FF"/>
    <w:multiLevelType w:val="singleLevel"/>
    <w:tmpl w:val="E6E43430"/>
    <w:lvl w:ilvl="0">
      <w:start w:val="1"/>
      <w:numFmt w:val="bullet"/>
      <w:pStyle w:val="Zoznamsodrkami2"/>
      <w:lvlText w:val="-"/>
      <w:lvlJc w:val="left"/>
      <w:pPr>
        <w:tabs>
          <w:tab w:val="num" w:pos="680"/>
        </w:tabs>
        <w:ind w:left="680" w:hanging="340"/>
      </w:pPr>
      <w:rPr>
        <w:rFonts w:ascii="Times New Roman" w:hAnsi="Times New Roman" w:hint="default"/>
      </w:rPr>
    </w:lvl>
  </w:abstractNum>
  <w:abstractNum w:abstractNumId="52" w15:restartNumberingAfterBreak="0">
    <w:nsid w:val="6C99058E"/>
    <w:multiLevelType w:val="multilevel"/>
    <w:tmpl w:val="800E29F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10C1D27"/>
    <w:multiLevelType w:val="hybridMultilevel"/>
    <w:tmpl w:val="1F38F906"/>
    <w:lvl w:ilvl="0" w:tplc="041B0011">
      <w:start w:val="1"/>
      <w:numFmt w:val="decimal"/>
      <w:lvlText w:val="%1)"/>
      <w:lvlJc w:val="left"/>
      <w:pPr>
        <w:ind w:left="1571" w:hanging="360"/>
      </w:pPr>
      <w:rPr>
        <w:rFonts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54" w15:restartNumberingAfterBreak="0">
    <w:nsid w:val="71744B2F"/>
    <w:multiLevelType w:val="hybridMultilevel"/>
    <w:tmpl w:val="6FA68E2C"/>
    <w:lvl w:ilvl="0" w:tplc="041B000F">
      <w:start w:val="1"/>
      <w:numFmt w:val="decimal"/>
      <w:lvlText w:val="%1."/>
      <w:lvlJc w:val="left"/>
      <w:pPr>
        <w:ind w:left="720" w:hanging="360"/>
      </w:pPr>
      <w:rPr>
        <w:rFonts w:hint="default"/>
      </w:rPr>
    </w:lvl>
    <w:lvl w:ilvl="1" w:tplc="B9B2537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1C7392E"/>
    <w:multiLevelType w:val="hybridMultilevel"/>
    <w:tmpl w:val="2A08F8C0"/>
    <w:lvl w:ilvl="0" w:tplc="9D067D52">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7379495E"/>
    <w:multiLevelType w:val="hybridMultilevel"/>
    <w:tmpl w:val="BBA2C2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73F1339A"/>
    <w:multiLevelType w:val="hybridMultilevel"/>
    <w:tmpl w:val="BA0AAA1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9" w15:restartNumberingAfterBreak="0">
    <w:nsid w:val="794219B5"/>
    <w:multiLevelType w:val="hybridMultilevel"/>
    <w:tmpl w:val="B9E4F8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7D130F02"/>
    <w:multiLevelType w:val="hybridMultilevel"/>
    <w:tmpl w:val="FAB49386"/>
    <w:lvl w:ilvl="0" w:tplc="041B0017">
      <w:start w:val="1"/>
      <w:numFmt w:val="lowerLetter"/>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61" w15:restartNumberingAfterBreak="0">
    <w:nsid w:val="7D4D356B"/>
    <w:multiLevelType w:val="hybridMultilevel"/>
    <w:tmpl w:val="31EEE5E2"/>
    <w:lvl w:ilvl="0" w:tplc="034CBC30">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E9D136E"/>
    <w:multiLevelType w:val="hybridMultilevel"/>
    <w:tmpl w:val="39A857C2"/>
    <w:lvl w:ilvl="0" w:tplc="451E1630">
      <w:start w:val="1"/>
      <w:numFmt w:val="decimal"/>
      <w:lvlText w:val="%1."/>
      <w:lvlJc w:val="left"/>
      <w:pPr>
        <w:ind w:left="720" w:hanging="360"/>
      </w:pPr>
      <w:rPr>
        <w:rFonts w:hint="default"/>
        <w:b w:val="0"/>
      </w:rPr>
    </w:lvl>
    <w:lvl w:ilvl="1" w:tplc="0409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EAD0420"/>
    <w:multiLevelType w:val="hybridMultilevel"/>
    <w:tmpl w:val="DB90C120"/>
    <w:lvl w:ilvl="0" w:tplc="041B0017">
      <w:start w:val="1"/>
      <w:numFmt w:val="lowerLetter"/>
      <w:lvlText w:val="%1)"/>
      <w:lvlJc w:val="left"/>
      <w:pPr>
        <w:ind w:left="1080" w:hanging="360"/>
      </w:pPr>
    </w:lvl>
    <w:lvl w:ilvl="1" w:tplc="041B0017">
      <w:start w:val="1"/>
      <w:numFmt w:val="lowerLetter"/>
      <w:lvlText w:val="%2)"/>
      <w:lvlJc w:val="left"/>
      <w:pPr>
        <w:ind w:left="1800" w:hanging="360"/>
      </w:pPr>
    </w:lvl>
    <w:lvl w:ilvl="2" w:tplc="A8648FA6">
      <w:start w:val="1"/>
      <w:numFmt w:val="decimal"/>
      <w:lvlText w:val="%3."/>
      <w:lvlJc w:val="left"/>
      <w:pPr>
        <w:ind w:left="2700" w:hanging="360"/>
      </w:pPr>
      <w:rPr>
        <w:rFonts w:hint="default"/>
      </w:rPr>
    </w:lvl>
    <w:lvl w:ilvl="3" w:tplc="8252E2EC">
      <w:start w:val="1"/>
      <w:numFmt w:val="decimal"/>
      <w:lvlText w:val="%4)"/>
      <w:lvlJc w:val="left"/>
      <w:pPr>
        <w:ind w:left="3240" w:hanging="360"/>
      </w:pPr>
      <w:rPr>
        <w:rFonts w:ascii="Times New Roman" w:eastAsia="Times New Roman" w:hAnsi="Times New Roman" w:cs="Times New Roman"/>
      </w:r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49"/>
  </w:num>
  <w:num w:numId="2">
    <w:abstractNumId w:val="54"/>
  </w:num>
  <w:num w:numId="3">
    <w:abstractNumId w:val="33"/>
  </w:num>
  <w:num w:numId="4">
    <w:abstractNumId w:val="5"/>
  </w:num>
  <w:num w:numId="5">
    <w:abstractNumId w:val="57"/>
  </w:num>
  <w:num w:numId="6">
    <w:abstractNumId w:val="45"/>
  </w:num>
  <w:num w:numId="7">
    <w:abstractNumId w:val="11"/>
  </w:num>
  <w:num w:numId="8">
    <w:abstractNumId w:val="55"/>
  </w:num>
  <w:num w:numId="9">
    <w:abstractNumId w:val="4"/>
  </w:num>
  <w:num w:numId="10">
    <w:abstractNumId w:val="30"/>
  </w:num>
  <w:num w:numId="11">
    <w:abstractNumId w:val="51"/>
  </w:num>
  <w:num w:numId="12">
    <w:abstractNumId w:val="58"/>
  </w:num>
  <w:num w:numId="13">
    <w:abstractNumId w:val="1"/>
  </w:num>
  <w:num w:numId="14">
    <w:abstractNumId w:val="0"/>
  </w:num>
  <w:num w:numId="15">
    <w:abstractNumId w:val="2"/>
  </w:num>
  <w:num w:numId="16">
    <w:abstractNumId w:val="63"/>
  </w:num>
  <w:num w:numId="17">
    <w:abstractNumId w:val="26"/>
  </w:num>
  <w:num w:numId="18">
    <w:abstractNumId w:val="37"/>
  </w:num>
  <w:num w:numId="19">
    <w:abstractNumId w:val="56"/>
  </w:num>
  <w:num w:numId="20">
    <w:abstractNumId w:val="25"/>
  </w:num>
  <w:num w:numId="21">
    <w:abstractNumId w:val="38"/>
  </w:num>
  <w:num w:numId="22">
    <w:abstractNumId w:val="14"/>
  </w:num>
  <w:num w:numId="23">
    <w:abstractNumId w:val="20"/>
  </w:num>
  <w:num w:numId="24">
    <w:abstractNumId w:val="41"/>
  </w:num>
  <w:num w:numId="25">
    <w:abstractNumId w:val="50"/>
  </w:num>
  <w:num w:numId="26">
    <w:abstractNumId w:val="42"/>
  </w:num>
  <w:num w:numId="27">
    <w:abstractNumId w:val="15"/>
  </w:num>
  <w:num w:numId="28">
    <w:abstractNumId w:val="62"/>
  </w:num>
  <w:num w:numId="29">
    <w:abstractNumId w:val="18"/>
  </w:num>
  <w:num w:numId="30">
    <w:abstractNumId w:val="32"/>
  </w:num>
  <w:num w:numId="31">
    <w:abstractNumId w:val="43"/>
  </w:num>
  <w:num w:numId="32">
    <w:abstractNumId w:val="60"/>
  </w:num>
  <w:num w:numId="33">
    <w:abstractNumId w:val="53"/>
  </w:num>
  <w:num w:numId="34">
    <w:abstractNumId w:val="6"/>
  </w:num>
  <w:num w:numId="35">
    <w:abstractNumId w:val="17"/>
  </w:num>
  <w:num w:numId="36">
    <w:abstractNumId w:val="24"/>
  </w:num>
  <w:num w:numId="37">
    <w:abstractNumId w:val="36"/>
  </w:num>
  <w:num w:numId="38">
    <w:abstractNumId w:val="12"/>
  </w:num>
  <w:num w:numId="39">
    <w:abstractNumId w:val="40"/>
  </w:num>
  <w:num w:numId="40">
    <w:abstractNumId w:val="10"/>
  </w:num>
  <w:num w:numId="41">
    <w:abstractNumId w:val="13"/>
  </w:num>
  <w:num w:numId="42">
    <w:abstractNumId w:val="29"/>
  </w:num>
  <w:num w:numId="43">
    <w:abstractNumId w:val="7"/>
  </w:num>
  <w:num w:numId="44">
    <w:abstractNumId w:val="19"/>
  </w:num>
  <w:num w:numId="45">
    <w:abstractNumId w:val="28"/>
  </w:num>
  <w:num w:numId="46">
    <w:abstractNumId w:val="47"/>
  </w:num>
  <w:num w:numId="47">
    <w:abstractNumId w:val="39"/>
  </w:num>
  <w:num w:numId="48">
    <w:abstractNumId w:val="23"/>
  </w:num>
  <w:num w:numId="49">
    <w:abstractNumId w:val="35"/>
  </w:num>
  <w:num w:numId="50">
    <w:abstractNumId w:val="3"/>
  </w:num>
  <w:num w:numId="51">
    <w:abstractNumId w:val="16"/>
  </w:num>
  <w:num w:numId="52">
    <w:abstractNumId w:val="61"/>
  </w:num>
  <w:num w:numId="53">
    <w:abstractNumId w:val="22"/>
  </w:num>
  <w:num w:numId="54">
    <w:abstractNumId w:val="27"/>
  </w:num>
  <w:num w:numId="55">
    <w:abstractNumId w:val="46"/>
  </w:num>
  <w:num w:numId="56">
    <w:abstractNumId w:val="52"/>
  </w:num>
  <w:num w:numId="57">
    <w:abstractNumId w:val="9"/>
  </w:num>
  <w:num w:numId="58">
    <w:abstractNumId w:val="44"/>
  </w:num>
  <w:num w:numId="59">
    <w:abstractNumId w:val="46"/>
  </w:num>
  <w:num w:numId="60">
    <w:abstractNumId w:val="8"/>
  </w:num>
  <w:num w:numId="61">
    <w:abstractNumId w:val="34"/>
  </w:num>
  <w:num w:numId="62">
    <w:abstractNumId w:val="21"/>
  </w:num>
  <w:num w:numId="63">
    <w:abstractNumId w:val="59"/>
  </w:num>
  <w:num w:numId="64">
    <w:abstractNumId w:val="31"/>
  </w:num>
  <w:num w:numId="65">
    <w:abstractNumId w:val="48"/>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MN">
    <w15:presenceInfo w15:providerId="None" w15:userId="oM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2402"/>
    <w:rsid w:val="000024C2"/>
    <w:rsid w:val="00002C2F"/>
    <w:rsid w:val="00007A17"/>
    <w:rsid w:val="000109BC"/>
    <w:rsid w:val="000215D5"/>
    <w:rsid w:val="000218C7"/>
    <w:rsid w:val="00023FCC"/>
    <w:rsid w:val="0002563A"/>
    <w:rsid w:val="00025672"/>
    <w:rsid w:val="00026219"/>
    <w:rsid w:val="000268F7"/>
    <w:rsid w:val="00027338"/>
    <w:rsid w:val="00032235"/>
    <w:rsid w:val="00032A5D"/>
    <w:rsid w:val="00032BD4"/>
    <w:rsid w:val="00033912"/>
    <w:rsid w:val="000345DD"/>
    <w:rsid w:val="000350A3"/>
    <w:rsid w:val="00035235"/>
    <w:rsid w:val="00035834"/>
    <w:rsid w:val="00036865"/>
    <w:rsid w:val="00040ED0"/>
    <w:rsid w:val="00041DB6"/>
    <w:rsid w:val="0004208C"/>
    <w:rsid w:val="0004271F"/>
    <w:rsid w:val="000429DF"/>
    <w:rsid w:val="00044BA2"/>
    <w:rsid w:val="0004786D"/>
    <w:rsid w:val="00050728"/>
    <w:rsid w:val="00050ECB"/>
    <w:rsid w:val="00053149"/>
    <w:rsid w:val="0005690E"/>
    <w:rsid w:val="0005740C"/>
    <w:rsid w:val="000578E0"/>
    <w:rsid w:val="00057BD8"/>
    <w:rsid w:val="0006028B"/>
    <w:rsid w:val="00061FDF"/>
    <w:rsid w:val="0006291D"/>
    <w:rsid w:val="00066955"/>
    <w:rsid w:val="00066A56"/>
    <w:rsid w:val="00070DA0"/>
    <w:rsid w:val="00071088"/>
    <w:rsid w:val="00073683"/>
    <w:rsid w:val="00074ADA"/>
    <w:rsid w:val="00077922"/>
    <w:rsid w:val="00080F9C"/>
    <w:rsid w:val="00084EF9"/>
    <w:rsid w:val="00085C82"/>
    <w:rsid w:val="000868DC"/>
    <w:rsid w:val="00086E45"/>
    <w:rsid w:val="00087BE6"/>
    <w:rsid w:val="0009093F"/>
    <w:rsid w:val="00090C06"/>
    <w:rsid w:val="00091969"/>
    <w:rsid w:val="00092146"/>
    <w:rsid w:val="00092C4B"/>
    <w:rsid w:val="00092D6E"/>
    <w:rsid w:val="00094044"/>
    <w:rsid w:val="0009481B"/>
    <w:rsid w:val="00094911"/>
    <w:rsid w:val="00095DBE"/>
    <w:rsid w:val="00096B6D"/>
    <w:rsid w:val="00097619"/>
    <w:rsid w:val="000A32C8"/>
    <w:rsid w:val="000B1202"/>
    <w:rsid w:val="000B1E33"/>
    <w:rsid w:val="000B2250"/>
    <w:rsid w:val="000B5956"/>
    <w:rsid w:val="000B5D12"/>
    <w:rsid w:val="000B6710"/>
    <w:rsid w:val="000C0D02"/>
    <w:rsid w:val="000C319C"/>
    <w:rsid w:val="000C4E56"/>
    <w:rsid w:val="000C713B"/>
    <w:rsid w:val="000C73E5"/>
    <w:rsid w:val="000D298C"/>
    <w:rsid w:val="000D4910"/>
    <w:rsid w:val="000D60CA"/>
    <w:rsid w:val="000D690C"/>
    <w:rsid w:val="000D6B86"/>
    <w:rsid w:val="000D7AB2"/>
    <w:rsid w:val="000E021E"/>
    <w:rsid w:val="000E04D4"/>
    <w:rsid w:val="000E28BD"/>
    <w:rsid w:val="000E2AA4"/>
    <w:rsid w:val="000E306A"/>
    <w:rsid w:val="000E34E3"/>
    <w:rsid w:val="000E4AD3"/>
    <w:rsid w:val="000E4BB9"/>
    <w:rsid w:val="000E5CFE"/>
    <w:rsid w:val="000E65B6"/>
    <w:rsid w:val="000F3339"/>
    <w:rsid w:val="000F4BC4"/>
    <w:rsid w:val="000F505C"/>
    <w:rsid w:val="000F7B9D"/>
    <w:rsid w:val="00105CFB"/>
    <w:rsid w:val="001061FB"/>
    <w:rsid w:val="00110BB2"/>
    <w:rsid w:val="001140F8"/>
    <w:rsid w:val="001147AF"/>
    <w:rsid w:val="00115869"/>
    <w:rsid w:val="00115A66"/>
    <w:rsid w:val="00116038"/>
    <w:rsid w:val="00116F61"/>
    <w:rsid w:val="00117DEF"/>
    <w:rsid w:val="00120886"/>
    <w:rsid w:val="001254AE"/>
    <w:rsid w:val="001257F4"/>
    <w:rsid w:val="00127AED"/>
    <w:rsid w:val="00130037"/>
    <w:rsid w:val="00130D5D"/>
    <w:rsid w:val="00130F58"/>
    <w:rsid w:val="0013362C"/>
    <w:rsid w:val="00133E92"/>
    <w:rsid w:val="00134D72"/>
    <w:rsid w:val="00135D56"/>
    <w:rsid w:val="001370BC"/>
    <w:rsid w:val="00137CBE"/>
    <w:rsid w:val="00140363"/>
    <w:rsid w:val="00141E3C"/>
    <w:rsid w:val="0014373E"/>
    <w:rsid w:val="00144CF2"/>
    <w:rsid w:val="0014641E"/>
    <w:rsid w:val="001512C0"/>
    <w:rsid w:val="001520D9"/>
    <w:rsid w:val="0015233E"/>
    <w:rsid w:val="001532C5"/>
    <w:rsid w:val="0015346F"/>
    <w:rsid w:val="00156B04"/>
    <w:rsid w:val="00157B6D"/>
    <w:rsid w:val="00160475"/>
    <w:rsid w:val="00161453"/>
    <w:rsid w:val="001614FD"/>
    <w:rsid w:val="00162902"/>
    <w:rsid w:val="0016382E"/>
    <w:rsid w:val="00170F94"/>
    <w:rsid w:val="00171534"/>
    <w:rsid w:val="001725F9"/>
    <w:rsid w:val="00173917"/>
    <w:rsid w:val="001759DA"/>
    <w:rsid w:val="00175BEB"/>
    <w:rsid w:val="00175EFA"/>
    <w:rsid w:val="0017710F"/>
    <w:rsid w:val="00177A35"/>
    <w:rsid w:val="001813D9"/>
    <w:rsid w:val="00182A73"/>
    <w:rsid w:val="00182F42"/>
    <w:rsid w:val="001843CF"/>
    <w:rsid w:val="00185FF9"/>
    <w:rsid w:val="00187085"/>
    <w:rsid w:val="0018734C"/>
    <w:rsid w:val="001873B5"/>
    <w:rsid w:val="00191E9E"/>
    <w:rsid w:val="00192BE5"/>
    <w:rsid w:val="00192CE2"/>
    <w:rsid w:val="00194210"/>
    <w:rsid w:val="001A19CD"/>
    <w:rsid w:val="001A3A50"/>
    <w:rsid w:val="001A3C6F"/>
    <w:rsid w:val="001A533E"/>
    <w:rsid w:val="001A5A7B"/>
    <w:rsid w:val="001B12DC"/>
    <w:rsid w:val="001B27DA"/>
    <w:rsid w:val="001B4297"/>
    <w:rsid w:val="001B5250"/>
    <w:rsid w:val="001B59FA"/>
    <w:rsid w:val="001B5E8D"/>
    <w:rsid w:val="001B6DA1"/>
    <w:rsid w:val="001B6E9F"/>
    <w:rsid w:val="001B7245"/>
    <w:rsid w:val="001C0441"/>
    <w:rsid w:val="001C11CA"/>
    <w:rsid w:val="001C21B1"/>
    <w:rsid w:val="001C4308"/>
    <w:rsid w:val="001C464B"/>
    <w:rsid w:val="001C4D16"/>
    <w:rsid w:val="001C513F"/>
    <w:rsid w:val="001C60AC"/>
    <w:rsid w:val="001C7B0E"/>
    <w:rsid w:val="001D038A"/>
    <w:rsid w:val="001D0A3D"/>
    <w:rsid w:val="001D0C49"/>
    <w:rsid w:val="001D21DD"/>
    <w:rsid w:val="001D367A"/>
    <w:rsid w:val="001D4B25"/>
    <w:rsid w:val="001D4BFB"/>
    <w:rsid w:val="001D6D2E"/>
    <w:rsid w:val="001D6E9E"/>
    <w:rsid w:val="001D78BB"/>
    <w:rsid w:val="001E02FD"/>
    <w:rsid w:val="001E19EF"/>
    <w:rsid w:val="001E697F"/>
    <w:rsid w:val="001E7D15"/>
    <w:rsid w:val="001F011C"/>
    <w:rsid w:val="001F0193"/>
    <w:rsid w:val="001F0957"/>
    <w:rsid w:val="001F4194"/>
    <w:rsid w:val="001F4ED5"/>
    <w:rsid w:val="001F512A"/>
    <w:rsid w:val="001F586E"/>
    <w:rsid w:val="001F6304"/>
    <w:rsid w:val="002005CF"/>
    <w:rsid w:val="00202F63"/>
    <w:rsid w:val="00205841"/>
    <w:rsid w:val="00211188"/>
    <w:rsid w:val="00212006"/>
    <w:rsid w:val="00212DB4"/>
    <w:rsid w:val="0021361F"/>
    <w:rsid w:val="0021586E"/>
    <w:rsid w:val="0022006B"/>
    <w:rsid w:val="002225B1"/>
    <w:rsid w:val="00222F21"/>
    <w:rsid w:val="002234AE"/>
    <w:rsid w:val="002259C4"/>
    <w:rsid w:val="00225A05"/>
    <w:rsid w:val="00225D17"/>
    <w:rsid w:val="002301D9"/>
    <w:rsid w:val="0023393C"/>
    <w:rsid w:val="00233B39"/>
    <w:rsid w:val="00233B8D"/>
    <w:rsid w:val="00241034"/>
    <w:rsid w:val="00241D3D"/>
    <w:rsid w:val="002422EF"/>
    <w:rsid w:val="00242F5D"/>
    <w:rsid w:val="00243F2D"/>
    <w:rsid w:val="00245500"/>
    <w:rsid w:val="00246970"/>
    <w:rsid w:val="00252845"/>
    <w:rsid w:val="00252A5F"/>
    <w:rsid w:val="00252B18"/>
    <w:rsid w:val="002535F9"/>
    <w:rsid w:val="00254857"/>
    <w:rsid w:val="002554F0"/>
    <w:rsid w:val="00255B82"/>
    <w:rsid w:val="00256687"/>
    <w:rsid w:val="0025671A"/>
    <w:rsid w:val="002569CC"/>
    <w:rsid w:val="002576EA"/>
    <w:rsid w:val="00257BA3"/>
    <w:rsid w:val="002607A9"/>
    <w:rsid w:val="00261762"/>
    <w:rsid w:val="00261E21"/>
    <w:rsid w:val="00262157"/>
    <w:rsid w:val="0026676B"/>
    <w:rsid w:val="00266A2C"/>
    <w:rsid w:val="0027124B"/>
    <w:rsid w:val="00273B03"/>
    <w:rsid w:val="00274479"/>
    <w:rsid w:val="00274A92"/>
    <w:rsid w:val="002752CB"/>
    <w:rsid w:val="0027531B"/>
    <w:rsid w:val="002761D4"/>
    <w:rsid w:val="00277C80"/>
    <w:rsid w:val="0028029F"/>
    <w:rsid w:val="00280782"/>
    <w:rsid w:val="00284DAC"/>
    <w:rsid w:val="002866B4"/>
    <w:rsid w:val="00287A25"/>
    <w:rsid w:val="00291ECE"/>
    <w:rsid w:val="00292D0E"/>
    <w:rsid w:val="0029494C"/>
    <w:rsid w:val="0029515A"/>
    <w:rsid w:val="00297BBD"/>
    <w:rsid w:val="002A0F05"/>
    <w:rsid w:val="002A164D"/>
    <w:rsid w:val="002A1E17"/>
    <w:rsid w:val="002A2813"/>
    <w:rsid w:val="002A5502"/>
    <w:rsid w:val="002A7081"/>
    <w:rsid w:val="002A75B9"/>
    <w:rsid w:val="002A7FE8"/>
    <w:rsid w:val="002B2D8D"/>
    <w:rsid w:val="002B365E"/>
    <w:rsid w:val="002B5F5E"/>
    <w:rsid w:val="002B71A6"/>
    <w:rsid w:val="002B7305"/>
    <w:rsid w:val="002B7EC2"/>
    <w:rsid w:val="002C1B1E"/>
    <w:rsid w:val="002C1CA1"/>
    <w:rsid w:val="002C5472"/>
    <w:rsid w:val="002C5A09"/>
    <w:rsid w:val="002C6883"/>
    <w:rsid w:val="002C764B"/>
    <w:rsid w:val="002D0BFA"/>
    <w:rsid w:val="002D32C4"/>
    <w:rsid w:val="002D41F5"/>
    <w:rsid w:val="002D4ED4"/>
    <w:rsid w:val="002D57D0"/>
    <w:rsid w:val="002D65BD"/>
    <w:rsid w:val="002E611C"/>
    <w:rsid w:val="002E684B"/>
    <w:rsid w:val="002E7F32"/>
    <w:rsid w:val="002E7F66"/>
    <w:rsid w:val="002F0875"/>
    <w:rsid w:val="002F1456"/>
    <w:rsid w:val="002F1C87"/>
    <w:rsid w:val="002F443F"/>
    <w:rsid w:val="002F4738"/>
    <w:rsid w:val="002F55AE"/>
    <w:rsid w:val="002F745E"/>
    <w:rsid w:val="00302B83"/>
    <w:rsid w:val="003045D7"/>
    <w:rsid w:val="00305BE4"/>
    <w:rsid w:val="00317B0A"/>
    <w:rsid w:val="00317C7C"/>
    <w:rsid w:val="003209DD"/>
    <w:rsid w:val="00320C84"/>
    <w:rsid w:val="003270F9"/>
    <w:rsid w:val="003276EF"/>
    <w:rsid w:val="00333BA2"/>
    <w:rsid w:val="00334C3F"/>
    <w:rsid w:val="00336C2A"/>
    <w:rsid w:val="00337A16"/>
    <w:rsid w:val="00341103"/>
    <w:rsid w:val="00341C11"/>
    <w:rsid w:val="00342A97"/>
    <w:rsid w:val="00345F5A"/>
    <w:rsid w:val="003463D1"/>
    <w:rsid w:val="003463DD"/>
    <w:rsid w:val="00347E68"/>
    <w:rsid w:val="00353F07"/>
    <w:rsid w:val="00354DEC"/>
    <w:rsid w:val="00360349"/>
    <w:rsid w:val="00362B87"/>
    <w:rsid w:val="003630AE"/>
    <w:rsid w:val="003652B2"/>
    <w:rsid w:val="0036679D"/>
    <w:rsid w:val="003679A1"/>
    <w:rsid w:val="0037139A"/>
    <w:rsid w:val="00372390"/>
    <w:rsid w:val="00374C71"/>
    <w:rsid w:val="00380958"/>
    <w:rsid w:val="003812BB"/>
    <w:rsid w:val="00386913"/>
    <w:rsid w:val="00386CBA"/>
    <w:rsid w:val="00387DBE"/>
    <w:rsid w:val="003901CB"/>
    <w:rsid w:val="00391ED2"/>
    <w:rsid w:val="00393784"/>
    <w:rsid w:val="00395463"/>
    <w:rsid w:val="0039610F"/>
    <w:rsid w:val="003A0876"/>
    <w:rsid w:val="003A36BD"/>
    <w:rsid w:val="003A4947"/>
    <w:rsid w:val="003A50BD"/>
    <w:rsid w:val="003A56D4"/>
    <w:rsid w:val="003A5AA4"/>
    <w:rsid w:val="003A5F21"/>
    <w:rsid w:val="003A67E1"/>
    <w:rsid w:val="003A7377"/>
    <w:rsid w:val="003A754D"/>
    <w:rsid w:val="003A7881"/>
    <w:rsid w:val="003B0930"/>
    <w:rsid w:val="003B0DFE"/>
    <w:rsid w:val="003B2160"/>
    <w:rsid w:val="003B2F8A"/>
    <w:rsid w:val="003B4C42"/>
    <w:rsid w:val="003B4CD6"/>
    <w:rsid w:val="003B5584"/>
    <w:rsid w:val="003B74C9"/>
    <w:rsid w:val="003C0DDC"/>
    <w:rsid w:val="003C1263"/>
    <w:rsid w:val="003C20BA"/>
    <w:rsid w:val="003C2544"/>
    <w:rsid w:val="003C2D56"/>
    <w:rsid w:val="003C3157"/>
    <w:rsid w:val="003C5E15"/>
    <w:rsid w:val="003C66C7"/>
    <w:rsid w:val="003C71AA"/>
    <w:rsid w:val="003D1377"/>
    <w:rsid w:val="003D2767"/>
    <w:rsid w:val="003D2846"/>
    <w:rsid w:val="003D38F6"/>
    <w:rsid w:val="003D568C"/>
    <w:rsid w:val="003D6124"/>
    <w:rsid w:val="003E232F"/>
    <w:rsid w:val="003E5A61"/>
    <w:rsid w:val="003E6C97"/>
    <w:rsid w:val="003F0C66"/>
    <w:rsid w:val="003F571F"/>
    <w:rsid w:val="003F5D75"/>
    <w:rsid w:val="003F6416"/>
    <w:rsid w:val="00400ACD"/>
    <w:rsid w:val="00401388"/>
    <w:rsid w:val="00401545"/>
    <w:rsid w:val="00401E18"/>
    <w:rsid w:val="00401FDA"/>
    <w:rsid w:val="00402212"/>
    <w:rsid w:val="0040484A"/>
    <w:rsid w:val="0040685A"/>
    <w:rsid w:val="00411AC0"/>
    <w:rsid w:val="00413DC7"/>
    <w:rsid w:val="00414991"/>
    <w:rsid w:val="00415665"/>
    <w:rsid w:val="004157D1"/>
    <w:rsid w:val="004158FB"/>
    <w:rsid w:val="0041652C"/>
    <w:rsid w:val="00416E2D"/>
    <w:rsid w:val="00417419"/>
    <w:rsid w:val="004222EE"/>
    <w:rsid w:val="004235F1"/>
    <w:rsid w:val="0042586A"/>
    <w:rsid w:val="00427E43"/>
    <w:rsid w:val="00430011"/>
    <w:rsid w:val="00430542"/>
    <w:rsid w:val="00431668"/>
    <w:rsid w:val="00431FE3"/>
    <w:rsid w:val="0043231F"/>
    <w:rsid w:val="00432DF1"/>
    <w:rsid w:val="00433275"/>
    <w:rsid w:val="00433DE6"/>
    <w:rsid w:val="004342D6"/>
    <w:rsid w:val="00435182"/>
    <w:rsid w:val="00437935"/>
    <w:rsid w:val="004428C3"/>
    <w:rsid w:val="00442DF0"/>
    <w:rsid w:val="00443E8A"/>
    <w:rsid w:val="004445A9"/>
    <w:rsid w:val="0044531C"/>
    <w:rsid w:val="00446116"/>
    <w:rsid w:val="004465BE"/>
    <w:rsid w:val="00447151"/>
    <w:rsid w:val="00451CC5"/>
    <w:rsid w:val="00451ED8"/>
    <w:rsid w:val="00454A20"/>
    <w:rsid w:val="00454B7E"/>
    <w:rsid w:val="00460F75"/>
    <w:rsid w:val="0046396C"/>
    <w:rsid w:val="004640FA"/>
    <w:rsid w:val="00466928"/>
    <w:rsid w:val="00466B66"/>
    <w:rsid w:val="00467C5A"/>
    <w:rsid w:val="004700A4"/>
    <w:rsid w:val="0047128F"/>
    <w:rsid w:val="00473536"/>
    <w:rsid w:val="004743A7"/>
    <w:rsid w:val="00477B8E"/>
    <w:rsid w:val="00481569"/>
    <w:rsid w:val="00482C91"/>
    <w:rsid w:val="00482DC2"/>
    <w:rsid w:val="004831D1"/>
    <w:rsid w:val="00484390"/>
    <w:rsid w:val="00485BEC"/>
    <w:rsid w:val="00486019"/>
    <w:rsid w:val="00486BA1"/>
    <w:rsid w:val="00486C04"/>
    <w:rsid w:val="00490AF9"/>
    <w:rsid w:val="004922EA"/>
    <w:rsid w:val="00493816"/>
    <w:rsid w:val="00493F0A"/>
    <w:rsid w:val="00494706"/>
    <w:rsid w:val="00495EE2"/>
    <w:rsid w:val="00496A01"/>
    <w:rsid w:val="00496D91"/>
    <w:rsid w:val="004A0737"/>
    <w:rsid w:val="004A0829"/>
    <w:rsid w:val="004A08C0"/>
    <w:rsid w:val="004A410E"/>
    <w:rsid w:val="004A48A6"/>
    <w:rsid w:val="004A5DF7"/>
    <w:rsid w:val="004A616D"/>
    <w:rsid w:val="004A7B00"/>
    <w:rsid w:val="004B0550"/>
    <w:rsid w:val="004B062E"/>
    <w:rsid w:val="004B0E97"/>
    <w:rsid w:val="004B251D"/>
    <w:rsid w:val="004B505B"/>
    <w:rsid w:val="004B6B31"/>
    <w:rsid w:val="004B7225"/>
    <w:rsid w:val="004C0FD2"/>
    <w:rsid w:val="004C1071"/>
    <w:rsid w:val="004C1722"/>
    <w:rsid w:val="004C20A8"/>
    <w:rsid w:val="004C31F1"/>
    <w:rsid w:val="004C3AC8"/>
    <w:rsid w:val="004C5B42"/>
    <w:rsid w:val="004D0956"/>
    <w:rsid w:val="004D0DFF"/>
    <w:rsid w:val="004D5A5F"/>
    <w:rsid w:val="004D68C7"/>
    <w:rsid w:val="004E0360"/>
    <w:rsid w:val="004E2120"/>
    <w:rsid w:val="004E3A67"/>
    <w:rsid w:val="004E3ABD"/>
    <w:rsid w:val="004E61BA"/>
    <w:rsid w:val="004E7168"/>
    <w:rsid w:val="004E79B9"/>
    <w:rsid w:val="004F01EE"/>
    <w:rsid w:val="004F197A"/>
    <w:rsid w:val="004F3D22"/>
    <w:rsid w:val="004F576C"/>
    <w:rsid w:val="004F5B1D"/>
    <w:rsid w:val="004F5E91"/>
    <w:rsid w:val="004F5E96"/>
    <w:rsid w:val="004F7569"/>
    <w:rsid w:val="004F791F"/>
    <w:rsid w:val="004F7AFD"/>
    <w:rsid w:val="00500945"/>
    <w:rsid w:val="005010EA"/>
    <w:rsid w:val="00502271"/>
    <w:rsid w:val="0050251C"/>
    <w:rsid w:val="00502E6F"/>
    <w:rsid w:val="0050402A"/>
    <w:rsid w:val="0050424C"/>
    <w:rsid w:val="00504D5E"/>
    <w:rsid w:val="00506C75"/>
    <w:rsid w:val="005075E9"/>
    <w:rsid w:val="00511CF8"/>
    <w:rsid w:val="00511E5B"/>
    <w:rsid w:val="005122F6"/>
    <w:rsid w:val="00512AC3"/>
    <w:rsid w:val="00513ACD"/>
    <w:rsid w:val="005168D4"/>
    <w:rsid w:val="00524A5A"/>
    <w:rsid w:val="00526AC0"/>
    <w:rsid w:val="005279C5"/>
    <w:rsid w:val="00530A7C"/>
    <w:rsid w:val="00530C4F"/>
    <w:rsid w:val="00533025"/>
    <w:rsid w:val="0053362B"/>
    <w:rsid w:val="00534C00"/>
    <w:rsid w:val="00537295"/>
    <w:rsid w:val="00541FF5"/>
    <w:rsid w:val="00543C87"/>
    <w:rsid w:val="00544339"/>
    <w:rsid w:val="00544878"/>
    <w:rsid w:val="005448EE"/>
    <w:rsid w:val="00544CB7"/>
    <w:rsid w:val="00544F1F"/>
    <w:rsid w:val="00545154"/>
    <w:rsid w:val="00545587"/>
    <w:rsid w:val="005461E0"/>
    <w:rsid w:val="0054684E"/>
    <w:rsid w:val="0054796C"/>
    <w:rsid w:val="00547C40"/>
    <w:rsid w:val="00547DD1"/>
    <w:rsid w:val="005501D3"/>
    <w:rsid w:val="00550610"/>
    <w:rsid w:val="00551C55"/>
    <w:rsid w:val="005529EB"/>
    <w:rsid w:val="005556C0"/>
    <w:rsid w:val="00561762"/>
    <w:rsid w:val="00561D23"/>
    <w:rsid w:val="00562904"/>
    <w:rsid w:val="0056571D"/>
    <w:rsid w:val="0056653B"/>
    <w:rsid w:val="00566717"/>
    <w:rsid w:val="005705E6"/>
    <w:rsid w:val="00572237"/>
    <w:rsid w:val="00572B75"/>
    <w:rsid w:val="00574B37"/>
    <w:rsid w:val="00574E39"/>
    <w:rsid w:val="005755D6"/>
    <w:rsid w:val="00577356"/>
    <w:rsid w:val="005800C7"/>
    <w:rsid w:val="00580A58"/>
    <w:rsid w:val="00585D14"/>
    <w:rsid w:val="00585FAC"/>
    <w:rsid w:val="00586FDB"/>
    <w:rsid w:val="00592ECC"/>
    <w:rsid w:val="00593B6E"/>
    <w:rsid w:val="00593E78"/>
    <w:rsid w:val="00593F6A"/>
    <w:rsid w:val="00594B28"/>
    <w:rsid w:val="00596691"/>
    <w:rsid w:val="005973D8"/>
    <w:rsid w:val="005A0C05"/>
    <w:rsid w:val="005A1EE5"/>
    <w:rsid w:val="005A23B9"/>
    <w:rsid w:val="005A3E3E"/>
    <w:rsid w:val="005A796F"/>
    <w:rsid w:val="005B031C"/>
    <w:rsid w:val="005B28B4"/>
    <w:rsid w:val="005B2A23"/>
    <w:rsid w:val="005B3AE3"/>
    <w:rsid w:val="005B3B9E"/>
    <w:rsid w:val="005B4224"/>
    <w:rsid w:val="005B4816"/>
    <w:rsid w:val="005B49EF"/>
    <w:rsid w:val="005B5291"/>
    <w:rsid w:val="005B5BA7"/>
    <w:rsid w:val="005C2160"/>
    <w:rsid w:val="005C2663"/>
    <w:rsid w:val="005C2F4C"/>
    <w:rsid w:val="005C6A0A"/>
    <w:rsid w:val="005C6C60"/>
    <w:rsid w:val="005C74CF"/>
    <w:rsid w:val="005C7C0F"/>
    <w:rsid w:val="005D16AE"/>
    <w:rsid w:val="005D2F11"/>
    <w:rsid w:val="005D357E"/>
    <w:rsid w:val="005D368C"/>
    <w:rsid w:val="005D423F"/>
    <w:rsid w:val="005D4DDA"/>
    <w:rsid w:val="005D5DCB"/>
    <w:rsid w:val="005D6CEA"/>
    <w:rsid w:val="005E067D"/>
    <w:rsid w:val="005E29F4"/>
    <w:rsid w:val="005E3A2B"/>
    <w:rsid w:val="005E582F"/>
    <w:rsid w:val="005E5F5C"/>
    <w:rsid w:val="005F0601"/>
    <w:rsid w:val="005F13A5"/>
    <w:rsid w:val="005F15B0"/>
    <w:rsid w:val="005F28F5"/>
    <w:rsid w:val="005F374F"/>
    <w:rsid w:val="005F459F"/>
    <w:rsid w:val="005F58E6"/>
    <w:rsid w:val="005F5B71"/>
    <w:rsid w:val="005F7DA9"/>
    <w:rsid w:val="006015E7"/>
    <w:rsid w:val="006019B5"/>
    <w:rsid w:val="00601C21"/>
    <w:rsid w:val="00602702"/>
    <w:rsid w:val="006047D4"/>
    <w:rsid w:val="00605A14"/>
    <w:rsid w:val="006105B6"/>
    <w:rsid w:val="00613027"/>
    <w:rsid w:val="0061307B"/>
    <w:rsid w:val="00615E20"/>
    <w:rsid w:val="006168CF"/>
    <w:rsid w:val="00617192"/>
    <w:rsid w:val="00617376"/>
    <w:rsid w:val="00621AA6"/>
    <w:rsid w:val="00622D7A"/>
    <w:rsid w:val="006234F6"/>
    <w:rsid w:val="00623659"/>
    <w:rsid w:val="00625C92"/>
    <w:rsid w:val="00625FF4"/>
    <w:rsid w:val="006318EB"/>
    <w:rsid w:val="00632173"/>
    <w:rsid w:val="00633630"/>
    <w:rsid w:val="00633B9B"/>
    <w:rsid w:val="006345F2"/>
    <w:rsid w:val="006348E3"/>
    <w:rsid w:val="00635D50"/>
    <w:rsid w:val="00637360"/>
    <w:rsid w:val="00641C6D"/>
    <w:rsid w:val="00642B5D"/>
    <w:rsid w:val="00643A37"/>
    <w:rsid w:val="0064706E"/>
    <w:rsid w:val="0064759C"/>
    <w:rsid w:val="00647663"/>
    <w:rsid w:val="006479DF"/>
    <w:rsid w:val="006509E2"/>
    <w:rsid w:val="00650D04"/>
    <w:rsid w:val="00651E1A"/>
    <w:rsid w:val="00652569"/>
    <w:rsid w:val="00660814"/>
    <w:rsid w:val="00660DCB"/>
    <w:rsid w:val="00661BD5"/>
    <w:rsid w:val="00664B3E"/>
    <w:rsid w:val="00667301"/>
    <w:rsid w:val="00670B31"/>
    <w:rsid w:val="006719A0"/>
    <w:rsid w:val="00673DDD"/>
    <w:rsid w:val="006746DC"/>
    <w:rsid w:val="0067504D"/>
    <w:rsid w:val="006761E3"/>
    <w:rsid w:val="006774F6"/>
    <w:rsid w:val="006811FB"/>
    <w:rsid w:val="006812F3"/>
    <w:rsid w:val="00683363"/>
    <w:rsid w:val="00683B29"/>
    <w:rsid w:val="00687102"/>
    <w:rsid w:val="00687E07"/>
    <w:rsid w:val="00693FDE"/>
    <w:rsid w:val="00695B04"/>
    <w:rsid w:val="006963E4"/>
    <w:rsid w:val="00696682"/>
    <w:rsid w:val="00697A64"/>
    <w:rsid w:val="006A0F8E"/>
    <w:rsid w:val="006A2146"/>
    <w:rsid w:val="006A5157"/>
    <w:rsid w:val="006A7DF2"/>
    <w:rsid w:val="006A7F5F"/>
    <w:rsid w:val="006B16E5"/>
    <w:rsid w:val="006B2079"/>
    <w:rsid w:val="006B257E"/>
    <w:rsid w:val="006B4AC2"/>
    <w:rsid w:val="006B7631"/>
    <w:rsid w:val="006C4094"/>
    <w:rsid w:val="006C6A25"/>
    <w:rsid w:val="006C7381"/>
    <w:rsid w:val="006C78E2"/>
    <w:rsid w:val="006D082A"/>
    <w:rsid w:val="006D193C"/>
    <w:rsid w:val="006D194C"/>
    <w:rsid w:val="006D1CD4"/>
    <w:rsid w:val="006D26D6"/>
    <w:rsid w:val="006D3459"/>
    <w:rsid w:val="006D3B82"/>
    <w:rsid w:val="006E0BEE"/>
    <w:rsid w:val="006E1986"/>
    <w:rsid w:val="006E1E9B"/>
    <w:rsid w:val="006E2197"/>
    <w:rsid w:val="006E403B"/>
    <w:rsid w:val="006E6E15"/>
    <w:rsid w:val="006E781A"/>
    <w:rsid w:val="006E7C70"/>
    <w:rsid w:val="006F15B4"/>
    <w:rsid w:val="006F1621"/>
    <w:rsid w:val="006F255A"/>
    <w:rsid w:val="006F375C"/>
    <w:rsid w:val="006F5CD7"/>
    <w:rsid w:val="006F6A28"/>
    <w:rsid w:val="006F6C49"/>
    <w:rsid w:val="00702AAC"/>
    <w:rsid w:val="00703B2E"/>
    <w:rsid w:val="007051DD"/>
    <w:rsid w:val="00705F01"/>
    <w:rsid w:val="00706578"/>
    <w:rsid w:val="00706606"/>
    <w:rsid w:val="007071C5"/>
    <w:rsid w:val="00710BCF"/>
    <w:rsid w:val="0071148F"/>
    <w:rsid w:val="00713D6A"/>
    <w:rsid w:val="0071501C"/>
    <w:rsid w:val="00716FA8"/>
    <w:rsid w:val="007202D6"/>
    <w:rsid w:val="00720398"/>
    <w:rsid w:val="00721F44"/>
    <w:rsid w:val="007230B8"/>
    <w:rsid w:val="007248AC"/>
    <w:rsid w:val="00726BF3"/>
    <w:rsid w:val="0073300F"/>
    <w:rsid w:val="00737DC9"/>
    <w:rsid w:val="007400F4"/>
    <w:rsid w:val="00740B19"/>
    <w:rsid w:val="0074400F"/>
    <w:rsid w:val="00744325"/>
    <w:rsid w:val="007459FC"/>
    <w:rsid w:val="007478C3"/>
    <w:rsid w:val="00750A57"/>
    <w:rsid w:val="00750F0B"/>
    <w:rsid w:val="007530FF"/>
    <w:rsid w:val="00753623"/>
    <w:rsid w:val="007553E7"/>
    <w:rsid w:val="00755847"/>
    <w:rsid w:val="007567E4"/>
    <w:rsid w:val="00756996"/>
    <w:rsid w:val="00761DB0"/>
    <w:rsid w:val="00762C23"/>
    <w:rsid w:val="007630E9"/>
    <w:rsid w:val="00763688"/>
    <w:rsid w:val="0076414C"/>
    <w:rsid w:val="00764646"/>
    <w:rsid w:val="00765555"/>
    <w:rsid w:val="00771CC6"/>
    <w:rsid w:val="00771FA1"/>
    <w:rsid w:val="007722B6"/>
    <w:rsid w:val="00774E04"/>
    <w:rsid w:val="0077548C"/>
    <w:rsid w:val="007778C4"/>
    <w:rsid w:val="0078019B"/>
    <w:rsid w:val="0078040E"/>
    <w:rsid w:val="00780E10"/>
    <w:rsid w:val="0078105B"/>
    <w:rsid w:val="00782970"/>
    <w:rsid w:val="00785F12"/>
    <w:rsid w:val="0078770F"/>
    <w:rsid w:val="00791B94"/>
    <w:rsid w:val="00793848"/>
    <w:rsid w:val="0079558B"/>
    <w:rsid w:val="00795C0A"/>
    <w:rsid w:val="007975FB"/>
    <w:rsid w:val="007A0A10"/>
    <w:rsid w:val="007A0EC7"/>
    <w:rsid w:val="007A18BC"/>
    <w:rsid w:val="007A3311"/>
    <w:rsid w:val="007A38F9"/>
    <w:rsid w:val="007A41C4"/>
    <w:rsid w:val="007A507B"/>
    <w:rsid w:val="007A60EF"/>
    <w:rsid w:val="007B05B4"/>
    <w:rsid w:val="007B2E62"/>
    <w:rsid w:val="007B2F2A"/>
    <w:rsid w:val="007B6331"/>
    <w:rsid w:val="007C0099"/>
    <w:rsid w:val="007C11E4"/>
    <w:rsid w:val="007C1E27"/>
    <w:rsid w:val="007C2901"/>
    <w:rsid w:val="007C6B4B"/>
    <w:rsid w:val="007D07E1"/>
    <w:rsid w:val="007D3899"/>
    <w:rsid w:val="007D62DE"/>
    <w:rsid w:val="007D670F"/>
    <w:rsid w:val="007E1E6E"/>
    <w:rsid w:val="007E245F"/>
    <w:rsid w:val="007E2BBF"/>
    <w:rsid w:val="007E4E46"/>
    <w:rsid w:val="007E5A99"/>
    <w:rsid w:val="007E5C18"/>
    <w:rsid w:val="007E6126"/>
    <w:rsid w:val="007E6C67"/>
    <w:rsid w:val="007F0829"/>
    <w:rsid w:val="007F0D9A"/>
    <w:rsid w:val="007F25F0"/>
    <w:rsid w:val="007F2EBC"/>
    <w:rsid w:val="007F4CCE"/>
    <w:rsid w:val="007F6737"/>
    <w:rsid w:val="00800423"/>
    <w:rsid w:val="00800A3D"/>
    <w:rsid w:val="00801225"/>
    <w:rsid w:val="00801BFD"/>
    <w:rsid w:val="00802020"/>
    <w:rsid w:val="00803E33"/>
    <w:rsid w:val="008049C4"/>
    <w:rsid w:val="00804D42"/>
    <w:rsid w:val="00805399"/>
    <w:rsid w:val="00807525"/>
    <w:rsid w:val="0081464D"/>
    <w:rsid w:val="00814F80"/>
    <w:rsid w:val="0082040A"/>
    <w:rsid w:val="00823299"/>
    <w:rsid w:val="00823B4E"/>
    <w:rsid w:val="00825102"/>
    <w:rsid w:val="00825492"/>
    <w:rsid w:val="008264B2"/>
    <w:rsid w:val="0082728D"/>
    <w:rsid w:val="00827472"/>
    <w:rsid w:val="00831E43"/>
    <w:rsid w:val="00835A76"/>
    <w:rsid w:val="00835FD4"/>
    <w:rsid w:val="0083610F"/>
    <w:rsid w:val="00837BB1"/>
    <w:rsid w:val="00843BFB"/>
    <w:rsid w:val="008447EF"/>
    <w:rsid w:val="00846055"/>
    <w:rsid w:val="0084743A"/>
    <w:rsid w:val="00850467"/>
    <w:rsid w:val="008515D0"/>
    <w:rsid w:val="00857CF3"/>
    <w:rsid w:val="00860273"/>
    <w:rsid w:val="008614B7"/>
    <w:rsid w:val="008620E5"/>
    <w:rsid w:val="008640E0"/>
    <w:rsid w:val="00867333"/>
    <w:rsid w:val="00870608"/>
    <w:rsid w:val="0087229B"/>
    <w:rsid w:val="008723FD"/>
    <w:rsid w:val="00872D2A"/>
    <w:rsid w:val="008743E6"/>
    <w:rsid w:val="00874454"/>
    <w:rsid w:val="00874C4C"/>
    <w:rsid w:val="008753BC"/>
    <w:rsid w:val="008761A5"/>
    <w:rsid w:val="00876634"/>
    <w:rsid w:val="008806AC"/>
    <w:rsid w:val="00880AA9"/>
    <w:rsid w:val="00880D53"/>
    <w:rsid w:val="00881301"/>
    <w:rsid w:val="008821FD"/>
    <w:rsid w:val="008862CC"/>
    <w:rsid w:val="00886841"/>
    <w:rsid w:val="008877B3"/>
    <w:rsid w:val="00892A7B"/>
    <w:rsid w:val="00892ACF"/>
    <w:rsid w:val="00894275"/>
    <w:rsid w:val="00895756"/>
    <w:rsid w:val="0089728D"/>
    <w:rsid w:val="008A2312"/>
    <w:rsid w:val="008A3E94"/>
    <w:rsid w:val="008A3FB0"/>
    <w:rsid w:val="008A6321"/>
    <w:rsid w:val="008B0112"/>
    <w:rsid w:val="008B0998"/>
    <w:rsid w:val="008B2B5B"/>
    <w:rsid w:val="008B4D39"/>
    <w:rsid w:val="008B65CD"/>
    <w:rsid w:val="008B6E61"/>
    <w:rsid w:val="008C0C9D"/>
    <w:rsid w:val="008C1AD8"/>
    <w:rsid w:val="008C1C8A"/>
    <w:rsid w:val="008C271F"/>
    <w:rsid w:val="008C3DB8"/>
    <w:rsid w:val="008C6025"/>
    <w:rsid w:val="008C6A87"/>
    <w:rsid w:val="008C6C09"/>
    <w:rsid w:val="008D00B3"/>
    <w:rsid w:val="008D02F1"/>
    <w:rsid w:val="008D0F9C"/>
    <w:rsid w:val="008D38EF"/>
    <w:rsid w:val="008D4448"/>
    <w:rsid w:val="008D4EF4"/>
    <w:rsid w:val="008D508A"/>
    <w:rsid w:val="008D5CD2"/>
    <w:rsid w:val="008E2A7F"/>
    <w:rsid w:val="008E434A"/>
    <w:rsid w:val="008E5930"/>
    <w:rsid w:val="008F056C"/>
    <w:rsid w:val="008F076E"/>
    <w:rsid w:val="008F0F59"/>
    <w:rsid w:val="008F2627"/>
    <w:rsid w:val="008F2B15"/>
    <w:rsid w:val="008F356E"/>
    <w:rsid w:val="008F3FFC"/>
    <w:rsid w:val="008F5725"/>
    <w:rsid w:val="008F7FB0"/>
    <w:rsid w:val="00900A66"/>
    <w:rsid w:val="0090110D"/>
    <w:rsid w:val="00910650"/>
    <w:rsid w:val="00911799"/>
    <w:rsid w:val="00911D80"/>
    <w:rsid w:val="00912C9D"/>
    <w:rsid w:val="00913938"/>
    <w:rsid w:val="009139F4"/>
    <w:rsid w:val="00914F6B"/>
    <w:rsid w:val="00915CA0"/>
    <w:rsid w:val="00921B96"/>
    <w:rsid w:val="0092342C"/>
    <w:rsid w:val="00924BAA"/>
    <w:rsid w:val="00926284"/>
    <w:rsid w:val="0092752A"/>
    <w:rsid w:val="0093004A"/>
    <w:rsid w:val="0093031D"/>
    <w:rsid w:val="00934186"/>
    <w:rsid w:val="0093633A"/>
    <w:rsid w:val="00937350"/>
    <w:rsid w:val="00937591"/>
    <w:rsid w:val="009377A2"/>
    <w:rsid w:val="0094418E"/>
    <w:rsid w:val="009453E6"/>
    <w:rsid w:val="009455E7"/>
    <w:rsid w:val="00947D1C"/>
    <w:rsid w:val="00950D20"/>
    <w:rsid w:val="0095316D"/>
    <w:rsid w:val="0095333B"/>
    <w:rsid w:val="00953A03"/>
    <w:rsid w:val="00954A38"/>
    <w:rsid w:val="0095530C"/>
    <w:rsid w:val="00955A90"/>
    <w:rsid w:val="009568CE"/>
    <w:rsid w:val="00956E0B"/>
    <w:rsid w:val="00960F3B"/>
    <w:rsid w:val="00961395"/>
    <w:rsid w:val="00961C1A"/>
    <w:rsid w:val="009633F7"/>
    <w:rsid w:val="00963C02"/>
    <w:rsid w:val="00964A90"/>
    <w:rsid w:val="00966440"/>
    <w:rsid w:val="00971456"/>
    <w:rsid w:val="009719B7"/>
    <w:rsid w:val="00972061"/>
    <w:rsid w:val="009726E4"/>
    <w:rsid w:val="00972F62"/>
    <w:rsid w:val="009743D3"/>
    <w:rsid w:val="00976ECD"/>
    <w:rsid w:val="00977CF6"/>
    <w:rsid w:val="00977D9F"/>
    <w:rsid w:val="00982F04"/>
    <w:rsid w:val="009836CF"/>
    <w:rsid w:val="00983816"/>
    <w:rsid w:val="00986EA1"/>
    <w:rsid w:val="00993D22"/>
    <w:rsid w:val="00994560"/>
    <w:rsid w:val="00995A42"/>
    <w:rsid w:val="009A0599"/>
    <w:rsid w:val="009A0B0D"/>
    <w:rsid w:val="009A3004"/>
    <w:rsid w:val="009A3C83"/>
    <w:rsid w:val="009A4041"/>
    <w:rsid w:val="009B421D"/>
    <w:rsid w:val="009B4883"/>
    <w:rsid w:val="009B5CC1"/>
    <w:rsid w:val="009B63B3"/>
    <w:rsid w:val="009B7083"/>
    <w:rsid w:val="009B7EE6"/>
    <w:rsid w:val="009C1AC4"/>
    <w:rsid w:val="009C1C6D"/>
    <w:rsid w:val="009C779B"/>
    <w:rsid w:val="009C794A"/>
    <w:rsid w:val="009D31B1"/>
    <w:rsid w:val="009D3447"/>
    <w:rsid w:val="009D5EF3"/>
    <w:rsid w:val="009D7780"/>
    <w:rsid w:val="009E0901"/>
    <w:rsid w:val="009E153C"/>
    <w:rsid w:val="009E5888"/>
    <w:rsid w:val="009E6790"/>
    <w:rsid w:val="009F04B8"/>
    <w:rsid w:val="009F075F"/>
    <w:rsid w:val="009F1417"/>
    <w:rsid w:val="009F35E5"/>
    <w:rsid w:val="009F6EE6"/>
    <w:rsid w:val="009F78AB"/>
    <w:rsid w:val="00A02874"/>
    <w:rsid w:val="00A05C83"/>
    <w:rsid w:val="00A070DC"/>
    <w:rsid w:val="00A077CD"/>
    <w:rsid w:val="00A10118"/>
    <w:rsid w:val="00A118C7"/>
    <w:rsid w:val="00A1324F"/>
    <w:rsid w:val="00A144AE"/>
    <w:rsid w:val="00A17355"/>
    <w:rsid w:val="00A23587"/>
    <w:rsid w:val="00A2640A"/>
    <w:rsid w:val="00A3036F"/>
    <w:rsid w:val="00A309BE"/>
    <w:rsid w:val="00A32B7D"/>
    <w:rsid w:val="00A32DBC"/>
    <w:rsid w:val="00A35F00"/>
    <w:rsid w:val="00A37469"/>
    <w:rsid w:val="00A415B0"/>
    <w:rsid w:val="00A41E68"/>
    <w:rsid w:val="00A42159"/>
    <w:rsid w:val="00A4419A"/>
    <w:rsid w:val="00A44FE4"/>
    <w:rsid w:val="00A4796B"/>
    <w:rsid w:val="00A54124"/>
    <w:rsid w:val="00A6433D"/>
    <w:rsid w:val="00A64B2F"/>
    <w:rsid w:val="00A64DCF"/>
    <w:rsid w:val="00A65FF7"/>
    <w:rsid w:val="00A67906"/>
    <w:rsid w:val="00A72F63"/>
    <w:rsid w:val="00A75EB4"/>
    <w:rsid w:val="00A76E31"/>
    <w:rsid w:val="00A80249"/>
    <w:rsid w:val="00A8253A"/>
    <w:rsid w:val="00A8260E"/>
    <w:rsid w:val="00A83FF4"/>
    <w:rsid w:val="00A87909"/>
    <w:rsid w:val="00A90E88"/>
    <w:rsid w:val="00A91921"/>
    <w:rsid w:val="00A9254C"/>
    <w:rsid w:val="00A9699C"/>
    <w:rsid w:val="00AA1373"/>
    <w:rsid w:val="00AA18CF"/>
    <w:rsid w:val="00AA20ED"/>
    <w:rsid w:val="00AA2A63"/>
    <w:rsid w:val="00AA30E0"/>
    <w:rsid w:val="00AA38F9"/>
    <w:rsid w:val="00AA3F42"/>
    <w:rsid w:val="00AA4E24"/>
    <w:rsid w:val="00AA5FD6"/>
    <w:rsid w:val="00AA7FBF"/>
    <w:rsid w:val="00AB05A8"/>
    <w:rsid w:val="00AB29E7"/>
    <w:rsid w:val="00AB2C6B"/>
    <w:rsid w:val="00AB3401"/>
    <w:rsid w:val="00AB755C"/>
    <w:rsid w:val="00AC147E"/>
    <w:rsid w:val="00AC1B51"/>
    <w:rsid w:val="00AC1D7F"/>
    <w:rsid w:val="00AC1FB6"/>
    <w:rsid w:val="00AC25CC"/>
    <w:rsid w:val="00AC2C8C"/>
    <w:rsid w:val="00AC427F"/>
    <w:rsid w:val="00AC4D3E"/>
    <w:rsid w:val="00AC5D9E"/>
    <w:rsid w:val="00AC6CFC"/>
    <w:rsid w:val="00AD0A4B"/>
    <w:rsid w:val="00AD0D6E"/>
    <w:rsid w:val="00AD4218"/>
    <w:rsid w:val="00AD435C"/>
    <w:rsid w:val="00AD76E4"/>
    <w:rsid w:val="00AE0C00"/>
    <w:rsid w:val="00AE3588"/>
    <w:rsid w:val="00AE45D5"/>
    <w:rsid w:val="00AE4651"/>
    <w:rsid w:val="00AE6149"/>
    <w:rsid w:val="00AE637A"/>
    <w:rsid w:val="00AE6511"/>
    <w:rsid w:val="00AE6771"/>
    <w:rsid w:val="00AE7464"/>
    <w:rsid w:val="00AF071C"/>
    <w:rsid w:val="00AF0813"/>
    <w:rsid w:val="00AF0A39"/>
    <w:rsid w:val="00AF78FB"/>
    <w:rsid w:val="00AF7F6B"/>
    <w:rsid w:val="00B01ACA"/>
    <w:rsid w:val="00B03C02"/>
    <w:rsid w:val="00B054E8"/>
    <w:rsid w:val="00B12061"/>
    <w:rsid w:val="00B14140"/>
    <w:rsid w:val="00B157BA"/>
    <w:rsid w:val="00B16DF8"/>
    <w:rsid w:val="00B16ED4"/>
    <w:rsid w:val="00B17F95"/>
    <w:rsid w:val="00B23FD1"/>
    <w:rsid w:val="00B24CB5"/>
    <w:rsid w:val="00B26F6D"/>
    <w:rsid w:val="00B27D3A"/>
    <w:rsid w:val="00B30B3F"/>
    <w:rsid w:val="00B315E9"/>
    <w:rsid w:val="00B327D8"/>
    <w:rsid w:val="00B33018"/>
    <w:rsid w:val="00B354E8"/>
    <w:rsid w:val="00B35F22"/>
    <w:rsid w:val="00B36A8B"/>
    <w:rsid w:val="00B37F82"/>
    <w:rsid w:val="00B40D14"/>
    <w:rsid w:val="00B4284E"/>
    <w:rsid w:val="00B43DCB"/>
    <w:rsid w:val="00B448B6"/>
    <w:rsid w:val="00B47511"/>
    <w:rsid w:val="00B47FE1"/>
    <w:rsid w:val="00B50514"/>
    <w:rsid w:val="00B52516"/>
    <w:rsid w:val="00B5256C"/>
    <w:rsid w:val="00B53B4A"/>
    <w:rsid w:val="00B54AD3"/>
    <w:rsid w:val="00B5584E"/>
    <w:rsid w:val="00B57936"/>
    <w:rsid w:val="00B601AA"/>
    <w:rsid w:val="00B61ADC"/>
    <w:rsid w:val="00B6559C"/>
    <w:rsid w:val="00B70445"/>
    <w:rsid w:val="00B70905"/>
    <w:rsid w:val="00B70AB1"/>
    <w:rsid w:val="00B71A73"/>
    <w:rsid w:val="00B72276"/>
    <w:rsid w:val="00B748A8"/>
    <w:rsid w:val="00B750E8"/>
    <w:rsid w:val="00B815BC"/>
    <w:rsid w:val="00B86276"/>
    <w:rsid w:val="00B8679E"/>
    <w:rsid w:val="00B87BCD"/>
    <w:rsid w:val="00B9019B"/>
    <w:rsid w:val="00B91F3C"/>
    <w:rsid w:val="00B948E0"/>
    <w:rsid w:val="00B95372"/>
    <w:rsid w:val="00B9537B"/>
    <w:rsid w:val="00B96CB5"/>
    <w:rsid w:val="00BA089F"/>
    <w:rsid w:val="00BA0C7F"/>
    <w:rsid w:val="00BA0D5B"/>
    <w:rsid w:val="00BA0F30"/>
    <w:rsid w:val="00BA12B8"/>
    <w:rsid w:val="00BA13ED"/>
    <w:rsid w:val="00BA19DC"/>
    <w:rsid w:val="00BA3DFA"/>
    <w:rsid w:val="00BA4376"/>
    <w:rsid w:val="00BA5F69"/>
    <w:rsid w:val="00BA7B01"/>
    <w:rsid w:val="00BB65F0"/>
    <w:rsid w:val="00BC1607"/>
    <w:rsid w:val="00BC3347"/>
    <w:rsid w:val="00BC427C"/>
    <w:rsid w:val="00BC48E3"/>
    <w:rsid w:val="00BC4BAC"/>
    <w:rsid w:val="00BC5D94"/>
    <w:rsid w:val="00BC5F59"/>
    <w:rsid w:val="00BC646E"/>
    <w:rsid w:val="00BD4B77"/>
    <w:rsid w:val="00BD5646"/>
    <w:rsid w:val="00BE3060"/>
    <w:rsid w:val="00BE31C7"/>
    <w:rsid w:val="00BE4282"/>
    <w:rsid w:val="00BE4357"/>
    <w:rsid w:val="00BE5A52"/>
    <w:rsid w:val="00BF114E"/>
    <w:rsid w:val="00BF3028"/>
    <w:rsid w:val="00BF333C"/>
    <w:rsid w:val="00BF4BB7"/>
    <w:rsid w:val="00BF55AE"/>
    <w:rsid w:val="00BF62F3"/>
    <w:rsid w:val="00BF666F"/>
    <w:rsid w:val="00C024F5"/>
    <w:rsid w:val="00C0324E"/>
    <w:rsid w:val="00C047F4"/>
    <w:rsid w:val="00C052E7"/>
    <w:rsid w:val="00C0780F"/>
    <w:rsid w:val="00C115FE"/>
    <w:rsid w:val="00C13BC8"/>
    <w:rsid w:val="00C15581"/>
    <w:rsid w:val="00C15E1A"/>
    <w:rsid w:val="00C20563"/>
    <w:rsid w:val="00C214B6"/>
    <w:rsid w:val="00C2657F"/>
    <w:rsid w:val="00C26E5F"/>
    <w:rsid w:val="00C27E71"/>
    <w:rsid w:val="00C310F1"/>
    <w:rsid w:val="00C31E6C"/>
    <w:rsid w:val="00C348A2"/>
    <w:rsid w:val="00C36F57"/>
    <w:rsid w:val="00C37B65"/>
    <w:rsid w:val="00C37FFD"/>
    <w:rsid w:val="00C4116F"/>
    <w:rsid w:val="00C4423B"/>
    <w:rsid w:val="00C50B35"/>
    <w:rsid w:val="00C51256"/>
    <w:rsid w:val="00C5152C"/>
    <w:rsid w:val="00C51D8B"/>
    <w:rsid w:val="00C53929"/>
    <w:rsid w:val="00C54008"/>
    <w:rsid w:val="00C5489A"/>
    <w:rsid w:val="00C55EBE"/>
    <w:rsid w:val="00C55F08"/>
    <w:rsid w:val="00C579D2"/>
    <w:rsid w:val="00C617E3"/>
    <w:rsid w:val="00C626C1"/>
    <w:rsid w:val="00C62A81"/>
    <w:rsid w:val="00C63D81"/>
    <w:rsid w:val="00C6439D"/>
    <w:rsid w:val="00C64F51"/>
    <w:rsid w:val="00C655C6"/>
    <w:rsid w:val="00C65C42"/>
    <w:rsid w:val="00C670C4"/>
    <w:rsid w:val="00C7139F"/>
    <w:rsid w:val="00C721B3"/>
    <w:rsid w:val="00C72B0F"/>
    <w:rsid w:val="00C72E09"/>
    <w:rsid w:val="00C753D4"/>
    <w:rsid w:val="00C76E54"/>
    <w:rsid w:val="00C81B31"/>
    <w:rsid w:val="00C8233F"/>
    <w:rsid w:val="00C83E52"/>
    <w:rsid w:val="00C84263"/>
    <w:rsid w:val="00C85016"/>
    <w:rsid w:val="00C8529F"/>
    <w:rsid w:val="00C85DB8"/>
    <w:rsid w:val="00C9097E"/>
    <w:rsid w:val="00C90E9D"/>
    <w:rsid w:val="00C92BF0"/>
    <w:rsid w:val="00C96586"/>
    <w:rsid w:val="00C97A98"/>
    <w:rsid w:val="00C97EEE"/>
    <w:rsid w:val="00CA0FB2"/>
    <w:rsid w:val="00CA1CA0"/>
    <w:rsid w:val="00CA208E"/>
    <w:rsid w:val="00CA2190"/>
    <w:rsid w:val="00CA2233"/>
    <w:rsid w:val="00CA229D"/>
    <w:rsid w:val="00CA3ECF"/>
    <w:rsid w:val="00CA6522"/>
    <w:rsid w:val="00CA76E0"/>
    <w:rsid w:val="00CB0020"/>
    <w:rsid w:val="00CB141B"/>
    <w:rsid w:val="00CB1EDC"/>
    <w:rsid w:val="00CB24A1"/>
    <w:rsid w:val="00CB3BE2"/>
    <w:rsid w:val="00CB476B"/>
    <w:rsid w:val="00CB49E3"/>
    <w:rsid w:val="00CB5F56"/>
    <w:rsid w:val="00CB665D"/>
    <w:rsid w:val="00CB6AF7"/>
    <w:rsid w:val="00CC3FAB"/>
    <w:rsid w:val="00CC6178"/>
    <w:rsid w:val="00CD0B32"/>
    <w:rsid w:val="00CD0FAA"/>
    <w:rsid w:val="00CD1799"/>
    <w:rsid w:val="00CD19C4"/>
    <w:rsid w:val="00CD2A31"/>
    <w:rsid w:val="00CD3D13"/>
    <w:rsid w:val="00CD4977"/>
    <w:rsid w:val="00CD4B72"/>
    <w:rsid w:val="00CD4EF8"/>
    <w:rsid w:val="00CD7FCC"/>
    <w:rsid w:val="00CE0205"/>
    <w:rsid w:val="00CE08C1"/>
    <w:rsid w:val="00CE09A2"/>
    <w:rsid w:val="00CE72D9"/>
    <w:rsid w:val="00CF0199"/>
    <w:rsid w:val="00CF2DF0"/>
    <w:rsid w:val="00CF2F61"/>
    <w:rsid w:val="00CF60E2"/>
    <w:rsid w:val="00CF61C9"/>
    <w:rsid w:val="00CF74CF"/>
    <w:rsid w:val="00CF78A9"/>
    <w:rsid w:val="00CF78B0"/>
    <w:rsid w:val="00D00356"/>
    <w:rsid w:val="00D0255B"/>
    <w:rsid w:val="00D0272B"/>
    <w:rsid w:val="00D02FE7"/>
    <w:rsid w:val="00D03BF9"/>
    <w:rsid w:val="00D05350"/>
    <w:rsid w:val="00D05FE9"/>
    <w:rsid w:val="00D07748"/>
    <w:rsid w:val="00D11B5C"/>
    <w:rsid w:val="00D13DBC"/>
    <w:rsid w:val="00D17606"/>
    <w:rsid w:val="00D20939"/>
    <w:rsid w:val="00D20D2E"/>
    <w:rsid w:val="00D21094"/>
    <w:rsid w:val="00D239D4"/>
    <w:rsid w:val="00D23EFF"/>
    <w:rsid w:val="00D24F02"/>
    <w:rsid w:val="00D25519"/>
    <w:rsid w:val="00D305D2"/>
    <w:rsid w:val="00D31E09"/>
    <w:rsid w:val="00D32BD2"/>
    <w:rsid w:val="00D32E60"/>
    <w:rsid w:val="00D34EDC"/>
    <w:rsid w:val="00D35169"/>
    <w:rsid w:val="00D3516F"/>
    <w:rsid w:val="00D37615"/>
    <w:rsid w:val="00D40ACC"/>
    <w:rsid w:val="00D415D3"/>
    <w:rsid w:val="00D436F3"/>
    <w:rsid w:val="00D44A8A"/>
    <w:rsid w:val="00D45E38"/>
    <w:rsid w:val="00D50508"/>
    <w:rsid w:val="00D511EB"/>
    <w:rsid w:val="00D53DE2"/>
    <w:rsid w:val="00D5447F"/>
    <w:rsid w:val="00D547EB"/>
    <w:rsid w:val="00D54C95"/>
    <w:rsid w:val="00D54DCF"/>
    <w:rsid w:val="00D551CA"/>
    <w:rsid w:val="00D57FE4"/>
    <w:rsid w:val="00D60BB0"/>
    <w:rsid w:val="00D61124"/>
    <w:rsid w:val="00D61BB6"/>
    <w:rsid w:val="00D620E5"/>
    <w:rsid w:val="00D6287C"/>
    <w:rsid w:val="00D62C5E"/>
    <w:rsid w:val="00D70A02"/>
    <w:rsid w:val="00D778E0"/>
    <w:rsid w:val="00D80408"/>
    <w:rsid w:val="00D80F1C"/>
    <w:rsid w:val="00D8281D"/>
    <w:rsid w:val="00D82BF2"/>
    <w:rsid w:val="00D84213"/>
    <w:rsid w:val="00D867E4"/>
    <w:rsid w:val="00D86DA2"/>
    <w:rsid w:val="00D90E38"/>
    <w:rsid w:val="00D918BE"/>
    <w:rsid w:val="00D93686"/>
    <w:rsid w:val="00D94A03"/>
    <w:rsid w:val="00D94A92"/>
    <w:rsid w:val="00DA08D6"/>
    <w:rsid w:val="00DA0966"/>
    <w:rsid w:val="00DA10CD"/>
    <w:rsid w:val="00DA1776"/>
    <w:rsid w:val="00DA1CB5"/>
    <w:rsid w:val="00DA4139"/>
    <w:rsid w:val="00DA42F0"/>
    <w:rsid w:val="00DA4450"/>
    <w:rsid w:val="00DA4E0C"/>
    <w:rsid w:val="00DA5CCF"/>
    <w:rsid w:val="00DA6A93"/>
    <w:rsid w:val="00DA72C0"/>
    <w:rsid w:val="00DB0021"/>
    <w:rsid w:val="00DB071A"/>
    <w:rsid w:val="00DB0EC2"/>
    <w:rsid w:val="00DB58C9"/>
    <w:rsid w:val="00DB755F"/>
    <w:rsid w:val="00DB798B"/>
    <w:rsid w:val="00DC1850"/>
    <w:rsid w:val="00DC32FA"/>
    <w:rsid w:val="00DC4532"/>
    <w:rsid w:val="00DC4F6A"/>
    <w:rsid w:val="00DC504B"/>
    <w:rsid w:val="00DC7F6F"/>
    <w:rsid w:val="00DD1B9F"/>
    <w:rsid w:val="00DD1C88"/>
    <w:rsid w:val="00DD227A"/>
    <w:rsid w:val="00DD384A"/>
    <w:rsid w:val="00DD3F86"/>
    <w:rsid w:val="00DD679B"/>
    <w:rsid w:val="00DD6AB6"/>
    <w:rsid w:val="00DD7045"/>
    <w:rsid w:val="00DE06E9"/>
    <w:rsid w:val="00DE1F7D"/>
    <w:rsid w:val="00DE23EB"/>
    <w:rsid w:val="00DE30D3"/>
    <w:rsid w:val="00DE323E"/>
    <w:rsid w:val="00DE3A5B"/>
    <w:rsid w:val="00DE3DAA"/>
    <w:rsid w:val="00DE68DF"/>
    <w:rsid w:val="00DE69B3"/>
    <w:rsid w:val="00DE7812"/>
    <w:rsid w:val="00DF186A"/>
    <w:rsid w:val="00DF1996"/>
    <w:rsid w:val="00DF21C5"/>
    <w:rsid w:val="00DF5539"/>
    <w:rsid w:val="00DF60E3"/>
    <w:rsid w:val="00DF6FCD"/>
    <w:rsid w:val="00DF7104"/>
    <w:rsid w:val="00E01E73"/>
    <w:rsid w:val="00E03D96"/>
    <w:rsid w:val="00E06ECF"/>
    <w:rsid w:val="00E07573"/>
    <w:rsid w:val="00E07CDD"/>
    <w:rsid w:val="00E10047"/>
    <w:rsid w:val="00E1079E"/>
    <w:rsid w:val="00E15F32"/>
    <w:rsid w:val="00E210B8"/>
    <w:rsid w:val="00E222F1"/>
    <w:rsid w:val="00E22B14"/>
    <w:rsid w:val="00E231C0"/>
    <w:rsid w:val="00E23932"/>
    <w:rsid w:val="00E24D44"/>
    <w:rsid w:val="00E25069"/>
    <w:rsid w:val="00E26726"/>
    <w:rsid w:val="00E3507A"/>
    <w:rsid w:val="00E357EE"/>
    <w:rsid w:val="00E36C30"/>
    <w:rsid w:val="00E37674"/>
    <w:rsid w:val="00E40048"/>
    <w:rsid w:val="00E40079"/>
    <w:rsid w:val="00E41411"/>
    <w:rsid w:val="00E41429"/>
    <w:rsid w:val="00E464E5"/>
    <w:rsid w:val="00E4718F"/>
    <w:rsid w:val="00E471B8"/>
    <w:rsid w:val="00E52D37"/>
    <w:rsid w:val="00E53D43"/>
    <w:rsid w:val="00E5416A"/>
    <w:rsid w:val="00E5453E"/>
    <w:rsid w:val="00E54B8F"/>
    <w:rsid w:val="00E560AD"/>
    <w:rsid w:val="00E57372"/>
    <w:rsid w:val="00E60B94"/>
    <w:rsid w:val="00E6113A"/>
    <w:rsid w:val="00E61FCB"/>
    <w:rsid w:val="00E62D55"/>
    <w:rsid w:val="00E64735"/>
    <w:rsid w:val="00E657AD"/>
    <w:rsid w:val="00E66D03"/>
    <w:rsid w:val="00E70C49"/>
    <w:rsid w:val="00E719B1"/>
    <w:rsid w:val="00E73E81"/>
    <w:rsid w:val="00E742C1"/>
    <w:rsid w:val="00E74EA1"/>
    <w:rsid w:val="00E75799"/>
    <w:rsid w:val="00E75C13"/>
    <w:rsid w:val="00E76355"/>
    <w:rsid w:val="00E7702D"/>
    <w:rsid w:val="00E7724D"/>
    <w:rsid w:val="00E8325A"/>
    <w:rsid w:val="00E83FC3"/>
    <w:rsid w:val="00E8420C"/>
    <w:rsid w:val="00E86699"/>
    <w:rsid w:val="00E86CE9"/>
    <w:rsid w:val="00E90AE3"/>
    <w:rsid w:val="00E93DBC"/>
    <w:rsid w:val="00E96DE2"/>
    <w:rsid w:val="00EA203A"/>
    <w:rsid w:val="00EA2684"/>
    <w:rsid w:val="00EA33AE"/>
    <w:rsid w:val="00EA3522"/>
    <w:rsid w:val="00EA3AA6"/>
    <w:rsid w:val="00EA5EC1"/>
    <w:rsid w:val="00EB3585"/>
    <w:rsid w:val="00EB38E2"/>
    <w:rsid w:val="00EB490A"/>
    <w:rsid w:val="00EB4B02"/>
    <w:rsid w:val="00EB6A54"/>
    <w:rsid w:val="00EB7C0E"/>
    <w:rsid w:val="00EC1CD5"/>
    <w:rsid w:val="00EC29B2"/>
    <w:rsid w:val="00EC418B"/>
    <w:rsid w:val="00EC4546"/>
    <w:rsid w:val="00EC6426"/>
    <w:rsid w:val="00EC7DB2"/>
    <w:rsid w:val="00ED1D5B"/>
    <w:rsid w:val="00ED245E"/>
    <w:rsid w:val="00ED3E9C"/>
    <w:rsid w:val="00ED52C3"/>
    <w:rsid w:val="00ED645E"/>
    <w:rsid w:val="00EE25B3"/>
    <w:rsid w:val="00EE2B70"/>
    <w:rsid w:val="00EE349F"/>
    <w:rsid w:val="00EE48A2"/>
    <w:rsid w:val="00EE5012"/>
    <w:rsid w:val="00EE57A4"/>
    <w:rsid w:val="00EE70FE"/>
    <w:rsid w:val="00EF0A1F"/>
    <w:rsid w:val="00EF0B62"/>
    <w:rsid w:val="00EF0DF6"/>
    <w:rsid w:val="00EF2781"/>
    <w:rsid w:val="00EF51EF"/>
    <w:rsid w:val="00EF5215"/>
    <w:rsid w:val="00EF5C5F"/>
    <w:rsid w:val="00EF6166"/>
    <w:rsid w:val="00EF7486"/>
    <w:rsid w:val="00EF79C6"/>
    <w:rsid w:val="00F00683"/>
    <w:rsid w:val="00F037AD"/>
    <w:rsid w:val="00F04B54"/>
    <w:rsid w:val="00F05155"/>
    <w:rsid w:val="00F0607A"/>
    <w:rsid w:val="00F06161"/>
    <w:rsid w:val="00F06580"/>
    <w:rsid w:val="00F06911"/>
    <w:rsid w:val="00F105BC"/>
    <w:rsid w:val="00F10B9D"/>
    <w:rsid w:val="00F13351"/>
    <w:rsid w:val="00F21552"/>
    <w:rsid w:val="00F22265"/>
    <w:rsid w:val="00F2231A"/>
    <w:rsid w:val="00F22BC4"/>
    <w:rsid w:val="00F22D83"/>
    <w:rsid w:val="00F2461C"/>
    <w:rsid w:val="00F24868"/>
    <w:rsid w:val="00F2597D"/>
    <w:rsid w:val="00F261A6"/>
    <w:rsid w:val="00F27075"/>
    <w:rsid w:val="00F32866"/>
    <w:rsid w:val="00F33272"/>
    <w:rsid w:val="00F3518A"/>
    <w:rsid w:val="00F3584F"/>
    <w:rsid w:val="00F36450"/>
    <w:rsid w:val="00F37299"/>
    <w:rsid w:val="00F430BC"/>
    <w:rsid w:val="00F52D5E"/>
    <w:rsid w:val="00F55591"/>
    <w:rsid w:val="00F55841"/>
    <w:rsid w:val="00F55FF9"/>
    <w:rsid w:val="00F56439"/>
    <w:rsid w:val="00F566A2"/>
    <w:rsid w:val="00F5744A"/>
    <w:rsid w:val="00F637F0"/>
    <w:rsid w:val="00F63A76"/>
    <w:rsid w:val="00F640F7"/>
    <w:rsid w:val="00F64310"/>
    <w:rsid w:val="00F643B6"/>
    <w:rsid w:val="00F6441E"/>
    <w:rsid w:val="00F65041"/>
    <w:rsid w:val="00F66316"/>
    <w:rsid w:val="00F70BF3"/>
    <w:rsid w:val="00F731BA"/>
    <w:rsid w:val="00F7369C"/>
    <w:rsid w:val="00F74526"/>
    <w:rsid w:val="00F745F3"/>
    <w:rsid w:val="00F74A38"/>
    <w:rsid w:val="00F77231"/>
    <w:rsid w:val="00F81021"/>
    <w:rsid w:val="00F83023"/>
    <w:rsid w:val="00F83484"/>
    <w:rsid w:val="00F85709"/>
    <w:rsid w:val="00F8646D"/>
    <w:rsid w:val="00F90151"/>
    <w:rsid w:val="00F90582"/>
    <w:rsid w:val="00F944D1"/>
    <w:rsid w:val="00F96C0F"/>
    <w:rsid w:val="00F97E8C"/>
    <w:rsid w:val="00FA0CF1"/>
    <w:rsid w:val="00FA41BA"/>
    <w:rsid w:val="00FA4C90"/>
    <w:rsid w:val="00FA5364"/>
    <w:rsid w:val="00FA6F7B"/>
    <w:rsid w:val="00FA7162"/>
    <w:rsid w:val="00FA76E6"/>
    <w:rsid w:val="00FB0C8D"/>
    <w:rsid w:val="00FB3BE1"/>
    <w:rsid w:val="00FB423D"/>
    <w:rsid w:val="00FB542F"/>
    <w:rsid w:val="00FB5BD7"/>
    <w:rsid w:val="00FC04A6"/>
    <w:rsid w:val="00FC0F30"/>
    <w:rsid w:val="00FC2629"/>
    <w:rsid w:val="00FC3774"/>
    <w:rsid w:val="00FC4A8B"/>
    <w:rsid w:val="00FC5A38"/>
    <w:rsid w:val="00FC5C66"/>
    <w:rsid w:val="00FC6A4C"/>
    <w:rsid w:val="00FC6C02"/>
    <w:rsid w:val="00FD0512"/>
    <w:rsid w:val="00FD07B6"/>
    <w:rsid w:val="00FD0A3D"/>
    <w:rsid w:val="00FD10CC"/>
    <w:rsid w:val="00FD1657"/>
    <w:rsid w:val="00FD35F3"/>
    <w:rsid w:val="00FD3D60"/>
    <w:rsid w:val="00FD4711"/>
    <w:rsid w:val="00FD631F"/>
    <w:rsid w:val="00FD6336"/>
    <w:rsid w:val="00FD63B3"/>
    <w:rsid w:val="00FD731B"/>
    <w:rsid w:val="00FE25F9"/>
    <w:rsid w:val="00FE2679"/>
    <w:rsid w:val="00FE38C4"/>
    <w:rsid w:val="00FE4323"/>
    <w:rsid w:val="00FE5C58"/>
    <w:rsid w:val="00FE66A3"/>
    <w:rsid w:val="00FE74BF"/>
    <w:rsid w:val="00FE7E04"/>
    <w:rsid w:val="00FF0EA1"/>
    <w:rsid w:val="00FF55D3"/>
    <w:rsid w:val="00FF642E"/>
    <w:rsid w:val="00FF70CE"/>
    <w:rsid w:val="00FF7647"/>
    <w:rsid w:val="00FF79C9"/>
  </w:rsids>
  <m:mathPr>
    <m:mathFont m:val="Cambria Math"/>
    <m:brkBin m:val="before"/>
    <m:brkBinSub m:val="--"/>
    <m:smallFrac m:val="0"/>
    <m:dispDef/>
    <m:lMargin m:val="0"/>
    <m:rMargin m:val="0"/>
    <m:defJc m:val="centerGroup"/>
    <m:wrapIndent m:val="1440"/>
    <m:intLim m:val="subSup"/>
    <m:naryLim m:val="undOvr"/>
  </m:mathPr>
  <w:themeFontLang w:val="sk-SK" w:eastAsia="ja-JP" w:bidi="si-L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0B39EEB"/>
  <w15:docId w15:val="{8AF1C6C0-E76F-482D-BE57-1745D4F2E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620E5"/>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850467"/>
    <w:pPr>
      <w:keepNext/>
      <w:keepLines/>
      <w:numPr>
        <w:numId w:val="55"/>
      </w:numPr>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nhideWhenUsed/>
    <w:qFormat/>
    <w:rsid w:val="00850467"/>
    <w:pPr>
      <w:keepNext/>
      <w:keepLines/>
      <w:numPr>
        <w:ilvl w:val="1"/>
        <w:numId w:val="55"/>
      </w:numPr>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nhideWhenUsed/>
    <w:qFormat/>
    <w:rsid w:val="00850467"/>
    <w:pPr>
      <w:keepNext/>
      <w:keepLines/>
      <w:numPr>
        <w:ilvl w:val="2"/>
        <w:numId w:val="55"/>
      </w:numPr>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nhideWhenUsed/>
    <w:qFormat/>
    <w:rsid w:val="00850467"/>
    <w:pPr>
      <w:keepNext/>
      <w:keepLines/>
      <w:numPr>
        <w:ilvl w:val="3"/>
        <w:numId w:val="55"/>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nhideWhenUsed/>
    <w:qFormat/>
    <w:rsid w:val="00850467"/>
    <w:pPr>
      <w:keepNext/>
      <w:keepLines/>
      <w:numPr>
        <w:ilvl w:val="4"/>
        <w:numId w:val="55"/>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rsid w:val="001254AE"/>
    <w:pPr>
      <w:numPr>
        <w:ilvl w:val="5"/>
        <w:numId w:val="55"/>
      </w:numPr>
      <w:outlineLvl w:val="5"/>
    </w:pPr>
    <w:rPr>
      <w:sz w:val="22"/>
      <w:szCs w:val="20"/>
      <w:lang w:val="en-US" w:eastAsia="en-US"/>
    </w:rPr>
  </w:style>
  <w:style w:type="paragraph" w:styleId="Nadpis7">
    <w:name w:val="heading 7"/>
    <w:basedOn w:val="Normlny"/>
    <w:next w:val="Normlny"/>
    <w:link w:val="Nadpis7Char"/>
    <w:rsid w:val="001254AE"/>
    <w:pPr>
      <w:numPr>
        <w:ilvl w:val="6"/>
        <w:numId w:val="55"/>
      </w:numPr>
      <w:outlineLvl w:val="6"/>
    </w:pPr>
    <w:rPr>
      <w:sz w:val="22"/>
      <w:szCs w:val="20"/>
      <w:lang w:val="en-US" w:eastAsia="en-US"/>
    </w:rPr>
  </w:style>
  <w:style w:type="paragraph" w:styleId="Nadpis8">
    <w:name w:val="heading 8"/>
    <w:basedOn w:val="Normlny"/>
    <w:next w:val="Normlny"/>
    <w:link w:val="Nadpis8Char"/>
    <w:rsid w:val="001254AE"/>
    <w:pPr>
      <w:numPr>
        <w:ilvl w:val="7"/>
        <w:numId w:val="55"/>
      </w:numPr>
      <w:outlineLvl w:val="7"/>
    </w:pPr>
    <w:rPr>
      <w:sz w:val="22"/>
      <w:szCs w:val="20"/>
      <w:lang w:val="en-US" w:eastAsia="en-US"/>
    </w:rPr>
  </w:style>
  <w:style w:type="paragraph" w:styleId="Nadpis9">
    <w:name w:val="heading 9"/>
    <w:basedOn w:val="Normlny"/>
    <w:next w:val="Normlny"/>
    <w:link w:val="Nadpis9Char"/>
    <w:rsid w:val="001254AE"/>
    <w:pPr>
      <w:numPr>
        <w:ilvl w:val="8"/>
        <w:numId w:val="55"/>
      </w:numPr>
      <w:outlineLvl w:val="8"/>
    </w:pPr>
    <w:rPr>
      <w:sz w:val="22"/>
      <w:szCs w:val="20"/>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unhideWhenUsed/>
    <w:rsid w:val="0094418E"/>
    <w:rPr>
      <w:sz w:val="20"/>
      <w:szCs w:val="20"/>
    </w:rPr>
  </w:style>
  <w:style w:type="character" w:customStyle="1" w:styleId="TextkomentraChar">
    <w:name w:val="Text komentára Char"/>
    <w:basedOn w:val="Predvolenpsmoodseku"/>
    <w:link w:val="Textkomentra"/>
    <w:uiPriority w:val="99"/>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Char4"/>
    <w:basedOn w:val="Normlny"/>
    <w:link w:val="TextpoznmkypodiarouChar"/>
    <w:uiPriority w:val="99"/>
    <w:unhideWhenUsed/>
    <w:rsid w:val="004F5B1D"/>
    <w:rPr>
      <w:sz w:val="20"/>
      <w:szCs w:val="20"/>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rsid w:val="00ED245E"/>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56571D"/>
    <w:pPr>
      <w:tabs>
        <w:tab w:val="right" w:leader="dot" w:pos="9062"/>
      </w:tabs>
      <w:spacing w:after="100"/>
      <w:ind w:left="426" w:hanging="426"/>
    </w:pPr>
  </w:style>
  <w:style w:type="paragraph" w:styleId="Obsah3">
    <w:name w:val="toc 3"/>
    <w:basedOn w:val="Normlny"/>
    <w:next w:val="Normlny"/>
    <w:autoRedefine/>
    <w:uiPriority w:val="39"/>
    <w:unhideWhenUsed/>
    <w:rsid w:val="000E04D4"/>
    <w:pPr>
      <w:tabs>
        <w:tab w:val="right" w:leader="dot" w:pos="9062"/>
      </w:tabs>
      <w:spacing w:after="100"/>
      <w:ind w:left="480" w:hanging="270"/>
    </w:pPr>
  </w:style>
  <w:style w:type="paragraph" w:styleId="Obsah4">
    <w:name w:val="toc 4"/>
    <w:basedOn w:val="Normlny"/>
    <w:next w:val="Normlny"/>
    <w:autoRedefine/>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styleId="Zkladntext">
    <w:name w:val="Body Text"/>
    <w:basedOn w:val="Normlny"/>
    <w:link w:val="ZkladntextChar"/>
    <w:qFormat/>
    <w:rsid w:val="001254AE"/>
    <w:pPr>
      <w:spacing w:before="130" w:after="130"/>
      <w:jc w:val="both"/>
    </w:pPr>
    <w:rPr>
      <w:sz w:val="22"/>
      <w:szCs w:val="20"/>
      <w:lang w:val="en-US" w:eastAsia="en-US"/>
    </w:rPr>
  </w:style>
  <w:style w:type="character" w:customStyle="1" w:styleId="ZkladntextChar">
    <w:name w:val="Základný text Char"/>
    <w:basedOn w:val="Predvolenpsmoodseku"/>
    <w:link w:val="Zkladntext"/>
    <w:rsid w:val="001254AE"/>
    <w:rPr>
      <w:rFonts w:ascii="Times New Roman" w:eastAsia="Times New Roman" w:hAnsi="Times New Roman" w:cs="Times New Roman"/>
      <w:szCs w:val="20"/>
      <w:lang w:val="en-US"/>
    </w:rPr>
  </w:style>
  <w:style w:type="paragraph" w:customStyle="1" w:styleId="Default">
    <w:name w:val="Default"/>
    <w:rsid w:val="001254AE"/>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AU"/>
    </w:rPr>
  </w:style>
  <w:style w:type="character" w:customStyle="1" w:styleId="Nadpis6Char">
    <w:name w:val="Nadpis 6 Char"/>
    <w:basedOn w:val="Predvolenpsmoodseku"/>
    <w:link w:val="Nadpis6"/>
    <w:rsid w:val="001254AE"/>
    <w:rPr>
      <w:rFonts w:ascii="Times New Roman" w:eastAsia="Times New Roman" w:hAnsi="Times New Roman" w:cs="Times New Roman"/>
      <w:szCs w:val="20"/>
      <w:lang w:val="en-US"/>
    </w:rPr>
  </w:style>
  <w:style w:type="character" w:customStyle="1" w:styleId="Nadpis7Char">
    <w:name w:val="Nadpis 7 Char"/>
    <w:basedOn w:val="Predvolenpsmoodseku"/>
    <w:link w:val="Nadpis7"/>
    <w:rsid w:val="001254AE"/>
    <w:rPr>
      <w:rFonts w:ascii="Times New Roman" w:eastAsia="Times New Roman" w:hAnsi="Times New Roman" w:cs="Times New Roman"/>
      <w:szCs w:val="20"/>
      <w:lang w:val="en-US"/>
    </w:rPr>
  </w:style>
  <w:style w:type="character" w:customStyle="1" w:styleId="Nadpis8Char">
    <w:name w:val="Nadpis 8 Char"/>
    <w:basedOn w:val="Predvolenpsmoodseku"/>
    <w:link w:val="Nadpis8"/>
    <w:rsid w:val="001254AE"/>
    <w:rPr>
      <w:rFonts w:ascii="Times New Roman" w:eastAsia="Times New Roman" w:hAnsi="Times New Roman" w:cs="Times New Roman"/>
      <w:szCs w:val="20"/>
      <w:lang w:val="en-US"/>
    </w:rPr>
  </w:style>
  <w:style w:type="character" w:customStyle="1" w:styleId="Nadpis9Char">
    <w:name w:val="Nadpis 9 Char"/>
    <w:basedOn w:val="Predvolenpsmoodseku"/>
    <w:link w:val="Nadpis9"/>
    <w:rsid w:val="001254AE"/>
    <w:rPr>
      <w:rFonts w:ascii="Times New Roman" w:eastAsia="Times New Roman" w:hAnsi="Times New Roman" w:cs="Times New Roman"/>
      <w:szCs w:val="20"/>
      <w:lang w:val="en-US"/>
    </w:rPr>
  </w:style>
  <w:style w:type="paragraph" w:styleId="Zoznamsodrkami">
    <w:name w:val="List Bullet"/>
    <w:basedOn w:val="Zkladntext"/>
    <w:qFormat/>
    <w:rsid w:val="001254AE"/>
    <w:pPr>
      <w:numPr>
        <w:numId w:val="15"/>
      </w:numPr>
    </w:pPr>
  </w:style>
  <w:style w:type="paragraph" w:styleId="Zoznamsodrkami2">
    <w:name w:val="List Bullet 2"/>
    <w:basedOn w:val="Zoznamsodrkami"/>
    <w:qFormat/>
    <w:rsid w:val="001254AE"/>
    <w:pPr>
      <w:numPr>
        <w:numId w:val="11"/>
      </w:numPr>
    </w:pPr>
  </w:style>
  <w:style w:type="paragraph" w:customStyle="1" w:styleId="zreportname">
    <w:name w:val="zreport name"/>
    <w:basedOn w:val="Normlny"/>
    <w:semiHidden/>
    <w:rsid w:val="001254AE"/>
    <w:pPr>
      <w:keepLines/>
      <w:spacing w:line="440" w:lineRule="exact"/>
      <w:jc w:val="center"/>
    </w:pPr>
    <w:rPr>
      <w:sz w:val="36"/>
      <w:szCs w:val="20"/>
      <w:lang w:val="en-US" w:eastAsia="en-US"/>
    </w:rPr>
  </w:style>
  <w:style w:type="paragraph" w:customStyle="1" w:styleId="zcontents">
    <w:name w:val="zcontents"/>
    <w:basedOn w:val="Normlny"/>
    <w:semiHidden/>
    <w:rsid w:val="001254AE"/>
    <w:pPr>
      <w:spacing w:after="260"/>
    </w:pPr>
    <w:rPr>
      <w:b/>
      <w:sz w:val="32"/>
      <w:szCs w:val="20"/>
      <w:lang w:val="en-US" w:eastAsia="en-US"/>
    </w:rPr>
  </w:style>
  <w:style w:type="paragraph" w:customStyle="1" w:styleId="zcompanyname">
    <w:name w:val="zcompany name"/>
    <w:basedOn w:val="Normlny"/>
    <w:semiHidden/>
    <w:rsid w:val="001254AE"/>
    <w:pPr>
      <w:spacing w:after="400" w:line="440" w:lineRule="exact"/>
      <w:jc w:val="center"/>
    </w:pPr>
    <w:rPr>
      <w:b/>
      <w:noProof/>
      <w:sz w:val="26"/>
      <w:szCs w:val="20"/>
      <w:lang w:val="en-US" w:eastAsia="en-US"/>
    </w:rPr>
  </w:style>
  <w:style w:type="paragraph" w:customStyle="1" w:styleId="zreportsubtitle">
    <w:name w:val="zreport subtitle"/>
    <w:basedOn w:val="zreportname"/>
    <w:semiHidden/>
    <w:rsid w:val="001254AE"/>
    <w:rPr>
      <w:sz w:val="32"/>
    </w:rPr>
  </w:style>
  <w:style w:type="paragraph" w:styleId="Zarkazkladnhotextu">
    <w:name w:val="Body Text Indent"/>
    <w:basedOn w:val="Zkladntext"/>
    <w:link w:val="ZarkazkladnhotextuChar"/>
    <w:semiHidden/>
    <w:rsid w:val="001254AE"/>
    <w:pPr>
      <w:ind w:left="340"/>
    </w:pPr>
  </w:style>
  <w:style w:type="character" w:customStyle="1" w:styleId="ZarkazkladnhotextuChar">
    <w:name w:val="Zarážka základného textu Char"/>
    <w:basedOn w:val="Predvolenpsmoodseku"/>
    <w:link w:val="Zarkazkladnhotextu"/>
    <w:semiHidden/>
    <w:rsid w:val="001254AE"/>
    <w:rPr>
      <w:rFonts w:ascii="Times New Roman" w:eastAsia="Times New Roman" w:hAnsi="Times New Roman" w:cs="Times New Roman"/>
      <w:szCs w:val="20"/>
      <w:lang w:val="en-US"/>
    </w:rPr>
  </w:style>
  <w:style w:type="paragraph" w:styleId="Register1">
    <w:name w:val="index 1"/>
    <w:basedOn w:val="Normlny"/>
    <w:next w:val="Normlny"/>
    <w:semiHidden/>
    <w:rsid w:val="001254AE"/>
    <w:pPr>
      <w:keepNext/>
      <w:spacing w:before="260" w:line="280" w:lineRule="exact"/>
      <w:ind w:right="851"/>
    </w:pPr>
    <w:rPr>
      <w:b/>
      <w:szCs w:val="20"/>
      <w:lang w:val="en-US" w:eastAsia="en-US"/>
    </w:rPr>
  </w:style>
  <w:style w:type="paragraph" w:customStyle="1" w:styleId="Graphic">
    <w:name w:val="Graphic"/>
    <w:basedOn w:val="Podpis"/>
    <w:next w:val="Popis"/>
    <w:qFormat/>
    <w:rsid w:val="001254AE"/>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semiHidden/>
    <w:rsid w:val="001254AE"/>
    <w:rPr>
      <w:sz w:val="22"/>
      <w:szCs w:val="20"/>
      <w:lang w:val="en-US" w:eastAsia="en-US"/>
    </w:rPr>
  </w:style>
  <w:style w:type="character" w:customStyle="1" w:styleId="PodpisChar">
    <w:name w:val="Podpis Char"/>
    <w:basedOn w:val="Predvolenpsmoodseku"/>
    <w:link w:val="Podpis"/>
    <w:semiHidden/>
    <w:rsid w:val="001254AE"/>
    <w:rPr>
      <w:rFonts w:ascii="Times New Roman" w:eastAsia="Times New Roman" w:hAnsi="Times New Roman" w:cs="Times New Roman"/>
      <w:szCs w:val="20"/>
      <w:lang w:val="en-US"/>
    </w:rPr>
  </w:style>
  <w:style w:type="character" w:styleId="slostrany">
    <w:name w:val="page number"/>
    <w:semiHidden/>
    <w:rsid w:val="001254AE"/>
    <w:rPr>
      <w:sz w:val="22"/>
    </w:rPr>
  </w:style>
  <w:style w:type="paragraph" w:styleId="Register2">
    <w:name w:val="index 2"/>
    <w:basedOn w:val="Normlny"/>
    <w:next w:val="Normlny"/>
    <w:semiHidden/>
    <w:rsid w:val="001254AE"/>
    <w:pPr>
      <w:ind w:left="340" w:right="851"/>
    </w:pPr>
    <w:rPr>
      <w:sz w:val="22"/>
      <w:szCs w:val="20"/>
      <w:lang w:val="en-US" w:eastAsia="en-US"/>
    </w:rPr>
  </w:style>
  <w:style w:type="paragraph" w:customStyle="1" w:styleId="zreportaddinfo">
    <w:name w:val="zreport addinfo"/>
    <w:basedOn w:val="Normlny"/>
    <w:semiHidden/>
    <w:rsid w:val="001254AE"/>
    <w:pPr>
      <w:framePr w:wrap="around" w:hAnchor="margin" w:xAlign="center" w:yAlign="bottom"/>
      <w:spacing w:line="240" w:lineRule="exact"/>
      <w:jc w:val="center"/>
    </w:pPr>
    <w:rPr>
      <w:noProof/>
      <w:sz w:val="20"/>
      <w:szCs w:val="20"/>
      <w:lang w:val="en-US" w:eastAsia="en-US"/>
    </w:rPr>
  </w:style>
  <w:style w:type="character" w:styleId="Zvraznenie">
    <w:name w:val="Emphasis"/>
    <w:uiPriority w:val="20"/>
    <w:rsid w:val="001254AE"/>
    <w:rPr>
      <w:i/>
      <w:iCs/>
    </w:rPr>
  </w:style>
  <w:style w:type="paragraph" w:customStyle="1" w:styleId="AppendixHeading">
    <w:name w:val="Appendix Heading"/>
    <w:basedOn w:val="Nadpis1"/>
    <w:next w:val="Zkladntext"/>
    <w:qFormat/>
    <w:rsid w:val="001254AE"/>
    <w:pPr>
      <w:keepLines w:val="0"/>
      <w:pageBreakBefore/>
      <w:numPr>
        <w:numId w:val="12"/>
      </w:numPr>
      <w:spacing w:before="0" w:line="360" w:lineRule="exact"/>
      <w:outlineLvl w:val="9"/>
    </w:pPr>
    <w:rPr>
      <w:rFonts w:ascii="Times New Roman" w:eastAsia="Times New Roman" w:hAnsi="Times New Roman" w:cs="Times New Roman"/>
      <w:bCs w:val="0"/>
      <w:color w:val="auto"/>
      <w:sz w:val="32"/>
      <w:szCs w:val="20"/>
      <w:lang w:val="en-US" w:eastAsia="en-US"/>
    </w:rPr>
  </w:style>
  <w:style w:type="paragraph" w:styleId="Zoznamsodrkami3">
    <w:name w:val="List Bullet 3"/>
    <w:basedOn w:val="Zoznamsodrkami"/>
    <w:qFormat/>
    <w:rsid w:val="001254AE"/>
    <w:pPr>
      <w:numPr>
        <w:numId w:val="13"/>
      </w:numPr>
      <w:jc w:val="left"/>
    </w:pPr>
    <w:rPr>
      <w:sz w:val="18"/>
    </w:rPr>
  </w:style>
  <w:style w:type="paragraph" w:customStyle="1" w:styleId="AppendixHeading2">
    <w:name w:val="Appendix Heading 2"/>
    <w:basedOn w:val="Nadpis2"/>
    <w:next w:val="Zkladntext"/>
    <w:qFormat/>
    <w:rsid w:val="001254AE"/>
    <w:pPr>
      <w:keepLines w:val="0"/>
      <w:numPr>
        <w:numId w:val="12"/>
      </w:numPr>
      <w:spacing w:before="400" w:line="320" w:lineRule="exact"/>
      <w:outlineLvl w:val="9"/>
    </w:pPr>
    <w:rPr>
      <w:rFonts w:ascii="Times New Roman" w:eastAsia="Times New Roman" w:hAnsi="Times New Roman" w:cs="Times New Roman"/>
      <w:bCs w:val="0"/>
      <w:color w:val="auto"/>
      <w:sz w:val="28"/>
      <w:szCs w:val="20"/>
      <w:lang w:val="en-US" w:eastAsia="en-US"/>
    </w:rPr>
  </w:style>
  <w:style w:type="paragraph" w:customStyle="1" w:styleId="AppendixHeading3">
    <w:name w:val="Appendix Heading 3"/>
    <w:basedOn w:val="Nadpis3"/>
    <w:next w:val="Zkladntext"/>
    <w:qFormat/>
    <w:rsid w:val="001254AE"/>
    <w:pPr>
      <w:keepLines w:val="0"/>
      <w:numPr>
        <w:numId w:val="12"/>
      </w:numPr>
      <w:spacing w:before="400" w:line="280" w:lineRule="exact"/>
      <w:outlineLvl w:val="9"/>
    </w:pPr>
    <w:rPr>
      <w:rFonts w:ascii="Times New Roman" w:eastAsia="Times New Roman" w:hAnsi="Times New Roman" w:cs="Times New Roman"/>
      <w:bCs w:val="0"/>
      <w:color w:val="auto"/>
      <w:szCs w:val="20"/>
      <w:lang w:val="en-US" w:eastAsia="en-US"/>
    </w:rPr>
  </w:style>
  <w:style w:type="paragraph" w:customStyle="1" w:styleId="AppendixHeading4">
    <w:name w:val="Appendix Heading 4"/>
    <w:basedOn w:val="Nadpis4"/>
    <w:next w:val="Zkladntext"/>
    <w:qFormat/>
    <w:rsid w:val="001254AE"/>
    <w:pPr>
      <w:keepLines w:val="0"/>
      <w:numPr>
        <w:numId w:val="12"/>
      </w:numPr>
      <w:spacing w:before="400" w:line="280" w:lineRule="exact"/>
      <w:outlineLvl w:val="9"/>
    </w:pPr>
    <w:rPr>
      <w:rFonts w:ascii="Times New Roman" w:eastAsia="Times New Roman" w:hAnsi="Times New Roman" w:cs="Times New Roman"/>
      <w:bCs w:val="0"/>
      <w:iCs w:val="0"/>
      <w:color w:val="auto"/>
      <w:szCs w:val="20"/>
      <w:lang w:val="en-US" w:eastAsia="en-US"/>
    </w:rPr>
  </w:style>
  <w:style w:type="paragraph" w:customStyle="1" w:styleId="AppendixHeading5">
    <w:name w:val="Appendix Heading 5"/>
    <w:basedOn w:val="Nadpis5"/>
    <w:next w:val="Zkladntext"/>
    <w:qFormat/>
    <w:rsid w:val="001254AE"/>
    <w:pPr>
      <w:keepLines w:val="0"/>
      <w:spacing w:before="400" w:line="260" w:lineRule="exact"/>
      <w:outlineLvl w:val="9"/>
    </w:pPr>
    <w:rPr>
      <w:rFonts w:ascii="Times New Roman" w:eastAsia="Times New Roman" w:hAnsi="Times New Roman" w:cs="Times New Roman"/>
      <w:i/>
      <w:color w:val="auto"/>
      <w:sz w:val="22"/>
      <w:szCs w:val="20"/>
      <w:lang w:val="en-US" w:eastAsia="en-US"/>
    </w:rPr>
  </w:style>
  <w:style w:type="paragraph" w:styleId="Zkladntext3">
    <w:name w:val="Body Text 3"/>
    <w:basedOn w:val="Normlny"/>
    <w:link w:val="Zkladntext3Char"/>
    <w:qFormat/>
    <w:rsid w:val="001254AE"/>
    <w:pPr>
      <w:ind w:left="142" w:hanging="142"/>
    </w:pPr>
    <w:rPr>
      <w:sz w:val="18"/>
      <w:szCs w:val="16"/>
      <w:lang w:val="en-US" w:eastAsia="en-US"/>
    </w:rPr>
  </w:style>
  <w:style w:type="character" w:customStyle="1" w:styleId="Zkladntext3Char">
    <w:name w:val="Základný text 3 Char"/>
    <w:basedOn w:val="Predvolenpsmoodseku"/>
    <w:link w:val="Zkladntext3"/>
    <w:rsid w:val="001254AE"/>
    <w:rPr>
      <w:rFonts w:ascii="Times New Roman" w:eastAsia="Times New Roman" w:hAnsi="Times New Roman" w:cs="Times New Roman"/>
      <w:sz w:val="18"/>
      <w:szCs w:val="16"/>
      <w:lang w:val="en-US"/>
    </w:rPr>
  </w:style>
  <w:style w:type="paragraph" w:styleId="Popis">
    <w:name w:val="caption"/>
    <w:basedOn w:val="Normlny"/>
    <w:next w:val="Zkladntext"/>
    <w:qFormat/>
    <w:rsid w:val="001254AE"/>
    <w:rPr>
      <w:bCs/>
      <w:i/>
      <w:sz w:val="14"/>
      <w:szCs w:val="20"/>
      <w:lang w:val="en-US" w:eastAsia="en-US"/>
    </w:rPr>
  </w:style>
  <w:style w:type="paragraph" w:styleId="Zoznamsodrkami4">
    <w:name w:val="List Bullet 4"/>
    <w:basedOn w:val="Zoznamsodrkami2"/>
    <w:rsid w:val="001254AE"/>
    <w:pPr>
      <w:numPr>
        <w:numId w:val="14"/>
      </w:numPr>
      <w:jc w:val="left"/>
    </w:pPr>
    <w:rPr>
      <w:sz w:val="18"/>
    </w:rPr>
  </w:style>
  <w:style w:type="paragraph" w:customStyle="1" w:styleId="zDocRevwH2">
    <w:name w:val="zDocRevwH2"/>
    <w:basedOn w:val="Normlny"/>
    <w:semiHidden/>
    <w:rsid w:val="001254AE"/>
    <w:pPr>
      <w:spacing w:before="130" w:after="130"/>
    </w:pPr>
    <w:rPr>
      <w:b/>
      <w:sz w:val="28"/>
      <w:szCs w:val="20"/>
      <w:lang w:val="en-US" w:eastAsia="en-US"/>
    </w:rPr>
  </w:style>
  <w:style w:type="paragraph" w:customStyle="1" w:styleId="zDocRevwH1">
    <w:name w:val="zDocRevwH1"/>
    <w:basedOn w:val="Normlny"/>
    <w:semiHidden/>
    <w:rsid w:val="001254AE"/>
    <w:pPr>
      <w:spacing w:before="130" w:after="130"/>
    </w:pPr>
    <w:rPr>
      <w:b/>
      <w:sz w:val="32"/>
      <w:szCs w:val="20"/>
      <w:lang w:val="en-US" w:eastAsia="en-US"/>
    </w:rPr>
  </w:style>
  <w:style w:type="character" w:styleId="Siln">
    <w:name w:val="Strong"/>
    <w:uiPriority w:val="22"/>
    <w:qFormat/>
    <w:rsid w:val="004F5B1D"/>
    <w:rPr>
      <w:b/>
      <w:bCs/>
    </w:rPr>
  </w:style>
  <w:style w:type="paragraph" w:styleId="Nzov">
    <w:name w:val="Title"/>
    <w:basedOn w:val="Normlny"/>
    <w:next w:val="Normlny"/>
    <w:link w:val="NzovChar"/>
    <w:uiPriority w:val="10"/>
    <w:rsid w:val="001254AE"/>
    <w:pPr>
      <w:pBdr>
        <w:bottom w:val="single" w:sz="8" w:space="4" w:color="4F81BD"/>
      </w:pBdr>
      <w:spacing w:after="300"/>
      <w:contextualSpacing/>
    </w:pPr>
    <w:rPr>
      <w:rFonts w:ascii="Cambria" w:hAnsi="Cambria"/>
      <w:color w:val="17365D"/>
      <w:spacing w:val="5"/>
      <w:kern w:val="28"/>
      <w:sz w:val="52"/>
      <w:szCs w:val="52"/>
      <w:lang w:val="en-US" w:eastAsia="en-US"/>
    </w:rPr>
  </w:style>
  <w:style w:type="character" w:customStyle="1" w:styleId="NzovChar">
    <w:name w:val="Názov Char"/>
    <w:basedOn w:val="Predvolenpsmoodseku"/>
    <w:link w:val="Nzov"/>
    <w:uiPriority w:val="10"/>
    <w:rsid w:val="001254AE"/>
    <w:rPr>
      <w:rFonts w:ascii="Cambria" w:eastAsia="Times New Roman" w:hAnsi="Cambria" w:cs="Times New Roman"/>
      <w:color w:val="17365D"/>
      <w:spacing w:val="5"/>
      <w:kern w:val="28"/>
      <w:sz w:val="52"/>
      <w:szCs w:val="52"/>
      <w:lang w:val="en-US"/>
    </w:rPr>
  </w:style>
  <w:style w:type="paragraph" w:styleId="Podtitul">
    <w:name w:val="Subtitle"/>
    <w:basedOn w:val="Normlny"/>
    <w:next w:val="Normlny"/>
    <w:link w:val="PodtitulChar"/>
    <w:uiPriority w:val="11"/>
    <w:rsid w:val="001254AE"/>
    <w:pPr>
      <w:numPr>
        <w:ilvl w:val="1"/>
      </w:numPr>
    </w:pPr>
    <w:rPr>
      <w:rFonts w:ascii="Cambria" w:hAnsi="Cambria"/>
      <w:i/>
      <w:iCs/>
      <w:color w:val="4F81BD"/>
      <w:spacing w:val="15"/>
      <w:lang w:val="en-US" w:eastAsia="en-US"/>
    </w:rPr>
  </w:style>
  <w:style w:type="character" w:customStyle="1" w:styleId="PodtitulChar">
    <w:name w:val="Podtitul Char"/>
    <w:basedOn w:val="Predvolenpsmoodseku"/>
    <w:link w:val="Podtitul"/>
    <w:uiPriority w:val="11"/>
    <w:rsid w:val="001254AE"/>
    <w:rPr>
      <w:rFonts w:ascii="Cambria" w:eastAsia="Times New Roman" w:hAnsi="Cambria" w:cs="Times New Roman"/>
      <w:i/>
      <w:iCs/>
      <w:color w:val="4F81BD"/>
      <w:spacing w:val="15"/>
      <w:sz w:val="24"/>
      <w:szCs w:val="24"/>
      <w:lang w:val="en-US"/>
    </w:rPr>
  </w:style>
  <w:style w:type="character" w:styleId="Jemnzvraznenie">
    <w:name w:val="Subtle Emphasis"/>
    <w:uiPriority w:val="19"/>
    <w:rsid w:val="001254AE"/>
    <w:rPr>
      <w:i/>
      <w:iCs/>
      <w:color w:val="808080"/>
    </w:rPr>
  </w:style>
  <w:style w:type="character" w:styleId="Intenzvnezvraznenie">
    <w:name w:val="Intense Emphasis"/>
    <w:uiPriority w:val="21"/>
    <w:rsid w:val="001254AE"/>
    <w:rPr>
      <w:b/>
      <w:bCs/>
      <w:i/>
      <w:iCs/>
      <w:color w:val="4F81BD"/>
    </w:rPr>
  </w:style>
  <w:style w:type="paragraph" w:styleId="Citcia">
    <w:name w:val="Quote"/>
    <w:basedOn w:val="Normlny"/>
    <w:next w:val="Normlny"/>
    <w:link w:val="CitciaChar"/>
    <w:uiPriority w:val="29"/>
    <w:rsid w:val="001254AE"/>
    <w:rPr>
      <w:i/>
      <w:iCs/>
      <w:color w:val="000000"/>
      <w:sz w:val="22"/>
      <w:szCs w:val="20"/>
      <w:lang w:val="en-US" w:eastAsia="en-US"/>
    </w:rPr>
  </w:style>
  <w:style w:type="character" w:customStyle="1" w:styleId="CitciaChar">
    <w:name w:val="Citácia Char"/>
    <w:basedOn w:val="Predvolenpsmoodseku"/>
    <w:link w:val="Citcia"/>
    <w:uiPriority w:val="29"/>
    <w:rsid w:val="001254AE"/>
    <w:rPr>
      <w:rFonts w:ascii="Times New Roman" w:eastAsia="Times New Roman" w:hAnsi="Times New Roman" w:cs="Times New Roman"/>
      <w:i/>
      <w:iCs/>
      <w:color w:val="000000"/>
      <w:szCs w:val="20"/>
      <w:lang w:val="en-US"/>
    </w:rPr>
  </w:style>
  <w:style w:type="paragraph" w:styleId="Zvraznencitcia">
    <w:name w:val="Intense Quote"/>
    <w:basedOn w:val="Normlny"/>
    <w:next w:val="Normlny"/>
    <w:link w:val="ZvraznencitciaChar"/>
    <w:uiPriority w:val="30"/>
    <w:rsid w:val="001254AE"/>
    <w:pPr>
      <w:pBdr>
        <w:bottom w:val="single" w:sz="4" w:space="4" w:color="4F81BD"/>
      </w:pBdr>
      <w:spacing w:before="200" w:after="280"/>
      <w:ind w:left="936" w:right="936"/>
    </w:pPr>
    <w:rPr>
      <w:b/>
      <w:bCs/>
      <w:i/>
      <w:iCs/>
      <w:color w:val="4F81BD"/>
      <w:sz w:val="22"/>
      <w:szCs w:val="20"/>
      <w:lang w:val="en-US" w:eastAsia="en-US"/>
    </w:rPr>
  </w:style>
  <w:style w:type="character" w:customStyle="1" w:styleId="ZvraznencitciaChar">
    <w:name w:val="Zvýraznená citácia Char"/>
    <w:basedOn w:val="Predvolenpsmoodseku"/>
    <w:link w:val="Zvraznencitcia"/>
    <w:uiPriority w:val="30"/>
    <w:rsid w:val="001254AE"/>
    <w:rPr>
      <w:rFonts w:ascii="Times New Roman" w:eastAsia="Times New Roman" w:hAnsi="Times New Roman" w:cs="Times New Roman"/>
      <w:b/>
      <w:bCs/>
      <w:i/>
      <w:iCs/>
      <w:color w:val="4F81BD"/>
      <w:szCs w:val="20"/>
      <w:lang w:val="en-US"/>
    </w:rPr>
  </w:style>
  <w:style w:type="character" w:styleId="Jemnodkaz">
    <w:name w:val="Subtle Reference"/>
    <w:uiPriority w:val="31"/>
    <w:rsid w:val="001254AE"/>
    <w:rPr>
      <w:smallCaps/>
      <w:color w:val="C0504D"/>
      <w:u w:val="single"/>
    </w:rPr>
  </w:style>
  <w:style w:type="character" w:styleId="Intenzvnyodkaz">
    <w:name w:val="Intense Reference"/>
    <w:uiPriority w:val="32"/>
    <w:rsid w:val="001254AE"/>
    <w:rPr>
      <w:b/>
      <w:bCs/>
      <w:smallCaps/>
      <w:color w:val="C0504D"/>
      <w:spacing w:val="5"/>
      <w:u w:val="single"/>
    </w:rPr>
  </w:style>
  <w:style w:type="character" w:styleId="Nzovknihy">
    <w:name w:val="Book Title"/>
    <w:uiPriority w:val="33"/>
    <w:rsid w:val="001254AE"/>
    <w:rPr>
      <w:b/>
      <w:bCs/>
      <w:smallCaps/>
      <w:spacing w:val="5"/>
    </w:rPr>
  </w:style>
  <w:style w:type="paragraph" w:styleId="Bezriadkovania">
    <w:name w:val="No Spacing"/>
    <w:uiPriority w:val="1"/>
    <w:rsid w:val="001254AE"/>
    <w:pPr>
      <w:spacing w:after="0" w:line="240" w:lineRule="auto"/>
    </w:pPr>
    <w:rPr>
      <w:rFonts w:ascii="Times New Roman" w:eastAsia="Times New Roman" w:hAnsi="Times New Roman" w:cs="Times New Roman"/>
      <w:szCs w:val="20"/>
      <w:lang w:val="en-US"/>
    </w:rPr>
  </w:style>
  <w:style w:type="paragraph" w:styleId="Revzia">
    <w:name w:val="Revision"/>
    <w:hidden/>
    <w:uiPriority w:val="99"/>
    <w:semiHidden/>
    <w:rsid w:val="001254AE"/>
    <w:pPr>
      <w:spacing w:after="0" w:line="240" w:lineRule="auto"/>
    </w:pPr>
    <w:rPr>
      <w:rFonts w:ascii="Times New Roman" w:eastAsia="Times New Roman" w:hAnsi="Times New Roman" w:cs="Times New Roman"/>
      <w:szCs w:val="20"/>
      <w:lang w:val="en-US"/>
    </w:rPr>
  </w:style>
  <w:style w:type="paragraph" w:customStyle="1" w:styleId="CM1">
    <w:name w:val="CM1"/>
    <w:basedOn w:val="Default"/>
    <w:next w:val="Default"/>
    <w:uiPriority w:val="99"/>
    <w:rsid w:val="00716FA8"/>
    <w:rPr>
      <w:rFonts w:ascii="EUAlbertina" w:eastAsiaTheme="minorHAnsi" w:hAnsi="EUAlbertina" w:cstheme="minorBidi"/>
      <w:color w:val="auto"/>
      <w:lang w:val="sk-SK" w:eastAsia="en-US"/>
    </w:rPr>
  </w:style>
  <w:style w:type="character" w:styleId="PouitHypertextovPrepojenie">
    <w:name w:val="FollowedHyperlink"/>
    <w:basedOn w:val="Predvolenpsmoodseku"/>
    <w:uiPriority w:val="99"/>
    <w:semiHidden/>
    <w:unhideWhenUsed/>
    <w:rsid w:val="00B01ACA"/>
    <w:rPr>
      <w:color w:val="800080" w:themeColor="followedHyperlink"/>
      <w:u w:val="single"/>
    </w:rPr>
  </w:style>
  <w:style w:type="paragraph" w:customStyle="1" w:styleId="SRK3">
    <w:name w:val="SRK 3"/>
    <w:basedOn w:val="Nadpis3"/>
    <w:autoRedefine/>
    <w:uiPriority w:val="99"/>
    <w:qFormat/>
    <w:rsid w:val="00744325"/>
    <w:pPr>
      <w:numPr>
        <w:ilvl w:val="0"/>
        <w:numId w:val="0"/>
      </w:numPr>
      <w:spacing w:before="100" w:beforeAutospacing="1" w:after="100" w:afterAutospacing="1"/>
      <w:jc w:val="both"/>
    </w:pPr>
    <w:rPr>
      <w:rFonts w:ascii="Times New Roman" w:eastAsia="Times New Roman" w:hAnsi="Times New Roman" w:cs="Times New Roman"/>
      <w:b w:val="0"/>
      <w:color w:val="1E4E9D"/>
      <w:sz w:val="26"/>
      <w:szCs w:val="22"/>
      <w:lang w:eastAsia="en-US"/>
    </w:rPr>
  </w:style>
  <w:style w:type="paragraph" w:customStyle="1" w:styleId="xmsonormal">
    <w:name w:val="x_msonormal"/>
    <w:basedOn w:val="Normlny"/>
    <w:rsid w:val="00593E78"/>
    <w:rPr>
      <w:rFonts w:ascii="Calibri" w:eastAsiaTheme="minorHAnsi" w:hAnsi="Calibri" w:cs="Calibri"/>
      <w:sz w:val="22"/>
      <w:szCs w:val="22"/>
      <w:lang w:bidi="si-L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668718">
      <w:bodyDiv w:val="1"/>
      <w:marLeft w:val="0"/>
      <w:marRight w:val="0"/>
      <w:marTop w:val="0"/>
      <w:marBottom w:val="0"/>
      <w:divBdr>
        <w:top w:val="none" w:sz="0" w:space="0" w:color="auto"/>
        <w:left w:val="none" w:sz="0" w:space="0" w:color="auto"/>
        <w:bottom w:val="none" w:sz="0" w:space="0" w:color="auto"/>
        <w:right w:val="none" w:sz="0" w:space="0" w:color="auto"/>
      </w:divBdr>
    </w:div>
    <w:div w:id="537475116">
      <w:bodyDiv w:val="1"/>
      <w:marLeft w:val="0"/>
      <w:marRight w:val="0"/>
      <w:marTop w:val="0"/>
      <w:marBottom w:val="0"/>
      <w:divBdr>
        <w:top w:val="none" w:sz="0" w:space="0" w:color="auto"/>
        <w:left w:val="none" w:sz="0" w:space="0" w:color="auto"/>
        <w:bottom w:val="none" w:sz="0" w:space="0" w:color="auto"/>
        <w:right w:val="none" w:sz="0" w:space="0" w:color="auto"/>
      </w:divBdr>
    </w:div>
    <w:div w:id="783772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mu@vicepremier.gov.sk"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cmu@vicepremier.gov.s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partnerskadohoda.gov.sk" TargetMode="External"/><Relationship Id="rId1" Type="http://schemas.openxmlformats.org/officeDocument/2006/relationships/hyperlink" Target="http://www.partnerskadohoda.gov.s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60"/>
        <w:category>
          <w:name w:val="Všeobecné"/>
          <w:gallery w:val="placeholder"/>
        </w:category>
        <w:types>
          <w:type w:val="bbPlcHdr"/>
        </w:types>
        <w:behaviors>
          <w:behavior w:val="content"/>
        </w:behaviors>
        <w:guid w:val="{D580D784-2070-4DFA-A2D2-501DD51E9A67}"/>
      </w:docPartPr>
      <w:docPartBody>
        <w:p w:rsidR="00616C33" w:rsidRDefault="00C16CB5">
          <w:r w:rsidRPr="00F64F3B">
            <w:rPr>
              <w:rStyle w:val="Zstupntext"/>
            </w:rPr>
            <w:t>Kliknutím zadáte dátum.</w:t>
          </w:r>
        </w:p>
      </w:docPartBody>
    </w:docPart>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616C33" w:rsidRDefault="00C16CB5" w:rsidP="00C16CB5">
          <w:pPr>
            <w:pStyle w:val="A9F731F61A7042F186F5DB555D917909"/>
          </w:pPr>
          <w:r w:rsidRPr="00F64F3B">
            <w:rPr>
              <w:rStyle w:val="Zstupntext"/>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
      <w:docPartPr>
        <w:name w:val="981EDE5333924F6FAA656E5A61D2EF7F"/>
        <w:category>
          <w:name w:val="Všeobecné"/>
          <w:gallery w:val="placeholder"/>
        </w:category>
        <w:types>
          <w:type w:val="bbPlcHdr"/>
        </w:types>
        <w:behaviors>
          <w:behavior w:val="content"/>
        </w:behaviors>
        <w:guid w:val="{DCE32F21-A85E-47CC-91C9-DCD1A45E6EFD}"/>
      </w:docPartPr>
      <w:docPartBody>
        <w:p w:rsidR="008A164D" w:rsidRDefault="00C16CB5">
          <w:pPr>
            <w:pStyle w:val="981EDE5333924F6FAA656E5A61D2EF7F"/>
          </w:pPr>
          <w:r w:rsidRPr="00F64F3B">
            <w:rPr>
              <w:rStyle w:val="Zstupntext"/>
            </w:rPr>
            <w:t>Kliknutím zadáte dátum.</w:t>
          </w:r>
        </w:p>
      </w:docPartBody>
    </w:docPart>
    <w:docPart>
      <w:docPartPr>
        <w:name w:val="E9357883E79842D1962E51726C4A6FDF"/>
        <w:category>
          <w:name w:val="Všeobecné"/>
          <w:gallery w:val="placeholder"/>
        </w:category>
        <w:types>
          <w:type w:val="bbPlcHdr"/>
        </w:types>
        <w:behaviors>
          <w:behavior w:val="content"/>
        </w:behaviors>
        <w:guid w:val="{A99211AF-157D-4A7B-BD36-E60ED4B9EF83}"/>
      </w:docPartPr>
      <w:docPartBody>
        <w:p w:rsidR="008A164D" w:rsidRDefault="00C16CB5">
          <w:pPr>
            <w:pStyle w:val="E9357883E79842D1962E51726C4A6FDF"/>
          </w:pPr>
          <w:r w:rsidRPr="00F64F3B">
            <w:rPr>
              <w:rStyle w:val="Zstupntext"/>
            </w:rPr>
            <w:t>Kliknutím zadáte dátum.</w:t>
          </w:r>
        </w:p>
      </w:docPartBody>
    </w:docPart>
    <w:docPart>
      <w:docPartPr>
        <w:name w:val="86A27B2948024BA6A07E66C409CFB7E2"/>
        <w:category>
          <w:name w:val="Všeobecné"/>
          <w:gallery w:val="placeholder"/>
        </w:category>
        <w:types>
          <w:type w:val="bbPlcHdr"/>
        </w:types>
        <w:behaviors>
          <w:behavior w:val="content"/>
        </w:behaviors>
        <w:guid w:val="{AA6DA657-99CA-440D-BFAB-A888E693FC2C}"/>
      </w:docPartPr>
      <w:docPartBody>
        <w:p w:rsidR="008A164D" w:rsidRDefault="00FF3250">
          <w:pPr>
            <w:pStyle w:val="86A27B2948024BA6A07E66C409CFB7E2"/>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skoola Pot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EUAlbertina">
    <w:altName w:val="Arial"/>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044B9"/>
    <w:rsid w:val="00005F17"/>
    <w:rsid w:val="0002044D"/>
    <w:rsid w:val="00025120"/>
    <w:rsid w:val="000252B7"/>
    <w:rsid w:val="00033070"/>
    <w:rsid w:val="00041256"/>
    <w:rsid w:val="00041BEB"/>
    <w:rsid w:val="00073701"/>
    <w:rsid w:val="0009743A"/>
    <w:rsid w:val="000A709E"/>
    <w:rsid w:val="000C0D79"/>
    <w:rsid w:val="000C6450"/>
    <w:rsid w:val="000D1A0D"/>
    <w:rsid w:val="000D5E93"/>
    <w:rsid w:val="000E30BC"/>
    <w:rsid w:val="00101475"/>
    <w:rsid w:val="00113714"/>
    <w:rsid w:val="0012147B"/>
    <w:rsid w:val="00124CE9"/>
    <w:rsid w:val="001264EA"/>
    <w:rsid w:val="001335D3"/>
    <w:rsid w:val="00136DA1"/>
    <w:rsid w:val="00170C5A"/>
    <w:rsid w:val="00172DE5"/>
    <w:rsid w:val="00174BA0"/>
    <w:rsid w:val="0018045F"/>
    <w:rsid w:val="001B6D28"/>
    <w:rsid w:val="001C054D"/>
    <w:rsid w:val="001D095C"/>
    <w:rsid w:val="001E2F7C"/>
    <w:rsid w:val="00204FE6"/>
    <w:rsid w:val="00212957"/>
    <w:rsid w:val="00224CDB"/>
    <w:rsid w:val="00242280"/>
    <w:rsid w:val="002431FE"/>
    <w:rsid w:val="00280459"/>
    <w:rsid w:val="002906B8"/>
    <w:rsid w:val="0029686E"/>
    <w:rsid w:val="002C21E9"/>
    <w:rsid w:val="003372D0"/>
    <w:rsid w:val="0034605F"/>
    <w:rsid w:val="00355DA9"/>
    <w:rsid w:val="00370E32"/>
    <w:rsid w:val="0038260C"/>
    <w:rsid w:val="003A2DF6"/>
    <w:rsid w:val="003A7751"/>
    <w:rsid w:val="003B77F1"/>
    <w:rsid w:val="003D4A9A"/>
    <w:rsid w:val="003D4AAF"/>
    <w:rsid w:val="003F4A3D"/>
    <w:rsid w:val="00410B4F"/>
    <w:rsid w:val="004140E4"/>
    <w:rsid w:val="0042082D"/>
    <w:rsid w:val="00422C74"/>
    <w:rsid w:val="00430CA1"/>
    <w:rsid w:val="00454765"/>
    <w:rsid w:val="00467CD8"/>
    <w:rsid w:val="00481888"/>
    <w:rsid w:val="004D0080"/>
    <w:rsid w:val="004D4858"/>
    <w:rsid w:val="004F7236"/>
    <w:rsid w:val="00514919"/>
    <w:rsid w:val="0053116D"/>
    <w:rsid w:val="00556609"/>
    <w:rsid w:val="005601EE"/>
    <w:rsid w:val="0056287C"/>
    <w:rsid w:val="005679A8"/>
    <w:rsid w:val="00594E98"/>
    <w:rsid w:val="005A41EB"/>
    <w:rsid w:val="005A552C"/>
    <w:rsid w:val="005A5906"/>
    <w:rsid w:val="005D08B0"/>
    <w:rsid w:val="005D357B"/>
    <w:rsid w:val="005D6084"/>
    <w:rsid w:val="005E2985"/>
    <w:rsid w:val="005F7822"/>
    <w:rsid w:val="005F7A04"/>
    <w:rsid w:val="00616C33"/>
    <w:rsid w:val="0064176E"/>
    <w:rsid w:val="00645D5E"/>
    <w:rsid w:val="00647D80"/>
    <w:rsid w:val="006536B0"/>
    <w:rsid w:val="00655284"/>
    <w:rsid w:val="006574C8"/>
    <w:rsid w:val="00674741"/>
    <w:rsid w:val="00683D95"/>
    <w:rsid w:val="006A6DEA"/>
    <w:rsid w:val="006C35CA"/>
    <w:rsid w:val="006C53B6"/>
    <w:rsid w:val="006D0F60"/>
    <w:rsid w:val="006D3841"/>
    <w:rsid w:val="006F5AB4"/>
    <w:rsid w:val="0070259E"/>
    <w:rsid w:val="007124FF"/>
    <w:rsid w:val="00720F91"/>
    <w:rsid w:val="00725DCA"/>
    <w:rsid w:val="0074555D"/>
    <w:rsid w:val="0075320E"/>
    <w:rsid w:val="00755E36"/>
    <w:rsid w:val="007624A1"/>
    <w:rsid w:val="00762719"/>
    <w:rsid w:val="00766E37"/>
    <w:rsid w:val="00782B9E"/>
    <w:rsid w:val="00795AF4"/>
    <w:rsid w:val="007D579B"/>
    <w:rsid w:val="007F02CC"/>
    <w:rsid w:val="008225C7"/>
    <w:rsid w:val="00834167"/>
    <w:rsid w:val="00840091"/>
    <w:rsid w:val="00845353"/>
    <w:rsid w:val="008513E4"/>
    <w:rsid w:val="0085402B"/>
    <w:rsid w:val="00863F7B"/>
    <w:rsid w:val="00866836"/>
    <w:rsid w:val="00874C4C"/>
    <w:rsid w:val="00883606"/>
    <w:rsid w:val="008A164D"/>
    <w:rsid w:val="008A5D65"/>
    <w:rsid w:val="008B05DA"/>
    <w:rsid w:val="008D0107"/>
    <w:rsid w:val="008E3F7D"/>
    <w:rsid w:val="008F168C"/>
    <w:rsid w:val="008F58C3"/>
    <w:rsid w:val="009202B6"/>
    <w:rsid w:val="00937100"/>
    <w:rsid w:val="00956D5F"/>
    <w:rsid w:val="0096492F"/>
    <w:rsid w:val="0099150F"/>
    <w:rsid w:val="009A0846"/>
    <w:rsid w:val="009B78F0"/>
    <w:rsid w:val="009D7A1B"/>
    <w:rsid w:val="009F723A"/>
    <w:rsid w:val="00A10EB3"/>
    <w:rsid w:val="00A11300"/>
    <w:rsid w:val="00A14FB8"/>
    <w:rsid w:val="00A23171"/>
    <w:rsid w:val="00A240B1"/>
    <w:rsid w:val="00A33C56"/>
    <w:rsid w:val="00A71427"/>
    <w:rsid w:val="00A772D9"/>
    <w:rsid w:val="00A77F29"/>
    <w:rsid w:val="00A80658"/>
    <w:rsid w:val="00A905C0"/>
    <w:rsid w:val="00AA0980"/>
    <w:rsid w:val="00AC1296"/>
    <w:rsid w:val="00AC4362"/>
    <w:rsid w:val="00AC54CF"/>
    <w:rsid w:val="00AF4D2B"/>
    <w:rsid w:val="00AF74BC"/>
    <w:rsid w:val="00B0122D"/>
    <w:rsid w:val="00B04E8D"/>
    <w:rsid w:val="00B06AFE"/>
    <w:rsid w:val="00B240DD"/>
    <w:rsid w:val="00B31AEE"/>
    <w:rsid w:val="00B32678"/>
    <w:rsid w:val="00B35302"/>
    <w:rsid w:val="00B449CF"/>
    <w:rsid w:val="00B45AD9"/>
    <w:rsid w:val="00B63AD1"/>
    <w:rsid w:val="00BB45EA"/>
    <w:rsid w:val="00BB714C"/>
    <w:rsid w:val="00BB71AE"/>
    <w:rsid w:val="00BC5548"/>
    <w:rsid w:val="00BD2D7A"/>
    <w:rsid w:val="00BE0C51"/>
    <w:rsid w:val="00BE5838"/>
    <w:rsid w:val="00C05F32"/>
    <w:rsid w:val="00C13272"/>
    <w:rsid w:val="00C16CB5"/>
    <w:rsid w:val="00C663D9"/>
    <w:rsid w:val="00C70579"/>
    <w:rsid w:val="00C73B45"/>
    <w:rsid w:val="00C9414E"/>
    <w:rsid w:val="00CB22B5"/>
    <w:rsid w:val="00CB5F40"/>
    <w:rsid w:val="00CD0207"/>
    <w:rsid w:val="00CE2D99"/>
    <w:rsid w:val="00CF6720"/>
    <w:rsid w:val="00D04AFB"/>
    <w:rsid w:val="00D476BF"/>
    <w:rsid w:val="00D531F6"/>
    <w:rsid w:val="00D637D3"/>
    <w:rsid w:val="00D7387E"/>
    <w:rsid w:val="00D90006"/>
    <w:rsid w:val="00DA56BC"/>
    <w:rsid w:val="00DC14D4"/>
    <w:rsid w:val="00DE3E09"/>
    <w:rsid w:val="00DF1217"/>
    <w:rsid w:val="00DF79F7"/>
    <w:rsid w:val="00E02953"/>
    <w:rsid w:val="00E04660"/>
    <w:rsid w:val="00E04816"/>
    <w:rsid w:val="00E12674"/>
    <w:rsid w:val="00E14109"/>
    <w:rsid w:val="00E50950"/>
    <w:rsid w:val="00E51324"/>
    <w:rsid w:val="00E6067E"/>
    <w:rsid w:val="00E60EBB"/>
    <w:rsid w:val="00E966B5"/>
    <w:rsid w:val="00EA5A0F"/>
    <w:rsid w:val="00EB66EB"/>
    <w:rsid w:val="00EE1DA4"/>
    <w:rsid w:val="00EE6E90"/>
    <w:rsid w:val="00EF4D0F"/>
    <w:rsid w:val="00F03B42"/>
    <w:rsid w:val="00F1157E"/>
    <w:rsid w:val="00F161A1"/>
    <w:rsid w:val="00F22570"/>
    <w:rsid w:val="00F359CA"/>
    <w:rsid w:val="00F716F7"/>
    <w:rsid w:val="00F87695"/>
    <w:rsid w:val="00F92B90"/>
    <w:rsid w:val="00F95A1F"/>
    <w:rsid w:val="00FA1BB0"/>
    <w:rsid w:val="00FB5F18"/>
    <w:rsid w:val="00FB660B"/>
    <w:rsid w:val="00FB6A39"/>
    <w:rsid w:val="00FC4C25"/>
    <w:rsid w:val="00FD073E"/>
    <w:rsid w:val="00FF3250"/>
    <w:rsid w:val="00FF7686"/>
  </w:rsids>
  <m:mathPr>
    <m:mathFont m:val="Cambria Math"/>
    <m:brkBin m:val="before"/>
    <m:brkBinSub m:val="--"/>
    <m:smallFrac m:val="0"/>
    <m:dispDef/>
    <m:lMargin m:val="0"/>
    <m:rMargin m:val="0"/>
    <m:defJc m:val="centerGroup"/>
    <m:wrapIndent m:val="1440"/>
    <m:intLim m:val="subSup"/>
    <m:naryLim m:val="undOvr"/>
  </m:mathPr>
  <w:themeFontLang w:val="sk-SK" w:eastAsia="ja-JP" w:bidi="si-LK"/>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B77F1"/>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85010A14488C46B1860BC8FA31C4B2A6">
    <w:name w:val="85010A14488C46B1860BC8FA31C4B2A6"/>
    <w:pPr>
      <w:spacing w:after="160" w:line="259" w:lineRule="auto"/>
    </w:pPr>
  </w:style>
  <w:style w:type="paragraph" w:customStyle="1" w:styleId="5818D9F7F26C4D82B552FEA2706F0C8E">
    <w:name w:val="5818D9F7F26C4D82B552FEA2706F0C8E"/>
    <w:pPr>
      <w:spacing w:after="160" w:line="259" w:lineRule="auto"/>
    </w:pPr>
  </w:style>
  <w:style w:type="paragraph" w:customStyle="1" w:styleId="A46C25B60CB64214B0D9D0698E3365F0">
    <w:name w:val="A46C25B60CB64214B0D9D0698E3365F0"/>
    <w:pPr>
      <w:spacing w:after="160" w:line="259" w:lineRule="auto"/>
    </w:pPr>
  </w:style>
  <w:style w:type="paragraph" w:customStyle="1" w:styleId="EAD07E6ADE694434B8B614A2644F354D">
    <w:name w:val="EAD07E6ADE694434B8B614A2644F354D"/>
    <w:pPr>
      <w:spacing w:after="160" w:line="259" w:lineRule="auto"/>
    </w:pPr>
  </w:style>
  <w:style w:type="paragraph" w:customStyle="1" w:styleId="7D361A5BC7994CF4898147D60D08F9D5">
    <w:name w:val="7D361A5BC7994CF4898147D60D08F9D5"/>
    <w:pPr>
      <w:spacing w:after="160" w:line="259" w:lineRule="auto"/>
    </w:pPr>
  </w:style>
  <w:style w:type="paragraph" w:customStyle="1" w:styleId="460688EE217746A08787704C3B44EEFF">
    <w:name w:val="460688EE217746A08787704C3B44EEFF"/>
    <w:pPr>
      <w:spacing w:after="160" w:line="259" w:lineRule="auto"/>
    </w:pPr>
  </w:style>
  <w:style w:type="paragraph" w:customStyle="1" w:styleId="2E5D656A5BA24F1E985827913332326B">
    <w:name w:val="2E5D656A5BA24F1E985827913332326B"/>
    <w:pPr>
      <w:spacing w:after="160" w:line="259" w:lineRule="auto"/>
    </w:pPr>
  </w:style>
  <w:style w:type="paragraph" w:customStyle="1" w:styleId="DB13B8EC08FC45DF928BF1C2B1A3A4CD">
    <w:name w:val="DB13B8EC08FC45DF928BF1C2B1A3A4CD"/>
    <w:pPr>
      <w:spacing w:after="160" w:line="259" w:lineRule="auto"/>
    </w:pPr>
  </w:style>
  <w:style w:type="paragraph" w:customStyle="1" w:styleId="22D4AB54D24B472D9878F59EDA3A299F">
    <w:name w:val="22D4AB54D24B472D9878F59EDA3A299F"/>
    <w:pPr>
      <w:spacing w:after="160" w:line="259" w:lineRule="auto"/>
    </w:pPr>
  </w:style>
  <w:style w:type="paragraph" w:customStyle="1" w:styleId="49712AE4E2F94044B5833DE4331233A9">
    <w:name w:val="49712AE4E2F94044B5833DE4331233A9"/>
    <w:pPr>
      <w:spacing w:after="160" w:line="259" w:lineRule="auto"/>
    </w:pPr>
  </w:style>
  <w:style w:type="paragraph" w:customStyle="1" w:styleId="E581A85D7F474C21B3E48F951FBE1868">
    <w:name w:val="E581A85D7F474C21B3E48F951FBE1868"/>
    <w:pPr>
      <w:spacing w:after="160" w:line="259" w:lineRule="auto"/>
    </w:pPr>
  </w:style>
  <w:style w:type="paragraph" w:customStyle="1" w:styleId="4AF011EEE4164C1C887D5ECF08FEE115">
    <w:name w:val="4AF011EEE4164C1C887D5ECF08FEE115"/>
    <w:pPr>
      <w:spacing w:after="160" w:line="259" w:lineRule="auto"/>
    </w:pPr>
  </w:style>
  <w:style w:type="paragraph" w:customStyle="1" w:styleId="6A033DA77E784E30BA63FE580A026858">
    <w:name w:val="6A033DA77E784E30BA63FE580A026858"/>
    <w:pPr>
      <w:spacing w:after="160" w:line="259" w:lineRule="auto"/>
    </w:pPr>
  </w:style>
  <w:style w:type="paragraph" w:customStyle="1" w:styleId="D6D171111B1A45259D337E30A3C9F72C">
    <w:name w:val="D6D171111B1A45259D337E30A3C9F72C"/>
    <w:pPr>
      <w:spacing w:after="160" w:line="259" w:lineRule="auto"/>
    </w:pPr>
    <w:rPr>
      <w:rFonts w:cs="Arial Unicode MS"/>
      <w:lang w:bidi="si-LK"/>
    </w:rPr>
  </w:style>
  <w:style w:type="paragraph" w:customStyle="1" w:styleId="B8BD4A69954642E1BD8B775E51A82038">
    <w:name w:val="B8BD4A69954642E1BD8B775E51A82038"/>
    <w:pPr>
      <w:spacing w:after="160" w:line="259" w:lineRule="auto"/>
    </w:pPr>
    <w:rPr>
      <w:rFonts w:cs="Arial Unicode MS"/>
      <w:lang w:bidi="si-LK"/>
    </w:rPr>
  </w:style>
  <w:style w:type="paragraph" w:customStyle="1" w:styleId="68441C1A7BB94A268B550665997B6A36">
    <w:name w:val="68441C1A7BB94A268B550665997B6A36"/>
    <w:pPr>
      <w:spacing w:after="160" w:line="259" w:lineRule="auto"/>
    </w:pPr>
    <w:rPr>
      <w:rFonts w:cs="Arial Unicode MS"/>
      <w:lang w:bidi="si-LK"/>
    </w:rPr>
  </w:style>
  <w:style w:type="paragraph" w:customStyle="1" w:styleId="261CD188FEFF463BA54DCC8292F7038B">
    <w:name w:val="261CD188FEFF463BA54DCC8292F7038B"/>
    <w:pPr>
      <w:spacing w:after="160" w:line="259" w:lineRule="auto"/>
    </w:pPr>
    <w:rPr>
      <w:rFonts w:cs="Arial Unicode MS"/>
      <w:lang w:bidi="si-LK"/>
    </w:rPr>
  </w:style>
  <w:style w:type="paragraph" w:customStyle="1" w:styleId="EC1A7105CCB242E0ACD563D61CAD9E5A">
    <w:name w:val="EC1A7105CCB242E0ACD563D61CAD9E5A"/>
    <w:pPr>
      <w:spacing w:after="160" w:line="259" w:lineRule="auto"/>
    </w:pPr>
    <w:rPr>
      <w:rFonts w:cs="Arial Unicode MS"/>
      <w:lang w:bidi="si-LK"/>
    </w:rPr>
  </w:style>
  <w:style w:type="paragraph" w:customStyle="1" w:styleId="7726B67230284E809EA31D1C6FE418AE">
    <w:name w:val="7726B67230284E809EA31D1C6FE418AE"/>
    <w:pPr>
      <w:spacing w:after="160" w:line="259" w:lineRule="auto"/>
    </w:pPr>
    <w:rPr>
      <w:rFonts w:cs="Arial Unicode MS"/>
      <w:lang w:bidi="si-LK"/>
    </w:rPr>
  </w:style>
  <w:style w:type="paragraph" w:customStyle="1" w:styleId="6B3807211F784B51BAB709F856C07D6D">
    <w:name w:val="6B3807211F784B51BAB709F856C07D6D"/>
    <w:pPr>
      <w:spacing w:after="160" w:line="259" w:lineRule="auto"/>
    </w:pPr>
    <w:rPr>
      <w:rFonts w:cs="Arial Unicode MS"/>
      <w:lang w:bidi="si-LK"/>
    </w:rPr>
  </w:style>
  <w:style w:type="paragraph" w:customStyle="1" w:styleId="9C4F9558AE7541BC83D8660E35DE70C9">
    <w:name w:val="9C4F9558AE7541BC83D8660E35DE70C9"/>
    <w:pPr>
      <w:spacing w:after="160" w:line="259" w:lineRule="auto"/>
    </w:pPr>
    <w:rPr>
      <w:rFonts w:cs="Arial Unicode MS"/>
      <w:lang w:bidi="si-LK"/>
    </w:rPr>
  </w:style>
  <w:style w:type="paragraph" w:customStyle="1" w:styleId="BA2D2328522E450499B6C1B0D4BE4CB4">
    <w:name w:val="BA2D2328522E450499B6C1B0D4BE4CB4"/>
    <w:pPr>
      <w:spacing w:after="160" w:line="259" w:lineRule="auto"/>
    </w:pPr>
    <w:rPr>
      <w:rFonts w:cs="Arial Unicode MS"/>
      <w:lang w:bidi="si-LK"/>
    </w:rPr>
  </w:style>
  <w:style w:type="paragraph" w:customStyle="1" w:styleId="0DF5D4348FF6446A91E503FC9726BE10">
    <w:name w:val="0DF5D4348FF6446A91E503FC9726BE10"/>
    <w:pPr>
      <w:spacing w:after="160" w:line="259" w:lineRule="auto"/>
    </w:pPr>
    <w:rPr>
      <w:rFonts w:cs="Arial Unicode MS"/>
      <w:lang w:bidi="si-LK"/>
    </w:rPr>
  </w:style>
  <w:style w:type="paragraph" w:customStyle="1" w:styleId="6FE91DE8E7D142E3B8FA1D65C3AEC7FF">
    <w:name w:val="6FE91DE8E7D142E3B8FA1D65C3AEC7FF"/>
    <w:pPr>
      <w:spacing w:after="160" w:line="259" w:lineRule="auto"/>
    </w:pPr>
    <w:rPr>
      <w:rFonts w:cs="Arial Unicode MS"/>
      <w:lang w:bidi="si-LK"/>
    </w:rPr>
  </w:style>
  <w:style w:type="paragraph" w:customStyle="1" w:styleId="76430821BDD6411EB063723D2E771E7C">
    <w:name w:val="76430821BDD6411EB063723D2E771E7C"/>
    <w:pPr>
      <w:spacing w:after="160" w:line="259" w:lineRule="auto"/>
    </w:pPr>
    <w:rPr>
      <w:rFonts w:cs="Arial Unicode MS"/>
      <w:lang w:bidi="si-LK"/>
    </w:rPr>
  </w:style>
  <w:style w:type="paragraph" w:customStyle="1" w:styleId="981EDE5333924F6FAA656E5A61D2EF7F">
    <w:name w:val="981EDE5333924F6FAA656E5A61D2EF7F"/>
    <w:pPr>
      <w:spacing w:after="160" w:line="259" w:lineRule="auto"/>
    </w:pPr>
    <w:rPr>
      <w:rFonts w:cs="Arial Unicode MS"/>
      <w:lang w:bidi="si-LK"/>
    </w:rPr>
  </w:style>
  <w:style w:type="paragraph" w:customStyle="1" w:styleId="E9357883E79842D1962E51726C4A6FDF">
    <w:name w:val="E9357883E79842D1962E51726C4A6FDF"/>
    <w:pPr>
      <w:spacing w:after="160" w:line="259" w:lineRule="auto"/>
    </w:pPr>
    <w:rPr>
      <w:rFonts w:cs="Arial Unicode MS"/>
      <w:lang w:bidi="si-LK"/>
    </w:rPr>
  </w:style>
  <w:style w:type="paragraph" w:customStyle="1" w:styleId="86A27B2948024BA6A07E66C409CFB7E2">
    <w:name w:val="86A27B2948024BA6A07E66C409CFB7E2"/>
    <w:pPr>
      <w:spacing w:after="160" w:line="259" w:lineRule="auto"/>
    </w:pPr>
    <w:rPr>
      <w:rFonts w:cs="Arial Unicode MS"/>
      <w:lang w:bidi="si-LK"/>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0083D-1155-4EBE-85CB-1172B0492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43</Pages>
  <Words>14386</Words>
  <Characters>75529</Characters>
  <Application>Microsoft Office Word</Application>
  <DocSecurity>0</DocSecurity>
  <Lines>8392</Lines>
  <Paragraphs>5994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83921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Drotár Matúš</dc:creator>
  <cp:keywords/>
  <dc:description/>
  <cp:lastModifiedBy>oMN</cp:lastModifiedBy>
  <cp:revision>2</cp:revision>
  <cp:lastPrinted>2017-04-10T10:33:00Z</cp:lastPrinted>
  <dcterms:created xsi:type="dcterms:W3CDTF">2021-03-23T12:07:00Z</dcterms:created>
  <dcterms:modified xsi:type="dcterms:W3CDTF">2021-04-28T13:01:00Z</dcterms:modified>
</cp:coreProperties>
</file>